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Mar>
          <w:left w:w="70" w:type="dxa"/>
          <w:right w:w="70" w:type="dxa"/>
        </w:tblCellMar>
        <w:tblLook w:val="0000" w:firstRow="0" w:lastRow="0" w:firstColumn="0" w:lastColumn="0" w:noHBand="0" w:noVBand="0"/>
      </w:tblPr>
      <w:tblGrid>
        <w:gridCol w:w="3079"/>
        <w:gridCol w:w="3066"/>
        <w:gridCol w:w="3065"/>
      </w:tblGrid>
      <w:tr w:rsidR="00D94D31" w:rsidRPr="00D94D31" w14:paraId="422110C6" w14:textId="77777777" w:rsidTr="00CF5CB7">
        <w:tc>
          <w:tcPr>
            <w:tcW w:w="1671" w:type="pct"/>
            <w:vAlign w:val="center"/>
          </w:tcPr>
          <w:p w14:paraId="74A3FAB6" w14:textId="77777777" w:rsidR="00D94D31" w:rsidRPr="00D94D31" w:rsidRDefault="00D94D31" w:rsidP="00D94D31">
            <w:pPr>
              <w:keepNext/>
              <w:spacing w:beforeLines="0" w:before="0"/>
              <w:jc w:val="left"/>
              <w:outlineLvl w:val="0"/>
              <w:rPr>
                <w:b/>
                <w:bCs/>
                <w:color w:val="00558C"/>
                <w:sz w:val="32"/>
                <w:szCs w:val="32"/>
              </w:rPr>
            </w:pPr>
            <w:r w:rsidRPr="00D94D31">
              <w:rPr>
                <w:b/>
                <w:bCs/>
                <w:color w:val="00558C"/>
                <w:sz w:val="32"/>
                <w:szCs w:val="32"/>
              </w:rPr>
              <w:t>IALA COUNCIL</w:t>
            </w:r>
          </w:p>
          <w:p w14:paraId="51D61C71" w14:textId="773F2D51" w:rsidR="00D94D31" w:rsidRPr="00D94D31" w:rsidRDefault="00D94D31" w:rsidP="00E24AD1">
            <w:pPr>
              <w:spacing w:beforeLines="0" w:before="0"/>
              <w:jc w:val="left"/>
              <w:rPr>
                <w:b/>
                <w:sz w:val="24"/>
                <w:szCs w:val="20"/>
              </w:rPr>
            </w:pPr>
            <w:r w:rsidRPr="00D94D31">
              <w:rPr>
                <w:b/>
                <w:color w:val="00558C"/>
                <w:sz w:val="32"/>
                <w:szCs w:val="32"/>
              </w:rPr>
              <w:t>6</w:t>
            </w:r>
            <w:r w:rsidR="00E24AD1">
              <w:rPr>
                <w:b/>
                <w:color w:val="00558C"/>
                <w:sz w:val="32"/>
                <w:szCs w:val="32"/>
              </w:rPr>
              <w:t>3</w:t>
            </w:r>
            <w:r w:rsidR="00E24AD1" w:rsidRPr="00E24AD1">
              <w:rPr>
                <w:b/>
                <w:color w:val="00558C"/>
                <w:sz w:val="32"/>
                <w:szCs w:val="32"/>
                <w:vertAlign w:val="superscript"/>
              </w:rPr>
              <w:t>rd</w:t>
            </w:r>
            <w:r w:rsidR="00E24AD1">
              <w:rPr>
                <w:b/>
                <w:color w:val="00558C"/>
                <w:sz w:val="32"/>
                <w:szCs w:val="32"/>
              </w:rPr>
              <w:t xml:space="preserve"> </w:t>
            </w:r>
            <w:r w:rsidRPr="00D94D31">
              <w:rPr>
                <w:b/>
                <w:color w:val="00558C"/>
                <w:sz w:val="32"/>
                <w:szCs w:val="32"/>
              </w:rPr>
              <w:t>session</w:t>
            </w:r>
          </w:p>
        </w:tc>
        <w:tc>
          <w:tcPr>
            <w:tcW w:w="1664" w:type="pct"/>
          </w:tcPr>
          <w:p w14:paraId="1E0DEC5A" w14:textId="77777777" w:rsidR="00D94D31" w:rsidRPr="00D94D31" w:rsidRDefault="00D94D31" w:rsidP="00D94D31">
            <w:pPr>
              <w:keepNext/>
              <w:spacing w:beforeLines="0" w:before="0"/>
              <w:jc w:val="center"/>
              <w:outlineLvl w:val="0"/>
              <w:rPr>
                <w:b/>
                <w:bCs/>
                <w:color w:val="00558C"/>
                <w:sz w:val="24"/>
                <w:szCs w:val="24"/>
                <w:lang w:val="es-ES"/>
              </w:rPr>
            </w:pPr>
            <w:r w:rsidRPr="00D94D31">
              <w:rPr>
                <w:rFonts w:ascii="Arial" w:hAnsi="Arial" w:cs="Arial"/>
                <w:b/>
                <w:bCs/>
                <w:noProof/>
                <w:sz w:val="24"/>
                <w:szCs w:val="24"/>
                <w:lang w:eastAsia="en-GB"/>
              </w:rPr>
              <w:drawing>
                <wp:inline distT="0" distB="0" distL="0" distR="0" wp14:anchorId="098D50C1" wp14:editId="0D5FA0E8">
                  <wp:extent cx="1589164" cy="1123454"/>
                  <wp:effectExtent l="0" t="0" r="0" b="635"/>
                  <wp:docPr id="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Blue.jpg"/>
                          <pic:cNvPicPr/>
                        </pic:nvPicPr>
                        <pic:blipFill>
                          <a:blip r:embed="rId8">
                            <a:extLst>
                              <a:ext uri="{28A0092B-C50C-407E-A947-70E740481C1C}">
                                <a14:useLocalDpi xmlns:a14="http://schemas.microsoft.com/office/drawing/2010/main" val="0"/>
                              </a:ext>
                            </a:extLst>
                          </a:blip>
                          <a:stretch>
                            <a:fillRect/>
                          </a:stretch>
                        </pic:blipFill>
                        <pic:spPr>
                          <a:xfrm>
                            <a:off x="0" y="0"/>
                            <a:ext cx="1620697" cy="1145746"/>
                          </a:xfrm>
                          <a:prstGeom prst="rect">
                            <a:avLst/>
                          </a:prstGeom>
                        </pic:spPr>
                      </pic:pic>
                    </a:graphicData>
                  </a:graphic>
                </wp:inline>
              </w:drawing>
            </w:r>
          </w:p>
        </w:tc>
        <w:tc>
          <w:tcPr>
            <w:tcW w:w="1664" w:type="pct"/>
            <w:vAlign w:val="center"/>
          </w:tcPr>
          <w:p w14:paraId="1730EF3F" w14:textId="02440C98" w:rsidR="00D94D31" w:rsidRPr="00D94D31" w:rsidRDefault="00E24AD1" w:rsidP="00D94D31">
            <w:pPr>
              <w:keepNext/>
              <w:spacing w:beforeLines="0" w:before="0"/>
              <w:jc w:val="right"/>
              <w:outlineLvl w:val="0"/>
              <w:rPr>
                <w:b/>
                <w:bCs/>
                <w:color w:val="00558C"/>
                <w:sz w:val="28"/>
                <w:szCs w:val="28"/>
                <w:lang w:val="es-ES"/>
              </w:rPr>
            </w:pPr>
            <w:r>
              <w:rPr>
                <w:b/>
                <w:bCs/>
                <w:color w:val="00558C"/>
                <w:sz w:val="28"/>
                <w:szCs w:val="28"/>
                <w:lang w:val="es-ES"/>
              </w:rPr>
              <w:t xml:space="preserve">13-16 </w:t>
            </w:r>
            <w:proofErr w:type="spellStart"/>
            <w:r>
              <w:rPr>
                <w:b/>
                <w:bCs/>
                <w:color w:val="00558C"/>
                <w:sz w:val="28"/>
                <w:szCs w:val="28"/>
                <w:lang w:val="es-ES"/>
              </w:rPr>
              <w:t>December</w:t>
            </w:r>
            <w:proofErr w:type="spellEnd"/>
            <w:r w:rsidR="00D94D31" w:rsidRPr="00D94D31">
              <w:rPr>
                <w:b/>
                <w:bCs/>
                <w:color w:val="00558C"/>
                <w:sz w:val="28"/>
                <w:szCs w:val="28"/>
                <w:lang w:val="es-ES"/>
              </w:rPr>
              <w:t xml:space="preserve"> 2016</w:t>
            </w:r>
          </w:p>
          <w:p w14:paraId="4B57005A" w14:textId="6B24E44C" w:rsidR="00D94D31" w:rsidRPr="00D94D31" w:rsidRDefault="005816F6" w:rsidP="00D94D31">
            <w:pPr>
              <w:spacing w:beforeLines="0" w:before="0"/>
              <w:jc w:val="right"/>
              <w:rPr>
                <w:b/>
                <w:color w:val="00558C"/>
                <w:sz w:val="28"/>
                <w:szCs w:val="28"/>
                <w:lang w:val="es-ES"/>
              </w:rPr>
            </w:pPr>
            <w:r>
              <w:rPr>
                <w:b/>
                <w:color w:val="00558C"/>
                <w:sz w:val="28"/>
                <w:szCs w:val="28"/>
                <w:lang w:val="es-ES"/>
              </w:rPr>
              <w:t xml:space="preserve">IALA </w:t>
            </w:r>
            <w:proofErr w:type="spellStart"/>
            <w:r>
              <w:rPr>
                <w:b/>
                <w:color w:val="00558C"/>
                <w:sz w:val="28"/>
                <w:szCs w:val="28"/>
                <w:lang w:val="es-ES"/>
              </w:rPr>
              <w:t>Headquarters</w:t>
            </w:r>
            <w:proofErr w:type="spellEnd"/>
          </w:p>
          <w:p w14:paraId="63B56CF0" w14:textId="58FFDAF7" w:rsidR="00D94D31" w:rsidRPr="00D94D31" w:rsidRDefault="00E24AD1" w:rsidP="00D94D31">
            <w:pPr>
              <w:spacing w:beforeLines="0" w:before="0"/>
              <w:jc w:val="right"/>
              <w:rPr>
                <w:b/>
                <w:sz w:val="24"/>
                <w:szCs w:val="20"/>
                <w:lang w:val="es-ES"/>
              </w:rPr>
            </w:pPr>
            <w:r>
              <w:rPr>
                <w:b/>
                <w:color w:val="00558C"/>
                <w:sz w:val="28"/>
                <w:szCs w:val="28"/>
                <w:lang w:val="es-ES"/>
              </w:rPr>
              <w:t>France</w:t>
            </w:r>
          </w:p>
        </w:tc>
      </w:tr>
    </w:tbl>
    <w:p w14:paraId="05011D99" w14:textId="49CEA186" w:rsidR="00273394" w:rsidRDefault="00273394" w:rsidP="00F25E93">
      <w:pPr>
        <w:pStyle w:val="Heading2"/>
        <w:rPr>
          <w:lang w:val="es-ES"/>
        </w:rPr>
      </w:pPr>
    </w:p>
    <w:p w14:paraId="19D81888" w14:textId="7C1C4BAA" w:rsidR="000E3DDA" w:rsidRPr="00282B57" w:rsidRDefault="00B70829" w:rsidP="00F25E93">
      <w:pPr>
        <w:pStyle w:val="Heading1"/>
      </w:pPr>
      <w:r w:rsidRPr="00282B57">
        <w:t>8</w:t>
      </w:r>
      <w:r w:rsidR="00434AD4" w:rsidRPr="00282B57">
        <w:t xml:space="preserve"> </w:t>
      </w:r>
      <w:r w:rsidRPr="00282B57">
        <w:t>–</w:t>
      </w:r>
      <w:r w:rsidR="00434AD4" w:rsidRPr="00282B57">
        <w:t xml:space="preserve"> </w:t>
      </w:r>
      <w:r w:rsidRPr="00282B57">
        <w:t>STRATEGY AND POLICY</w:t>
      </w:r>
    </w:p>
    <w:p w14:paraId="1E339221" w14:textId="1A17791E" w:rsidR="00402BD0" w:rsidRPr="00282B57" w:rsidRDefault="00B70829" w:rsidP="00F25E93">
      <w:pPr>
        <w:pStyle w:val="Heading2"/>
      </w:pPr>
      <w:r w:rsidRPr="00282B57">
        <w:t>8.</w:t>
      </w:r>
      <w:r w:rsidR="00E24AD1">
        <w:t>4</w:t>
      </w:r>
      <w:r w:rsidR="00434AD4" w:rsidRPr="00282B57">
        <w:t xml:space="preserve"> – </w:t>
      </w:r>
      <w:r w:rsidR="00C04B37" w:rsidRPr="00282B57">
        <w:t>Technical documents</w:t>
      </w:r>
    </w:p>
    <w:p w14:paraId="0A72A9A5" w14:textId="42A92B2A" w:rsidR="00434AD4" w:rsidRPr="00282B57" w:rsidRDefault="00B70829" w:rsidP="00F25E93">
      <w:pPr>
        <w:pStyle w:val="Heading3"/>
      </w:pPr>
      <w:r w:rsidRPr="00282B57">
        <w:t>8.</w:t>
      </w:r>
      <w:r w:rsidR="00E24AD1">
        <w:t>4</w:t>
      </w:r>
      <w:r w:rsidRPr="00282B57">
        <w:t>.1</w:t>
      </w:r>
      <w:r w:rsidR="00434AD4" w:rsidRPr="00282B57">
        <w:t xml:space="preserve"> – </w:t>
      </w:r>
      <w:r w:rsidR="00AB1A67">
        <w:t>Standards</w:t>
      </w:r>
    </w:p>
    <w:p w14:paraId="23047D78" w14:textId="0B9C3B93" w:rsidR="00202E0B" w:rsidRDefault="00434AD4" w:rsidP="00EC34F1">
      <w:pPr>
        <w:jc w:val="center"/>
      </w:pPr>
      <w:r>
        <w:t xml:space="preserve">Note by </w:t>
      </w:r>
      <w:r w:rsidR="000268DD">
        <w:t xml:space="preserve">the </w:t>
      </w:r>
      <w:r w:rsidR="00B70829">
        <w:t>Secretariat</w:t>
      </w:r>
    </w:p>
    <w:p w14:paraId="52AA6581" w14:textId="77777777" w:rsidR="00BE11AC" w:rsidRDefault="00BE11AC" w:rsidP="00EC34F1">
      <w:pPr>
        <w:jc w:val="center"/>
      </w:pPr>
    </w:p>
    <w:p w14:paraId="42D1F080" w14:textId="26C60DAD" w:rsidR="0075141F" w:rsidRPr="00775A78" w:rsidRDefault="00434AD4" w:rsidP="00F25E93">
      <w:pPr>
        <w:pStyle w:val="Heading4"/>
      </w:pPr>
      <w:r w:rsidRPr="00775A78">
        <w:t>BACKGROUND</w:t>
      </w:r>
    </w:p>
    <w:p w14:paraId="3CD21DC3" w14:textId="0D5505F6" w:rsidR="00E24AD1" w:rsidRDefault="00E24AD1" w:rsidP="00E24AD1">
      <w:r>
        <w:t>At its 62</w:t>
      </w:r>
      <w:r w:rsidRPr="00E24AD1">
        <w:t>nd</w:t>
      </w:r>
      <w:r>
        <w:t xml:space="preserve"> session Council noted the progress on development of draft Standards for consideration and voting by the General Assembly in May 2018. Council also approved</w:t>
      </w:r>
      <w:r w:rsidRPr="00E24AD1">
        <w:t xml:space="preserve"> </w:t>
      </w:r>
      <w:r w:rsidRPr="00CF5ABC">
        <w:t>the scheme for the topic areas for Recommendations, Guidelines, Manuals, and Model Courses under the seven Standards</w:t>
      </w:r>
      <w:r>
        <w:t>, which was</w:t>
      </w:r>
      <w:r w:rsidRPr="00E24AD1">
        <w:t xml:space="preserve"> </w:t>
      </w:r>
      <w:r>
        <w:t>at Annex C of document C62-8.4.1</w:t>
      </w:r>
      <w:r w:rsidR="00B64968">
        <w:t>.</w:t>
      </w:r>
    </w:p>
    <w:p w14:paraId="06901986" w14:textId="5D10CF3A" w:rsidR="00B62FE8" w:rsidRPr="00F25E93" w:rsidRDefault="00E24AD1" w:rsidP="00F25E93">
      <w:r>
        <w:t>Since then, good progress has been made</w:t>
      </w:r>
      <w:r w:rsidR="00B64968">
        <w:t>, aided by advice to the Secretariat from LAP17 and PAP32.</w:t>
      </w:r>
    </w:p>
    <w:p w14:paraId="4A600075" w14:textId="3DA2350C" w:rsidR="00A16710" w:rsidRDefault="00A16710" w:rsidP="00F25E93">
      <w:pPr>
        <w:pStyle w:val="Heading4"/>
      </w:pPr>
      <w:r>
        <w:t>definitions of Standard, recommendation, and guideline</w:t>
      </w:r>
    </w:p>
    <w:p w14:paraId="5FFE662A" w14:textId="504D35D6" w:rsidR="00A16710" w:rsidRDefault="00A16710" w:rsidP="00A16710">
      <w:r>
        <w:t>Council will recall that definitions were considered at its 62</w:t>
      </w:r>
      <w:r w:rsidRPr="00A16710">
        <w:rPr>
          <w:vertAlign w:val="superscript"/>
        </w:rPr>
        <w:t>nd</w:t>
      </w:r>
      <w:r>
        <w:t xml:space="preserve"> session and the Secretariat advised that it would seek changes to the definitions of Recommendations and Guidelines at this 63</w:t>
      </w:r>
      <w:r w:rsidRPr="00A16710">
        <w:rPr>
          <w:vertAlign w:val="superscript"/>
        </w:rPr>
        <w:t>rd</w:t>
      </w:r>
      <w:r>
        <w:t xml:space="preserve"> session.</w:t>
      </w:r>
    </w:p>
    <w:p w14:paraId="3D172E01" w14:textId="04B367A4" w:rsidR="00A16710" w:rsidRDefault="00421EFC" w:rsidP="00A16710">
      <w:r>
        <w:t>Following consultation with PAP members earlier in the year, and consideration by LAP17 and then PAP32, the LAP and PAP seek approval by Council of the following definitions.</w:t>
      </w:r>
    </w:p>
    <w:p w14:paraId="63CCF95C" w14:textId="77777777" w:rsidR="00421EFC" w:rsidRDefault="00421EFC" w:rsidP="00A16710"/>
    <w:tbl>
      <w:tblPr>
        <w:tblW w:w="797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704"/>
      </w:tblGrid>
      <w:tr w:rsidR="00421EFC" w:rsidRPr="005674F6" w14:paraId="31D54606" w14:textId="77777777" w:rsidTr="00CF5CB7">
        <w:trPr>
          <w:trHeight w:val="1302"/>
        </w:trPr>
        <w:tc>
          <w:tcPr>
            <w:tcW w:w="2268" w:type="dxa"/>
          </w:tcPr>
          <w:p w14:paraId="2988DD3E" w14:textId="77777777" w:rsidR="00421EFC" w:rsidRPr="005674F6" w:rsidRDefault="00421EFC" w:rsidP="00CF5CB7">
            <w:pPr>
              <w:pStyle w:val="BodyText"/>
              <w:jc w:val="left"/>
              <w:rPr>
                <w:b/>
              </w:rPr>
            </w:pPr>
            <w:r w:rsidRPr="005674F6">
              <w:rPr>
                <w:b/>
              </w:rPr>
              <w:t>IALA Standard</w:t>
            </w:r>
          </w:p>
          <w:p w14:paraId="029C51DE" w14:textId="77777777" w:rsidR="00421EFC" w:rsidRPr="005674F6" w:rsidRDefault="00421EFC" w:rsidP="00CF5CB7">
            <w:pPr>
              <w:pStyle w:val="BodyText"/>
              <w:jc w:val="left"/>
            </w:pPr>
            <w:r w:rsidRPr="005674F6">
              <w:t>(Approved by Council and unchanged)</w:t>
            </w:r>
          </w:p>
        </w:tc>
        <w:tc>
          <w:tcPr>
            <w:tcW w:w="5704" w:type="dxa"/>
          </w:tcPr>
          <w:p w14:paraId="41FD69EB" w14:textId="77777777" w:rsidR="00421EFC" w:rsidRPr="005674F6" w:rsidRDefault="00421EFC" w:rsidP="00CF5CB7">
            <w:pPr>
              <w:pStyle w:val="BodyText"/>
            </w:pPr>
            <w:r w:rsidRPr="005674F6">
              <w:t>IALA Standards form a framework, implementation of which by all coastal states will harmonize marine aids to navigation worldwide. IALA standards cover technology and services and are non-mandatory.</w:t>
            </w:r>
          </w:p>
        </w:tc>
      </w:tr>
      <w:tr w:rsidR="00421EFC" w:rsidRPr="005674F6" w14:paraId="750AFBE3" w14:textId="77777777" w:rsidTr="00CF5CB7">
        <w:trPr>
          <w:trHeight w:val="1264"/>
        </w:trPr>
        <w:tc>
          <w:tcPr>
            <w:tcW w:w="2268" w:type="dxa"/>
          </w:tcPr>
          <w:p w14:paraId="4707BA80" w14:textId="49873B1A" w:rsidR="00421EFC" w:rsidRPr="005674F6" w:rsidRDefault="00421EFC" w:rsidP="00421EFC">
            <w:pPr>
              <w:pStyle w:val="BodyText"/>
              <w:jc w:val="left"/>
            </w:pPr>
            <w:r w:rsidRPr="005674F6">
              <w:rPr>
                <w:b/>
              </w:rPr>
              <w:t>IALA Recommendation</w:t>
            </w:r>
          </w:p>
        </w:tc>
        <w:tc>
          <w:tcPr>
            <w:tcW w:w="5704" w:type="dxa"/>
          </w:tcPr>
          <w:p w14:paraId="0E8A91E0" w14:textId="77777777" w:rsidR="00421EFC" w:rsidRPr="005674F6" w:rsidRDefault="00421EFC" w:rsidP="00CF5CB7">
            <w:pPr>
              <w:pStyle w:val="BodyText"/>
              <w:rPr>
                <w:color w:val="1F497D" w:themeColor="text2"/>
              </w:rPr>
            </w:pPr>
            <w:r w:rsidRPr="005674F6">
              <w:rPr>
                <w:color w:val="1F497D" w:themeColor="text2"/>
              </w:rPr>
              <w:t>IALA Recommendations specify what practices shall be carried out in order to comply with a Recommendation, and may be referenced, in full or in part, in an IALA Standard.</w:t>
            </w:r>
          </w:p>
        </w:tc>
      </w:tr>
      <w:tr w:rsidR="00421EFC" w:rsidRPr="005674F6" w14:paraId="2603331F" w14:textId="77777777" w:rsidTr="00CF5CB7">
        <w:trPr>
          <w:trHeight w:val="1132"/>
        </w:trPr>
        <w:tc>
          <w:tcPr>
            <w:tcW w:w="2268" w:type="dxa"/>
          </w:tcPr>
          <w:p w14:paraId="3C7BD063" w14:textId="63F337E0" w:rsidR="00421EFC" w:rsidRPr="005674F6" w:rsidRDefault="00421EFC" w:rsidP="00421EFC">
            <w:pPr>
              <w:pStyle w:val="BodyText"/>
              <w:jc w:val="left"/>
            </w:pPr>
            <w:r w:rsidRPr="005674F6">
              <w:rPr>
                <w:b/>
              </w:rPr>
              <w:t>IALA Guideline</w:t>
            </w:r>
          </w:p>
        </w:tc>
        <w:tc>
          <w:tcPr>
            <w:tcW w:w="5704" w:type="dxa"/>
          </w:tcPr>
          <w:p w14:paraId="74F64007" w14:textId="77777777" w:rsidR="00421EFC" w:rsidRPr="005674F6" w:rsidRDefault="00421EFC" w:rsidP="00CF5CB7">
            <w:pPr>
              <w:pStyle w:val="BodyText"/>
              <w:rPr>
                <w:color w:val="1F497D" w:themeColor="text2"/>
              </w:rPr>
            </w:pPr>
            <w:r w:rsidRPr="005674F6">
              <w:rPr>
                <w:color w:val="1F497D" w:themeColor="text2"/>
              </w:rPr>
              <w:t xml:space="preserve">IALA Guidelines describe how to implement practices normally specified in a Recommendation. </w:t>
            </w:r>
          </w:p>
        </w:tc>
      </w:tr>
    </w:tbl>
    <w:p w14:paraId="20D590C4" w14:textId="77777777" w:rsidR="00421EFC" w:rsidRPr="00A16710" w:rsidRDefault="00421EFC" w:rsidP="00A16710"/>
    <w:p w14:paraId="0E4AB739" w14:textId="77777777" w:rsidR="001C6D2F" w:rsidRDefault="001C6D2F">
      <w:pPr>
        <w:spacing w:beforeLines="0" w:before="0"/>
        <w:jc w:val="left"/>
        <w:rPr>
          <w:b/>
          <w:caps/>
          <w:color w:val="00558C"/>
        </w:rPr>
      </w:pPr>
      <w:r>
        <w:br w:type="page"/>
      </w:r>
    </w:p>
    <w:p w14:paraId="0FF2DE07" w14:textId="1C8AA78E" w:rsidR="000120DD" w:rsidRDefault="00A16710" w:rsidP="00F25E93">
      <w:pPr>
        <w:pStyle w:val="Heading4"/>
      </w:pPr>
      <w:r>
        <w:lastRenderedPageBreak/>
        <w:t>the seven standards</w:t>
      </w:r>
    </w:p>
    <w:p w14:paraId="0651BF94" w14:textId="73CD220A" w:rsidR="005B7943" w:rsidRDefault="009775B1" w:rsidP="00F25E93">
      <w:r>
        <w:t>At Council session 62, Council agreed the names of the first seven Standards for IALA and a diagram showing the subsidiary topic areas.</w:t>
      </w:r>
      <w:r w:rsidR="009D491D">
        <w:t xml:space="preserve"> </w:t>
      </w:r>
      <w:r w:rsidR="005B7943">
        <w:t>Some minor changes were made to this diagram by LAP and PAP in October 2016 and Council is requested to note these.</w:t>
      </w:r>
    </w:p>
    <w:p w14:paraId="1FF7E877" w14:textId="092F39E8" w:rsidR="009775B1" w:rsidRDefault="009D491D" w:rsidP="00F25E93">
      <w:r>
        <w:t>The final table is reproduced as Annex A.</w:t>
      </w:r>
    </w:p>
    <w:p w14:paraId="57F44C8E" w14:textId="37FEF093" w:rsidR="00434AD4" w:rsidRDefault="00A16710" w:rsidP="00F25E93">
      <w:pPr>
        <w:pStyle w:val="Heading4"/>
      </w:pPr>
      <w:r>
        <w:t>Recommendations referenced as Normative and informative in the draft standards</w:t>
      </w:r>
    </w:p>
    <w:p w14:paraId="04D042C3" w14:textId="345F3235" w:rsidR="00B475A5" w:rsidRPr="00EC34F1" w:rsidRDefault="009775B1" w:rsidP="00EC34F1">
      <w:pPr>
        <w:pStyle w:val="Heading5"/>
      </w:pPr>
      <w:r>
        <w:t>Normative and Informative references</w:t>
      </w:r>
    </w:p>
    <w:p w14:paraId="0519576A" w14:textId="2AABE76C" w:rsidR="00CD46EC" w:rsidRDefault="009775B1" w:rsidP="00F25E93">
      <w:r>
        <w:t>Each Standard is a vehicle for referencing Standards. They may be referenced as Normative or Informative, where the meaning is as follows.</w:t>
      </w:r>
    </w:p>
    <w:p w14:paraId="45DF0DDB" w14:textId="7AAD2E63" w:rsidR="009D491D" w:rsidRDefault="009775B1" w:rsidP="00D850DB">
      <w:pPr>
        <w:pStyle w:val="ListParagraph"/>
        <w:numPr>
          <w:ilvl w:val="0"/>
          <w:numId w:val="4"/>
        </w:numPr>
        <w:spacing w:after="120"/>
        <w:ind w:hanging="357"/>
        <w:contextualSpacing w:val="0"/>
      </w:pPr>
      <w:r>
        <w:t xml:space="preserve">Normative provisions are those with which it is necessary to conform in order to claim compliance </w:t>
      </w:r>
      <w:proofErr w:type="gramStart"/>
      <w:r>
        <w:t>with</w:t>
      </w:r>
      <w:proofErr w:type="gramEnd"/>
      <w:r>
        <w:t xml:space="preserve"> the Standard.</w:t>
      </w:r>
    </w:p>
    <w:p w14:paraId="1FD9E3AB" w14:textId="03B5FDD9" w:rsidR="009775B1" w:rsidRDefault="009775B1" w:rsidP="00D850DB">
      <w:pPr>
        <w:pStyle w:val="ListParagraph"/>
        <w:numPr>
          <w:ilvl w:val="0"/>
          <w:numId w:val="4"/>
        </w:numPr>
        <w:spacing w:after="240"/>
        <w:ind w:hanging="357"/>
        <w:contextualSpacing w:val="0"/>
      </w:pPr>
      <w:r>
        <w:t xml:space="preserve">Informative provisions are those which specify additional desirable practices but with which it is not necessary to conform in order to claim compliance </w:t>
      </w:r>
      <w:proofErr w:type="gramStart"/>
      <w:r>
        <w:t>with</w:t>
      </w:r>
      <w:proofErr w:type="gramEnd"/>
      <w:r>
        <w:t xml:space="preserve"> the Standard.</w:t>
      </w:r>
    </w:p>
    <w:p w14:paraId="244E5BB3" w14:textId="755784CD" w:rsidR="00362B9A" w:rsidRPr="00D75CA2" w:rsidRDefault="009775B1" w:rsidP="00EC34F1">
      <w:pPr>
        <w:pStyle w:val="Heading5"/>
      </w:pPr>
      <w:r>
        <w:t>Selection of Normative and Informative Recommendations and their allocation to the seven Standards</w:t>
      </w:r>
    </w:p>
    <w:p w14:paraId="054FAAB5" w14:textId="24283330" w:rsidR="000268DD" w:rsidRDefault="009775B1" w:rsidP="00F25E93">
      <w:r>
        <w:t xml:space="preserve">Earlier </w:t>
      </w:r>
      <w:r w:rsidR="009D491D">
        <w:t>in the year, PAP members were asked to advise the Secretariat on their recommendations for the Normative and Informative Recommendations for each of the seven Standards.</w:t>
      </w:r>
    </w:p>
    <w:p w14:paraId="3F4A6597" w14:textId="79AF3A21" w:rsidR="009D491D" w:rsidRDefault="009D491D" w:rsidP="00F25E93">
      <w:r>
        <w:t>These recommendations were considered in depth at PAP32 and the report of that meeting carries the table reproduced here as Annex B, showing the allocation advised by PAP.</w:t>
      </w:r>
    </w:p>
    <w:p w14:paraId="1E1F4683" w14:textId="35184608" w:rsidR="00D850DB" w:rsidRDefault="00D850DB" w:rsidP="00F25E93">
      <w:r>
        <w:t>The PAP advice has been used for the seven draft Standards.</w:t>
      </w:r>
    </w:p>
    <w:p w14:paraId="1AB521BC" w14:textId="5C9733BE" w:rsidR="00B94785" w:rsidRDefault="00B94785" w:rsidP="00A57E85">
      <w:pPr>
        <w:pStyle w:val="Heading4"/>
      </w:pPr>
      <w:r>
        <w:t>Preamble text for recommendations</w:t>
      </w:r>
    </w:p>
    <w:p w14:paraId="31DBE970" w14:textId="03D6AA0E" w:rsidR="00B94785" w:rsidRPr="00B94785" w:rsidRDefault="00B94785" w:rsidP="00B94785">
      <w:r>
        <w:t>The Secretariat has prepared a new standard form for the preamble text for Recommendations. Following advice from LAP (session 17) and approval by PAP (session 32) this will be used in new and revised Recommendations.</w:t>
      </w:r>
    </w:p>
    <w:p w14:paraId="2A42E302" w14:textId="60EFC2EB" w:rsidR="00434AD4" w:rsidRDefault="00745BC8" w:rsidP="00A57E85">
      <w:pPr>
        <w:pStyle w:val="Heading4"/>
      </w:pPr>
      <w:r>
        <w:t>time schedule</w:t>
      </w:r>
    </w:p>
    <w:p w14:paraId="52499488" w14:textId="205BE053" w:rsidR="00181F6A" w:rsidRDefault="00181F6A" w:rsidP="00EC34F1">
      <w:pPr>
        <w:pStyle w:val="Heading5"/>
      </w:pPr>
      <w:r>
        <w:t>Schedule for</w:t>
      </w:r>
      <w:r w:rsidR="002208F8">
        <w:t xml:space="preserve"> the introduction of Standards – </w:t>
      </w:r>
      <w:r w:rsidR="004C4CCA">
        <w:t>Preparation</w:t>
      </w:r>
    </w:p>
    <w:tbl>
      <w:tblPr>
        <w:tblStyle w:val="TableauGrille4-Accentuation11"/>
        <w:tblpPr w:leftFromText="180" w:rightFromText="180" w:vertAnchor="text" w:tblpY="106"/>
        <w:tblW w:w="9322" w:type="dxa"/>
        <w:tblLook w:val="04A0" w:firstRow="1" w:lastRow="0" w:firstColumn="1" w:lastColumn="0" w:noHBand="0" w:noVBand="1"/>
      </w:tblPr>
      <w:tblGrid>
        <w:gridCol w:w="1951"/>
        <w:gridCol w:w="1985"/>
        <w:gridCol w:w="5386"/>
      </w:tblGrid>
      <w:tr w:rsidR="00F74D92" w:rsidRPr="00C22087" w14:paraId="534345D6" w14:textId="77777777" w:rsidTr="007D15DB">
        <w:trPr>
          <w:cnfStyle w:val="100000000000" w:firstRow="1" w:lastRow="0" w:firstColumn="0" w:lastColumn="0" w:oddVBand="0" w:evenVBand="0" w:oddHBand="0" w:evenHBand="0"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1951" w:type="dxa"/>
          </w:tcPr>
          <w:p w14:paraId="3CC158F3" w14:textId="77777777" w:rsidR="00F74D92" w:rsidRPr="00D850DB" w:rsidRDefault="00F74D92" w:rsidP="007D15DB">
            <w:pPr>
              <w:spacing w:beforeLines="50" w:before="120" w:after="120" w:line="360" w:lineRule="auto"/>
              <w:jc w:val="left"/>
            </w:pPr>
            <w:r w:rsidRPr="00D850DB">
              <w:t>Date</w:t>
            </w:r>
          </w:p>
        </w:tc>
        <w:tc>
          <w:tcPr>
            <w:tcW w:w="1985" w:type="dxa"/>
            <w:hideMark/>
          </w:tcPr>
          <w:p w14:paraId="607E3F43" w14:textId="77777777" w:rsidR="00F74D92" w:rsidRPr="00C22087" w:rsidRDefault="00F74D92" w:rsidP="007D15DB">
            <w:pPr>
              <w:spacing w:beforeLines="50" w:before="120" w:after="120" w:line="360" w:lineRule="auto"/>
              <w:jc w:val="left"/>
              <w:cnfStyle w:val="100000000000" w:firstRow="1" w:lastRow="0" w:firstColumn="0" w:lastColumn="0" w:oddVBand="0" w:evenVBand="0" w:oddHBand="0" w:evenHBand="0" w:firstRowFirstColumn="0" w:firstRowLastColumn="0" w:lastRowFirstColumn="0" w:lastRowLastColumn="0"/>
            </w:pPr>
            <w:r>
              <w:t>Organ</w:t>
            </w:r>
          </w:p>
        </w:tc>
        <w:tc>
          <w:tcPr>
            <w:tcW w:w="5386" w:type="dxa"/>
            <w:hideMark/>
          </w:tcPr>
          <w:p w14:paraId="664DD723" w14:textId="77777777" w:rsidR="00F74D92" w:rsidRPr="00C22087" w:rsidRDefault="00F74D92" w:rsidP="007D15DB">
            <w:pPr>
              <w:spacing w:beforeLines="50" w:before="120" w:after="120" w:line="360" w:lineRule="auto"/>
              <w:jc w:val="left"/>
              <w:cnfStyle w:val="100000000000" w:firstRow="1" w:lastRow="0" w:firstColumn="0" w:lastColumn="0" w:oddVBand="0" w:evenVBand="0" w:oddHBand="0" w:evenHBand="0" w:firstRowFirstColumn="0" w:firstRowLastColumn="0" w:lastRowFirstColumn="0" w:lastRowLastColumn="0"/>
            </w:pPr>
            <w:r w:rsidRPr="00C22087">
              <w:t>Activity</w:t>
            </w:r>
          </w:p>
        </w:tc>
      </w:tr>
      <w:tr w:rsidR="00F74D92" w:rsidRPr="00C22087" w14:paraId="666ABCA3" w14:textId="77777777" w:rsidTr="007D15DB">
        <w:trPr>
          <w:cnfStyle w:val="000000100000" w:firstRow="0" w:lastRow="0" w:firstColumn="0" w:lastColumn="0" w:oddVBand="0" w:evenVBand="0" w:oddHBand="1"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1951" w:type="dxa"/>
            <w:shd w:val="pct12" w:color="auto" w:fill="auto"/>
          </w:tcPr>
          <w:p w14:paraId="56DB00B4" w14:textId="77777777" w:rsidR="00F74D92" w:rsidRPr="00C22087" w:rsidRDefault="00F74D92" w:rsidP="007D15DB">
            <w:pPr>
              <w:spacing w:beforeLines="0" w:before="50" w:after="120" w:line="360" w:lineRule="auto"/>
              <w:jc w:val="left"/>
              <w:rPr>
                <w:bCs w:val="0"/>
              </w:rPr>
            </w:pPr>
            <w:r w:rsidRPr="00C22087">
              <w:rPr>
                <w:b w:val="0"/>
              </w:rPr>
              <w:t>2016-10-05 to 07</w:t>
            </w:r>
          </w:p>
        </w:tc>
        <w:tc>
          <w:tcPr>
            <w:tcW w:w="1985" w:type="dxa"/>
            <w:shd w:val="pct12" w:color="auto" w:fill="auto"/>
            <w:hideMark/>
          </w:tcPr>
          <w:p w14:paraId="2AB6CAB0" w14:textId="77777777" w:rsidR="00F74D92" w:rsidRPr="00C22087" w:rsidRDefault="00F74D92" w:rsidP="007D15DB">
            <w:pPr>
              <w:spacing w:beforeLines="0" w:before="50" w:after="120" w:line="360" w:lineRule="auto"/>
              <w:jc w:val="left"/>
              <w:cnfStyle w:val="000000100000" w:firstRow="0" w:lastRow="0" w:firstColumn="0" w:lastColumn="0" w:oddVBand="0" w:evenVBand="0" w:oddHBand="1" w:evenHBand="0" w:firstRowFirstColumn="0" w:firstRowLastColumn="0" w:lastRowFirstColumn="0" w:lastRowLastColumn="0"/>
              <w:rPr>
                <w:bCs/>
              </w:rPr>
            </w:pPr>
            <w:r>
              <w:rPr>
                <w:bCs/>
              </w:rPr>
              <w:t>PAP 32</w:t>
            </w:r>
          </w:p>
        </w:tc>
        <w:tc>
          <w:tcPr>
            <w:tcW w:w="5386" w:type="dxa"/>
            <w:shd w:val="pct12" w:color="auto" w:fill="auto"/>
            <w:hideMark/>
          </w:tcPr>
          <w:p w14:paraId="418A9ED9" w14:textId="77777777" w:rsidR="00F74D92" w:rsidRPr="00C22087" w:rsidRDefault="00F74D92" w:rsidP="007D15DB">
            <w:pPr>
              <w:spacing w:beforeLines="0" w:before="50" w:after="120" w:line="360" w:lineRule="auto"/>
              <w:jc w:val="left"/>
              <w:cnfStyle w:val="000000100000" w:firstRow="0" w:lastRow="0" w:firstColumn="0" w:lastColumn="0" w:oddVBand="0" w:evenVBand="0" w:oddHBand="1" w:evenHBand="0" w:firstRowFirstColumn="0" w:firstRowLastColumn="0" w:lastRowFirstColumn="0" w:lastRowLastColumn="0"/>
              <w:rPr>
                <w:bCs/>
              </w:rPr>
            </w:pPr>
            <w:r w:rsidRPr="00C22087">
              <w:rPr>
                <w:bCs/>
              </w:rPr>
              <w:t>Finalise above for input to Council 63</w:t>
            </w:r>
          </w:p>
          <w:p w14:paraId="7DFCCDA9" w14:textId="77777777" w:rsidR="00F74D92" w:rsidRPr="00C22087" w:rsidRDefault="00F74D92" w:rsidP="007D15DB">
            <w:pPr>
              <w:spacing w:beforeLines="0" w:before="50" w:after="120" w:line="360" w:lineRule="auto"/>
              <w:jc w:val="left"/>
              <w:cnfStyle w:val="000000100000" w:firstRow="0" w:lastRow="0" w:firstColumn="0" w:lastColumn="0" w:oddVBand="0" w:evenVBand="0" w:oddHBand="1" w:evenHBand="0" w:firstRowFirstColumn="0" w:firstRowLastColumn="0" w:lastRowFirstColumn="0" w:lastRowLastColumn="0"/>
              <w:rPr>
                <w:bCs/>
              </w:rPr>
            </w:pPr>
            <w:r w:rsidRPr="00C22087">
              <w:rPr>
                <w:bCs/>
              </w:rPr>
              <w:t>Decide Recommendations for Standards</w:t>
            </w:r>
          </w:p>
        </w:tc>
      </w:tr>
      <w:tr w:rsidR="00F74D92" w:rsidRPr="00C22087" w14:paraId="703C557D" w14:textId="77777777" w:rsidTr="007D15DB">
        <w:trPr>
          <w:trHeight w:val="519"/>
        </w:trPr>
        <w:tc>
          <w:tcPr>
            <w:cnfStyle w:val="001000000000" w:firstRow="0" w:lastRow="0" w:firstColumn="1" w:lastColumn="0" w:oddVBand="0" w:evenVBand="0" w:oddHBand="0" w:evenHBand="0" w:firstRowFirstColumn="0" w:firstRowLastColumn="0" w:lastRowFirstColumn="0" w:lastRowLastColumn="0"/>
            <w:tcW w:w="1951" w:type="dxa"/>
            <w:shd w:val="pct12" w:color="auto" w:fill="auto"/>
          </w:tcPr>
          <w:p w14:paraId="27D396F4" w14:textId="77777777" w:rsidR="00F74D92" w:rsidRPr="00C22087" w:rsidRDefault="00F74D92" w:rsidP="007D15DB">
            <w:pPr>
              <w:spacing w:beforeLines="0" w:before="50" w:after="120" w:line="360" w:lineRule="auto"/>
              <w:jc w:val="left"/>
              <w:rPr>
                <w:bCs w:val="0"/>
              </w:rPr>
            </w:pPr>
            <w:r w:rsidRPr="00C22087">
              <w:rPr>
                <w:b w:val="0"/>
              </w:rPr>
              <w:t>2016-11</w:t>
            </w:r>
          </w:p>
        </w:tc>
        <w:tc>
          <w:tcPr>
            <w:tcW w:w="1985" w:type="dxa"/>
            <w:shd w:val="pct12" w:color="auto" w:fill="auto"/>
            <w:hideMark/>
          </w:tcPr>
          <w:p w14:paraId="7B52CB08" w14:textId="77777777" w:rsidR="00F74D92" w:rsidRPr="00C22087" w:rsidRDefault="00F74D92" w:rsidP="007D15DB">
            <w:pPr>
              <w:spacing w:beforeLines="0" w:before="50" w:after="120" w:line="360" w:lineRule="auto"/>
              <w:jc w:val="left"/>
              <w:cnfStyle w:val="000000000000" w:firstRow="0" w:lastRow="0" w:firstColumn="0" w:lastColumn="0" w:oddVBand="0" w:evenVBand="0" w:oddHBand="0" w:evenHBand="0" w:firstRowFirstColumn="0" w:firstRowLastColumn="0" w:lastRowFirstColumn="0" w:lastRowLastColumn="0"/>
              <w:rPr>
                <w:bCs/>
              </w:rPr>
            </w:pPr>
          </w:p>
        </w:tc>
        <w:tc>
          <w:tcPr>
            <w:tcW w:w="5386" w:type="dxa"/>
            <w:shd w:val="pct12" w:color="auto" w:fill="auto"/>
            <w:hideMark/>
          </w:tcPr>
          <w:p w14:paraId="3243DB2F" w14:textId="77777777" w:rsidR="00F74D92" w:rsidRPr="00C22087" w:rsidRDefault="00F74D92" w:rsidP="007D15DB">
            <w:pPr>
              <w:spacing w:beforeLines="0" w:before="50" w:after="120" w:line="360" w:lineRule="auto"/>
              <w:jc w:val="left"/>
              <w:cnfStyle w:val="000000000000" w:firstRow="0" w:lastRow="0" w:firstColumn="0" w:lastColumn="0" w:oddVBand="0" w:evenVBand="0" w:oddHBand="0" w:evenHBand="0" w:firstRowFirstColumn="0" w:firstRowLastColumn="0" w:lastRowFirstColumn="0" w:lastRowLastColumn="0"/>
              <w:rPr>
                <w:bCs/>
              </w:rPr>
            </w:pPr>
            <w:r w:rsidRPr="00C22087">
              <w:rPr>
                <w:bCs/>
              </w:rPr>
              <w:t xml:space="preserve">Secretariat prepares </w:t>
            </w:r>
            <w:r>
              <w:rPr>
                <w:bCs/>
              </w:rPr>
              <w:t>for Council 63</w:t>
            </w:r>
          </w:p>
        </w:tc>
      </w:tr>
      <w:tr w:rsidR="00F74D92" w:rsidRPr="00C22087" w14:paraId="737C86EC" w14:textId="77777777" w:rsidTr="007D15DB">
        <w:trPr>
          <w:cnfStyle w:val="000000100000" w:firstRow="0" w:lastRow="0" w:firstColumn="0" w:lastColumn="0" w:oddVBand="0" w:evenVBand="0" w:oddHBand="1" w:evenHBand="0"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1951" w:type="dxa"/>
          </w:tcPr>
          <w:p w14:paraId="55A89E2F" w14:textId="77777777" w:rsidR="00F74D92" w:rsidRPr="00C22087" w:rsidRDefault="00F74D92" w:rsidP="007D15DB">
            <w:pPr>
              <w:spacing w:beforeLines="0" w:before="50" w:after="120" w:line="360" w:lineRule="auto"/>
              <w:jc w:val="left"/>
              <w:rPr>
                <w:b w:val="0"/>
                <w:bCs w:val="0"/>
              </w:rPr>
            </w:pPr>
            <w:r w:rsidRPr="00C22087">
              <w:t>2016-12</w:t>
            </w:r>
            <w:r>
              <w:t>-13</w:t>
            </w:r>
          </w:p>
        </w:tc>
        <w:tc>
          <w:tcPr>
            <w:tcW w:w="1985" w:type="dxa"/>
            <w:hideMark/>
          </w:tcPr>
          <w:p w14:paraId="40C961FE" w14:textId="77777777" w:rsidR="00F74D92" w:rsidRPr="007A353F" w:rsidRDefault="00F74D92" w:rsidP="007D15DB">
            <w:pPr>
              <w:spacing w:beforeLines="0" w:before="50" w:after="120" w:line="360" w:lineRule="auto"/>
              <w:jc w:val="left"/>
              <w:cnfStyle w:val="000000100000" w:firstRow="0" w:lastRow="0" w:firstColumn="0" w:lastColumn="0" w:oddVBand="0" w:evenVBand="0" w:oddHBand="1" w:evenHBand="0" w:firstRowFirstColumn="0" w:firstRowLastColumn="0" w:lastRowFirstColumn="0" w:lastRowLastColumn="0"/>
              <w:rPr>
                <w:bCs/>
              </w:rPr>
            </w:pPr>
            <w:r w:rsidRPr="007A353F">
              <w:rPr>
                <w:bCs/>
              </w:rPr>
              <w:t xml:space="preserve">Council 63 </w:t>
            </w:r>
          </w:p>
        </w:tc>
        <w:tc>
          <w:tcPr>
            <w:tcW w:w="5386" w:type="dxa"/>
            <w:hideMark/>
          </w:tcPr>
          <w:p w14:paraId="08C11CDA" w14:textId="77777777" w:rsidR="00F74D92" w:rsidRPr="007A353F" w:rsidRDefault="00F74D92" w:rsidP="007D15DB">
            <w:pPr>
              <w:spacing w:beforeLines="0" w:before="50" w:after="120" w:line="360" w:lineRule="auto"/>
              <w:jc w:val="left"/>
              <w:cnfStyle w:val="000000100000" w:firstRow="0" w:lastRow="0" w:firstColumn="0" w:lastColumn="0" w:oddVBand="0" w:evenVBand="0" w:oddHBand="1" w:evenHBand="0" w:firstRowFirstColumn="0" w:firstRowLastColumn="0" w:lastRowFirstColumn="0" w:lastRowLastColumn="0"/>
              <w:rPr>
                <w:bCs/>
              </w:rPr>
            </w:pPr>
            <w:r w:rsidRPr="007A353F">
              <w:rPr>
                <w:bCs/>
              </w:rPr>
              <w:t>Consideration by Council</w:t>
            </w:r>
          </w:p>
        </w:tc>
      </w:tr>
      <w:tr w:rsidR="00F74D92" w:rsidRPr="00C22087" w14:paraId="04E2A8AD" w14:textId="77777777" w:rsidTr="007D15DB">
        <w:trPr>
          <w:trHeight w:val="341"/>
        </w:trPr>
        <w:tc>
          <w:tcPr>
            <w:cnfStyle w:val="001000000000" w:firstRow="0" w:lastRow="0" w:firstColumn="1" w:lastColumn="0" w:oddVBand="0" w:evenVBand="0" w:oddHBand="0" w:evenHBand="0" w:firstRowFirstColumn="0" w:firstRowLastColumn="0" w:lastRowFirstColumn="0" w:lastRowLastColumn="0"/>
            <w:tcW w:w="1951" w:type="dxa"/>
          </w:tcPr>
          <w:p w14:paraId="0B5100A0" w14:textId="77777777" w:rsidR="00F74D92" w:rsidRPr="00C22087" w:rsidRDefault="00F74D92" w:rsidP="007D15DB">
            <w:pPr>
              <w:spacing w:beforeLines="0" w:before="50" w:after="120" w:line="360" w:lineRule="auto"/>
              <w:jc w:val="left"/>
              <w:rPr>
                <w:b w:val="0"/>
                <w:bCs w:val="0"/>
              </w:rPr>
            </w:pPr>
            <w:r w:rsidRPr="00C22087">
              <w:t>2017-04-03</w:t>
            </w:r>
          </w:p>
        </w:tc>
        <w:tc>
          <w:tcPr>
            <w:tcW w:w="1985" w:type="dxa"/>
            <w:hideMark/>
          </w:tcPr>
          <w:p w14:paraId="3D91BB63" w14:textId="77777777" w:rsidR="00F74D92" w:rsidRPr="007A353F" w:rsidRDefault="00F74D92" w:rsidP="007D15DB">
            <w:pPr>
              <w:spacing w:beforeLines="0" w:before="50" w:after="120" w:line="360" w:lineRule="auto"/>
              <w:jc w:val="left"/>
              <w:cnfStyle w:val="000000000000" w:firstRow="0" w:lastRow="0" w:firstColumn="0" w:lastColumn="0" w:oddVBand="0" w:evenVBand="0" w:oddHBand="0" w:evenHBand="0" w:firstRowFirstColumn="0" w:firstRowLastColumn="0" w:lastRowFirstColumn="0" w:lastRowLastColumn="0"/>
              <w:rPr>
                <w:bCs/>
              </w:rPr>
            </w:pPr>
            <w:r w:rsidRPr="007A353F">
              <w:rPr>
                <w:bCs/>
              </w:rPr>
              <w:t>LAP18</w:t>
            </w:r>
          </w:p>
        </w:tc>
        <w:tc>
          <w:tcPr>
            <w:tcW w:w="5386" w:type="dxa"/>
            <w:hideMark/>
          </w:tcPr>
          <w:p w14:paraId="1ACEA6D3" w14:textId="408B2F2C" w:rsidR="00F74D92" w:rsidRPr="007A353F" w:rsidRDefault="00F74D92" w:rsidP="00A10EA6">
            <w:pPr>
              <w:spacing w:beforeLines="0" w:before="50" w:after="120" w:line="360" w:lineRule="auto"/>
              <w:jc w:val="left"/>
              <w:cnfStyle w:val="000000000000" w:firstRow="0" w:lastRow="0" w:firstColumn="0" w:lastColumn="0" w:oddVBand="0" w:evenVBand="0" w:oddHBand="0" w:evenHBand="0" w:firstRowFirstColumn="0" w:firstRowLastColumn="0" w:lastRowFirstColumn="0" w:lastRowLastColumn="0"/>
              <w:rPr>
                <w:bCs/>
              </w:rPr>
            </w:pPr>
            <w:r w:rsidRPr="007A353F">
              <w:rPr>
                <w:bCs/>
              </w:rPr>
              <w:t> </w:t>
            </w:r>
            <w:r>
              <w:rPr>
                <w:bCs/>
              </w:rPr>
              <w:t xml:space="preserve">Consideration </w:t>
            </w:r>
            <w:r w:rsidR="00A10EA6">
              <w:rPr>
                <w:bCs/>
              </w:rPr>
              <w:t xml:space="preserve">of advice from </w:t>
            </w:r>
            <w:r>
              <w:rPr>
                <w:bCs/>
              </w:rPr>
              <w:t>Council if</w:t>
            </w:r>
            <w:r w:rsidRPr="007A353F">
              <w:rPr>
                <w:bCs/>
              </w:rPr>
              <w:t xml:space="preserve"> needed</w:t>
            </w:r>
            <w:r>
              <w:rPr>
                <w:bCs/>
              </w:rPr>
              <w:t>.</w:t>
            </w:r>
          </w:p>
        </w:tc>
      </w:tr>
      <w:tr w:rsidR="00F74D92" w:rsidRPr="00C22087" w14:paraId="45BA3AF7" w14:textId="77777777" w:rsidTr="007D15DB">
        <w:trPr>
          <w:cnfStyle w:val="000000100000" w:firstRow="0" w:lastRow="0" w:firstColumn="0" w:lastColumn="0" w:oddVBand="0" w:evenVBand="0" w:oddHBand="1" w:evenHBand="0"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1951" w:type="dxa"/>
          </w:tcPr>
          <w:p w14:paraId="066D94EC" w14:textId="77777777" w:rsidR="00F74D92" w:rsidRPr="00C22087" w:rsidRDefault="00F74D92" w:rsidP="007D15DB">
            <w:pPr>
              <w:spacing w:beforeLines="0" w:before="50" w:after="120" w:line="360" w:lineRule="auto"/>
              <w:jc w:val="left"/>
              <w:rPr>
                <w:b w:val="0"/>
                <w:bCs w:val="0"/>
              </w:rPr>
            </w:pPr>
            <w:r w:rsidRPr="00C22087">
              <w:t>2017-04-05</w:t>
            </w:r>
          </w:p>
        </w:tc>
        <w:tc>
          <w:tcPr>
            <w:tcW w:w="1985" w:type="dxa"/>
            <w:hideMark/>
          </w:tcPr>
          <w:p w14:paraId="34F6CB52" w14:textId="77777777" w:rsidR="00F74D92" w:rsidRPr="007A353F" w:rsidRDefault="00F74D92" w:rsidP="007D15DB">
            <w:pPr>
              <w:spacing w:beforeLines="0" w:before="50" w:after="120" w:line="360" w:lineRule="auto"/>
              <w:jc w:val="left"/>
              <w:cnfStyle w:val="000000100000" w:firstRow="0" w:lastRow="0" w:firstColumn="0" w:lastColumn="0" w:oddVBand="0" w:evenVBand="0" w:oddHBand="1" w:evenHBand="0" w:firstRowFirstColumn="0" w:firstRowLastColumn="0" w:lastRowFirstColumn="0" w:lastRowLastColumn="0"/>
              <w:rPr>
                <w:bCs/>
              </w:rPr>
            </w:pPr>
            <w:r w:rsidRPr="007A353F">
              <w:rPr>
                <w:bCs/>
              </w:rPr>
              <w:t>PAP 33</w:t>
            </w:r>
          </w:p>
        </w:tc>
        <w:tc>
          <w:tcPr>
            <w:tcW w:w="5386" w:type="dxa"/>
            <w:hideMark/>
          </w:tcPr>
          <w:p w14:paraId="7AE2DB5B" w14:textId="43BEB56C" w:rsidR="00F74D92" w:rsidRDefault="00F74D92" w:rsidP="007D15DB">
            <w:pPr>
              <w:spacing w:beforeLines="0" w:before="50" w:after="120" w:line="360" w:lineRule="auto"/>
              <w:jc w:val="left"/>
              <w:cnfStyle w:val="000000100000" w:firstRow="0" w:lastRow="0" w:firstColumn="0" w:lastColumn="0" w:oddVBand="0" w:evenVBand="0" w:oddHBand="1" w:evenHBand="0" w:firstRowFirstColumn="0" w:firstRowLastColumn="0" w:lastRowFirstColumn="0" w:lastRowLastColumn="0"/>
              <w:rPr>
                <w:bCs/>
              </w:rPr>
            </w:pPr>
            <w:r>
              <w:rPr>
                <w:bCs/>
              </w:rPr>
              <w:t xml:space="preserve">Consideration </w:t>
            </w:r>
            <w:r w:rsidR="00A10EA6">
              <w:rPr>
                <w:bCs/>
              </w:rPr>
              <w:t xml:space="preserve">of advice from </w:t>
            </w:r>
            <w:r>
              <w:rPr>
                <w:bCs/>
              </w:rPr>
              <w:t xml:space="preserve">Council </w:t>
            </w:r>
            <w:r w:rsidR="00A10EA6">
              <w:rPr>
                <w:bCs/>
              </w:rPr>
              <w:t xml:space="preserve">and LAP </w:t>
            </w:r>
            <w:r>
              <w:rPr>
                <w:bCs/>
              </w:rPr>
              <w:t>if</w:t>
            </w:r>
            <w:r w:rsidRPr="007A353F">
              <w:rPr>
                <w:bCs/>
              </w:rPr>
              <w:t xml:space="preserve"> needed</w:t>
            </w:r>
            <w:r>
              <w:rPr>
                <w:bCs/>
              </w:rPr>
              <w:t xml:space="preserve">. </w:t>
            </w:r>
          </w:p>
          <w:p w14:paraId="6C0638B4" w14:textId="77777777" w:rsidR="00F74D92" w:rsidRPr="007A353F" w:rsidRDefault="00F74D92" w:rsidP="007D15DB">
            <w:pPr>
              <w:spacing w:beforeLines="0" w:before="50" w:after="120" w:line="360" w:lineRule="auto"/>
              <w:jc w:val="left"/>
              <w:cnfStyle w:val="000000100000" w:firstRow="0" w:lastRow="0" w:firstColumn="0" w:lastColumn="0" w:oddVBand="0" w:evenVBand="0" w:oddHBand="1" w:evenHBand="0" w:firstRowFirstColumn="0" w:firstRowLastColumn="0" w:lastRowFirstColumn="0" w:lastRowLastColumn="0"/>
              <w:rPr>
                <w:bCs/>
              </w:rPr>
            </w:pPr>
            <w:r>
              <w:rPr>
                <w:bCs/>
              </w:rPr>
              <w:lastRenderedPageBreak/>
              <w:t>Final</w:t>
            </w:r>
            <w:r w:rsidRPr="007A353F">
              <w:rPr>
                <w:bCs/>
              </w:rPr>
              <w:t xml:space="preserve"> review of Standards and Recommendations</w:t>
            </w:r>
          </w:p>
        </w:tc>
      </w:tr>
      <w:tr w:rsidR="00F74D92" w:rsidRPr="00C22087" w14:paraId="74D3528E" w14:textId="77777777" w:rsidTr="007D15DB">
        <w:trPr>
          <w:trHeight w:val="341"/>
        </w:trPr>
        <w:tc>
          <w:tcPr>
            <w:cnfStyle w:val="001000000000" w:firstRow="0" w:lastRow="0" w:firstColumn="1" w:lastColumn="0" w:oddVBand="0" w:evenVBand="0" w:oddHBand="0" w:evenHBand="0" w:firstRowFirstColumn="0" w:firstRowLastColumn="0" w:lastRowFirstColumn="0" w:lastRowLastColumn="0"/>
            <w:tcW w:w="1951" w:type="dxa"/>
          </w:tcPr>
          <w:p w14:paraId="1474ED06" w14:textId="77777777" w:rsidR="00F74D92" w:rsidRPr="00C22087" w:rsidRDefault="00F74D92" w:rsidP="007D15DB">
            <w:pPr>
              <w:spacing w:beforeLines="0" w:before="50" w:after="120" w:line="360" w:lineRule="auto"/>
              <w:jc w:val="left"/>
              <w:rPr>
                <w:b w:val="0"/>
                <w:bCs w:val="0"/>
              </w:rPr>
            </w:pPr>
            <w:r w:rsidRPr="00C22087">
              <w:lastRenderedPageBreak/>
              <w:t>2017-06</w:t>
            </w:r>
            <w:r>
              <w:t>-13</w:t>
            </w:r>
          </w:p>
        </w:tc>
        <w:tc>
          <w:tcPr>
            <w:tcW w:w="1985" w:type="dxa"/>
            <w:hideMark/>
          </w:tcPr>
          <w:p w14:paraId="64B5CA1B" w14:textId="77777777" w:rsidR="00F74D92" w:rsidRPr="007A353F" w:rsidRDefault="00F74D92" w:rsidP="007D15DB">
            <w:pPr>
              <w:spacing w:beforeLines="0" w:before="50" w:after="120" w:line="360" w:lineRule="auto"/>
              <w:jc w:val="left"/>
              <w:cnfStyle w:val="000000000000" w:firstRow="0" w:lastRow="0" w:firstColumn="0" w:lastColumn="0" w:oddVBand="0" w:evenVBand="0" w:oddHBand="0" w:evenHBand="0" w:firstRowFirstColumn="0" w:firstRowLastColumn="0" w:lastRowFirstColumn="0" w:lastRowLastColumn="0"/>
              <w:rPr>
                <w:bCs/>
              </w:rPr>
            </w:pPr>
            <w:r w:rsidRPr="007A353F">
              <w:rPr>
                <w:bCs/>
              </w:rPr>
              <w:t>Council 64</w:t>
            </w:r>
          </w:p>
        </w:tc>
        <w:tc>
          <w:tcPr>
            <w:tcW w:w="5386" w:type="dxa"/>
            <w:hideMark/>
          </w:tcPr>
          <w:p w14:paraId="2D17603A" w14:textId="77777777" w:rsidR="00F74D92" w:rsidRPr="007A353F" w:rsidRDefault="00F74D92" w:rsidP="007D15DB">
            <w:pPr>
              <w:spacing w:beforeLines="0" w:before="50" w:after="120" w:line="360" w:lineRule="auto"/>
              <w:jc w:val="left"/>
              <w:cnfStyle w:val="000000000000" w:firstRow="0" w:lastRow="0" w:firstColumn="0" w:lastColumn="0" w:oddVBand="0" w:evenVBand="0" w:oddHBand="0" w:evenHBand="0" w:firstRowFirstColumn="0" w:firstRowLastColumn="0" w:lastRowFirstColumn="0" w:lastRowLastColumn="0"/>
              <w:rPr>
                <w:bCs/>
              </w:rPr>
            </w:pPr>
            <w:r w:rsidRPr="007A353F">
              <w:rPr>
                <w:bCs/>
              </w:rPr>
              <w:t>Final draft seven Standards to Council for Approval</w:t>
            </w:r>
          </w:p>
        </w:tc>
      </w:tr>
    </w:tbl>
    <w:p w14:paraId="40A4ED2F" w14:textId="77777777" w:rsidR="00C22087" w:rsidRDefault="00C22087" w:rsidP="00C22087"/>
    <w:p w14:paraId="4B1578A2" w14:textId="6131C11F" w:rsidR="001D115A" w:rsidRDefault="001D115A" w:rsidP="001D115A">
      <w:pPr>
        <w:pStyle w:val="Heading5"/>
      </w:pPr>
      <w:r>
        <w:t xml:space="preserve">Schedule for the introduction of Standards – </w:t>
      </w:r>
      <w:r w:rsidR="004C4CCA">
        <w:t>General Assembly</w:t>
      </w:r>
    </w:p>
    <w:tbl>
      <w:tblPr>
        <w:tblStyle w:val="TableauGrille4-Accentuation11"/>
        <w:tblW w:w="0" w:type="auto"/>
        <w:tblLook w:val="04A0" w:firstRow="1" w:lastRow="0" w:firstColumn="1" w:lastColumn="0" w:noHBand="0" w:noVBand="1"/>
      </w:tblPr>
      <w:tblGrid>
        <w:gridCol w:w="1951"/>
        <w:gridCol w:w="1985"/>
        <w:gridCol w:w="5350"/>
      </w:tblGrid>
      <w:tr w:rsidR="00AD5CF5" w14:paraId="406048C3" w14:textId="77777777" w:rsidTr="00AD5C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vAlign w:val="center"/>
          </w:tcPr>
          <w:p w14:paraId="22D2D967" w14:textId="0A88AA5E" w:rsidR="00AD5CF5" w:rsidRDefault="00AD5CF5" w:rsidP="00D850DB">
            <w:pPr>
              <w:spacing w:beforeLines="50" w:before="120" w:after="120" w:line="360" w:lineRule="auto"/>
              <w:jc w:val="left"/>
            </w:pPr>
            <w:r>
              <w:t>Date</w:t>
            </w:r>
          </w:p>
        </w:tc>
        <w:tc>
          <w:tcPr>
            <w:tcW w:w="1985" w:type="dxa"/>
            <w:vAlign w:val="center"/>
          </w:tcPr>
          <w:p w14:paraId="0DEB09A8" w14:textId="0B31A4B7" w:rsidR="00AD5CF5" w:rsidRDefault="00AD5CF5" w:rsidP="00D850DB">
            <w:pPr>
              <w:spacing w:beforeLines="50" w:before="120" w:after="120" w:line="360" w:lineRule="auto"/>
              <w:jc w:val="left"/>
              <w:cnfStyle w:val="100000000000" w:firstRow="1" w:lastRow="0" w:firstColumn="0" w:lastColumn="0" w:oddVBand="0" w:evenVBand="0" w:oddHBand="0" w:evenHBand="0" w:firstRowFirstColumn="0" w:firstRowLastColumn="0" w:lastRowFirstColumn="0" w:lastRowLastColumn="0"/>
            </w:pPr>
            <w:r>
              <w:t>Organ</w:t>
            </w:r>
          </w:p>
        </w:tc>
        <w:tc>
          <w:tcPr>
            <w:tcW w:w="5350" w:type="dxa"/>
            <w:vAlign w:val="center"/>
          </w:tcPr>
          <w:p w14:paraId="0CDE1F37" w14:textId="458186EA" w:rsidR="00AD5CF5" w:rsidRDefault="00AD5CF5" w:rsidP="00D850DB">
            <w:pPr>
              <w:spacing w:beforeLines="50" w:before="120" w:after="120" w:line="360" w:lineRule="auto"/>
              <w:jc w:val="left"/>
              <w:cnfStyle w:val="100000000000" w:firstRow="1" w:lastRow="0" w:firstColumn="0" w:lastColumn="0" w:oddVBand="0" w:evenVBand="0" w:oddHBand="0" w:evenHBand="0" w:firstRowFirstColumn="0" w:firstRowLastColumn="0" w:lastRowFirstColumn="0" w:lastRowLastColumn="0"/>
            </w:pPr>
            <w:r>
              <w:t>Activity</w:t>
            </w:r>
          </w:p>
        </w:tc>
      </w:tr>
      <w:tr w:rsidR="001D115A" w14:paraId="63C37DE6" w14:textId="77777777" w:rsidTr="00AD5C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vAlign w:val="center"/>
          </w:tcPr>
          <w:p w14:paraId="4A101C8D" w14:textId="3B1C72ED" w:rsidR="00AD5CF5" w:rsidRDefault="00AD5CF5" w:rsidP="00D850DB">
            <w:pPr>
              <w:spacing w:beforeLines="50" w:before="120" w:after="120" w:line="360" w:lineRule="auto"/>
              <w:jc w:val="left"/>
            </w:pPr>
            <w:r w:rsidRPr="00AD5CF5">
              <w:t>2017-12</w:t>
            </w:r>
          </w:p>
        </w:tc>
        <w:tc>
          <w:tcPr>
            <w:tcW w:w="1985" w:type="dxa"/>
          </w:tcPr>
          <w:p w14:paraId="3C3BB706" w14:textId="123FF812" w:rsidR="00AD5CF5" w:rsidRPr="00AD5CF5" w:rsidRDefault="00AD5CF5" w:rsidP="00D850DB">
            <w:pPr>
              <w:spacing w:beforeLines="50" w:before="120" w:after="120" w:line="360" w:lineRule="auto"/>
              <w:jc w:val="left"/>
              <w:cnfStyle w:val="000000100000" w:firstRow="0" w:lastRow="0" w:firstColumn="0" w:lastColumn="0" w:oddVBand="0" w:evenVBand="0" w:oddHBand="1" w:evenHBand="0" w:firstRowFirstColumn="0" w:firstRowLastColumn="0" w:lastRowFirstColumn="0" w:lastRowLastColumn="0"/>
            </w:pPr>
            <w:r w:rsidRPr="00AD5CF5">
              <w:rPr>
                <w:bCs/>
              </w:rPr>
              <w:t xml:space="preserve">Council 65, </w:t>
            </w:r>
          </w:p>
        </w:tc>
        <w:tc>
          <w:tcPr>
            <w:tcW w:w="5350" w:type="dxa"/>
          </w:tcPr>
          <w:p w14:paraId="59E93C84" w14:textId="4D90D294" w:rsidR="00AD5CF5" w:rsidRPr="00AD5CF5" w:rsidRDefault="00A10EA6" w:rsidP="00D850DB">
            <w:pPr>
              <w:spacing w:beforeLines="50" w:before="120" w:after="120" w:line="360" w:lineRule="auto"/>
              <w:jc w:val="left"/>
              <w:cnfStyle w:val="000000100000" w:firstRow="0" w:lastRow="0" w:firstColumn="0" w:lastColumn="0" w:oddVBand="0" w:evenVBand="0" w:oddHBand="1" w:evenHBand="0" w:firstRowFirstColumn="0" w:firstRowLastColumn="0" w:lastRowFirstColumn="0" w:lastRowLastColumn="0"/>
            </w:pPr>
            <w:r>
              <w:rPr>
                <w:bCs/>
              </w:rPr>
              <w:t>To n</w:t>
            </w:r>
            <w:r w:rsidR="004C4CCA">
              <w:rPr>
                <w:bCs/>
              </w:rPr>
              <w:t>ote p</w:t>
            </w:r>
            <w:r w:rsidR="00AD5CF5" w:rsidRPr="00AD5CF5">
              <w:rPr>
                <w:bCs/>
              </w:rPr>
              <w:t xml:space="preserve">reparation for </w:t>
            </w:r>
            <w:r w:rsidR="004C4CCA">
              <w:rPr>
                <w:bCs/>
              </w:rPr>
              <w:t xml:space="preserve">the </w:t>
            </w:r>
            <w:r w:rsidR="00AD5CF5" w:rsidRPr="00AD5CF5">
              <w:rPr>
                <w:bCs/>
              </w:rPr>
              <w:t>General Assembly</w:t>
            </w:r>
          </w:p>
        </w:tc>
      </w:tr>
      <w:tr w:rsidR="009D491D" w14:paraId="36C8BEB2" w14:textId="77777777" w:rsidTr="00AD5CF5">
        <w:tc>
          <w:tcPr>
            <w:cnfStyle w:val="001000000000" w:firstRow="0" w:lastRow="0" w:firstColumn="1" w:lastColumn="0" w:oddVBand="0" w:evenVBand="0" w:oddHBand="0" w:evenHBand="0" w:firstRowFirstColumn="0" w:firstRowLastColumn="0" w:lastRowFirstColumn="0" w:lastRowLastColumn="0"/>
            <w:tcW w:w="1951" w:type="dxa"/>
            <w:vAlign w:val="center"/>
          </w:tcPr>
          <w:p w14:paraId="70EC8EC0" w14:textId="3AFD5D63" w:rsidR="00AD5CF5" w:rsidRDefault="00AD5CF5" w:rsidP="00D850DB">
            <w:pPr>
              <w:spacing w:beforeLines="50" w:before="120" w:after="120" w:line="360" w:lineRule="auto"/>
              <w:jc w:val="left"/>
            </w:pPr>
            <w:r w:rsidRPr="00AD5CF5">
              <w:t>2018-01 onward</w:t>
            </w:r>
          </w:p>
        </w:tc>
        <w:tc>
          <w:tcPr>
            <w:tcW w:w="1985" w:type="dxa"/>
          </w:tcPr>
          <w:p w14:paraId="3E2D5429" w14:textId="24F47D3A" w:rsidR="00AD5CF5" w:rsidRPr="00AD5CF5" w:rsidRDefault="00AD5CF5" w:rsidP="00D850DB">
            <w:pPr>
              <w:spacing w:beforeLines="50" w:before="120" w:after="120" w:line="360" w:lineRule="auto"/>
              <w:jc w:val="left"/>
              <w:cnfStyle w:val="000000000000" w:firstRow="0" w:lastRow="0" w:firstColumn="0" w:lastColumn="0" w:oddVBand="0" w:evenVBand="0" w:oddHBand="0" w:evenHBand="0" w:firstRowFirstColumn="0" w:firstRowLastColumn="0" w:lastRowFirstColumn="0" w:lastRowLastColumn="0"/>
            </w:pPr>
            <w:r>
              <w:t>Secretariat</w:t>
            </w:r>
          </w:p>
        </w:tc>
        <w:tc>
          <w:tcPr>
            <w:tcW w:w="5350" w:type="dxa"/>
          </w:tcPr>
          <w:p w14:paraId="6C027ED6" w14:textId="21E8F881" w:rsidR="00AD5CF5" w:rsidRPr="00AD5CF5" w:rsidRDefault="00AD5CF5" w:rsidP="00D850DB">
            <w:pPr>
              <w:spacing w:beforeLines="50" w:before="120" w:after="120" w:line="360" w:lineRule="auto"/>
              <w:jc w:val="left"/>
              <w:cnfStyle w:val="000000000000" w:firstRow="0" w:lastRow="0" w:firstColumn="0" w:lastColumn="0" w:oddVBand="0" w:evenVBand="0" w:oddHBand="0" w:evenHBand="0" w:firstRowFirstColumn="0" w:firstRowLastColumn="0" w:lastRowFirstColumn="0" w:lastRowLastColumn="0"/>
            </w:pPr>
            <w:r w:rsidRPr="00AD5CF5">
              <w:rPr>
                <w:bCs/>
              </w:rPr>
              <w:t>Information process to Members</w:t>
            </w:r>
          </w:p>
        </w:tc>
      </w:tr>
      <w:tr w:rsidR="001D115A" w14:paraId="0B013351" w14:textId="77777777" w:rsidTr="00AD5C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vAlign w:val="center"/>
          </w:tcPr>
          <w:p w14:paraId="4DD61E78" w14:textId="638E18C9" w:rsidR="00AD5CF5" w:rsidRDefault="00AD5CF5" w:rsidP="00D850DB">
            <w:pPr>
              <w:spacing w:beforeLines="50" w:before="120" w:after="120" w:line="360" w:lineRule="auto"/>
              <w:jc w:val="left"/>
            </w:pPr>
            <w:r w:rsidRPr="00AD5CF5">
              <w:t>2018-05</w:t>
            </w:r>
          </w:p>
        </w:tc>
        <w:tc>
          <w:tcPr>
            <w:tcW w:w="1985" w:type="dxa"/>
          </w:tcPr>
          <w:p w14:paraId="2A5BC2C7" w14:textId="2728CEB1" w:rsidR="00AD5CF5" w:rsidRPr="00AD5CF5" w:rsidRDefault="00AD5CF5" w:rsidP="00D850DB">
            <w:pPr>
              <w:spacing w:beforeLines="50" w:before="120" w:after="120" w:line="360" w:lineRule="auto"/>
              <w:jc w:val="left"/>
              <w:cnfStyle w:val="000000100000" w:firstRow="0" w:lastRow="0" w:firstColumn="0" w:lastColumn="0" w:oddVBand="0" w:evenVBand="0" w:oddHBand="1" w:evenHBand="0" w:firstRowFirstColumn="0" w:firstRowLastColumn="0" w:lastRowFirstColumn="0" w:lastRowLastColumn="0"/>
            </w:pPr>
            <w:r w:rsidRPr="00AD5CF5">
              <w:rPr>
                <w:bCs/>
              </w:rPr>
              <w:t>General Assembly, Korea</w:t>
            </w:r>
          </w:p>
        </w:tc>
        <w:tc>
          <w:tcPr>
            <w:tcW w:w="5350" w:type="dxa"/>
          </w:tcPr>
          <w:p w14:paraId="1D4C1653" w14:textId="01923493" w:rsidR="00AD5CF5" w:rsidRPr="00AD5CF5" w:rsidRDefault="00AD5CF5" w:rsidP="00D850DB">
            <w:pPr>
              <w:spacing w:beforeLines="50" w:before="120" w:after="120" w:line="360" w:lineRule="auto"/>
              <w:jc w:val="left"/>
              <w:cnfStyle w:val="000000100000" w:firstRow="0" w:lastRow="0" w:firstColumn="0" w:lastColumn="0" w:oddVBand="0" w:evenVBand="0" w:oddHBand="1" w:evenHBand="0" w:firstRowFirstColumn="0" w:firstRowLastColumn="0" w:lastRowFirstColumn="0" w:lastRowLastColumn="0"/>
            </w:pPr>
            <w:r w:rsidRPr="00AD5CF5">
              <w:rPr>
                <w:bCs/>
              </w:rPr>
              <w:t>General Assembly voting on Standards</w:t>
            </w:r>
          </w:p>
        </w:tc>
      </w:tr>
      <w:tr w:rsidR="009D491D" w14:paraId="5CCE00F9" w14:textId="77777777" w:rsidTr="00AD5CF5">
        <w:tc>
          <w:tcPr>
            <w:cnfStyle w:val="001000000000" w:firstRow="0" w:lastRow="0" w:firstColumn="1" w:lastColumn="0" w:oddVBand="0" w:evenVBand="0" w:oddHBand="0" w:evenHBand="0" w:firstRowFirstColumn="0" w:firstRowLastColumn="0" w:lastRowFirstColumn="0" w:lastRowLastColumn="0"/>
            <w:tcW w:w="1951" w:type="dxa"/>
            <w:vAlign w:val="center"/>
          </w:tcPr>
          <w:p w14:paraId="34946F7B" w14:textId="0B6416C7" w:rsidR="00AD5CF5" w:rsidRDefault="00AD5CF5" w:rsidP="00D850DB">
            <w:pPr>
              <w:spacing w:beforeLines="50" w:before="120" w:after="120" w:line="360" w:lineRule="auto"/>
              <w:jc w:val="left"/>
            </w:pPr>
            <w:r w:rsidRPr="00AD5CF5">
              <w:t>2018-06</w:t>
            </w:r>
          </w:p>
        </w:tc>
        <w:tc>
          <w:tcPr>
            <w:tcW w:w="1985" w:type="dxa"/>
          </w:tcPr>
          <w:p w14:paraId="3D859B99" w14:textId="4CCAA863" w:rsidR="00AD5CF5" w:rsidRPr="00AD5CF5" w:rsidRDefault="004C4CCA" w:rsidP="00D850DB">
            <w:pPr>
              <w:spacing w:beforeLines="50" w:before="120" w:after="120" w:line="360" w:lineRule="auto"/>
              <w:jc w:val="left"/>
              <w:cnfStyle w:val="000000000000" w:firstRow="0" w:lastRow="0" w:firstColumn="0" w:lastColumn="0" w:oddVBand="0" w:evenVBand="0" w:oddHBand="0" w:evenHBand="0" w:firstRowFirstColumn="0" w:firstRowLastColumn="0" w:lastRowFirstColumn="0" w:lastRowLastColumn="0"/>
            </w:pPr>
            <w:r>
              <w:t>Secretariat</w:t>
            </w:r>
          </w:p>
        </w:tc>
        <w:tc>
          <w:tcPr>
            <w:tcW w:w="5350" w:type="dxa"/>
          </w:tcPr>
          <w:p w14:paraId="49AF1539" w14:textId="60F7985C" w:rsidR="00AD5CF5" w:rsidRPr="00AD5CF5" w:rsidRDefault="00AD5CF5" w:rsidP="00D850DB">
            <w:pPr>
              <w:spacing w:beforeLines="50" w:before="120" w:after="120" w:line="360" w:lineRule="auto"/>
              <w:jc w:val="left"/>
              <w:cnfStyle w:val="000000000000" w:firstRow="0" w:lastRow="0" w:firstColumn="0" w:lastColumn="0" w:oddVBand="0" w:evenVBand="0" w:oddHBand="0" w:evenHBand="0" w:firstRowFirstColumn="0" w:firstRowLastColumn="0" w:lastRowFirstColumn="0" w:lastRowLastColumn="0"/>
            </w:pPr>
            <w:r w:rsidRPr="00AD5CF5">
              <w:rPr>
                <w:bCs/>
              </w:rPr>
              <w:t>Announcement of result of voting to membership</w:t>
            </w:r>
          </w:p>
        </w:tc>
      </w:tr>
      <w:tr w:rsidR="001D115A" w14:paraId="24F3F679" w14:textId="77777777" w:rsidTr="00AD5C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vAlign w:val="center"/>
          </w:tcPr>
          <w:p w14:paraId="665C0877" w14:textId="17552E42" w:rsidR="00AD5CF5" w:rsidRDefault="00AD5CF5" w:rsidP="00D850DB">
            <w:pPr>
              <w:spacing w:beforeLines="50" w:before="120" w:after="120" w:line="360" w:lineRule="auto"/>
              <w:jc w:val="left"/>
            </w:pPr>
            <w:r w:rsidRPr="00AD5CF5">
              <w:t>2018-07-31</w:t>
            </w:r>
          </w:p>
        </w:tc>
        <w:tc>
          <w:tcPr>
            <w:tcW w:w="1985" w:type="dxa"/>
          </w:tcPr>
          <w:p w14:paraId="73BD9AF7" w14:textId="15AACDE9" w:rsidR="00AD5CF5" w:rsidRPr="00AD5CF5" w:rsidRDefault="004C4CCA" w:rsidP="00D850DB">
            <w:pPr>
              <w:spacing w:beforeLines="50" w:before="120" w:after="120" w:line="360" w:lineRule="auto"/>
              <w:jc w:val="left"/>
              <w:cnfStyle w:val="000000100000" w:firstRow="0" w:lastRow="0" w:firstColumn="0" w:lastColumn="0" w:oddVBand="0" w:evenVBand="0" w:oddHBand="1" w:evenHBand="0" w:firstRowFirstColumn="0" w:firstRowLastColumn="0" w:lastRowFirstColumn="0" w:lastRowLastColumn="0"/>
            </w:pPr>
            <w:r>
              <w:t>Secretariat</w:t>
            </w:r>
          </w:p>
        </w:tc>
        <w:tc>
          <w:tcPr>
            <w:tcW w:w="5350" w:type="dxa"/>
          </w:tcPr>
          <w:p w14:paraId="4BEED87C" w14:textId="64520660" w:rsidR="00AD5CF5" w:rsidRPr="00AD5CF5" w:rsidRDefault="00A10EA6" w:rsidP="00A10EA6">
            <w:pPr>
              <w:spacing w:beforeLines="50" w:before="120" w:after="120" w:line="360" w:lineRule="auto"/>
              <w:jc w:val="left"/>
              <w:cnfStyle w:val="000000100000" w:firstRow="0" w:lastRow="0" w:firstColumn="0" w:lastColumn="0" w:oddVBand="0" w:evenVBand="0" w:oddHBand="1" w:evenHBand="0" w:firstRowFirstColumn="0" w:firstRowLastColumn="0" w:lastRowFirstColumn="0" w:lastRowLastColumn="0"/>
            </w:pPr>
            <w:r>
              <w:rPr>
                <w:bCs/>
              </w:rPr>
              <w:t>On website</w:t>
            </w:r>
          </w:p>
        </w:tc>
      </w:tr>
    </w:tbl>
    <w:p w14:paraId="122BF693" w14:textId="77777777" w:rsidR="00C22087" w:rsidRDefault="00C22087" w:rsidP="00C22087"/>
    <w:p w14:paraId="5E990544" w14:textId="59552059" w:rsidR="007B09E6" w:rsidRDefault="007B09E6" w:rsidP="00C90703">
      <w:pPr>
        <w:pStyle w:val="Heading4"/>
      </w:pPr>
      <w:r>
        <w:t>Draft SEven standards</w:t>
      </w:r>
    </w:p>
    <w:p w14:paraId="678E691A" w14:textId="77777777" w:rsidR="007B09E6" w:rsidRDefault="007B09E6" w:rsidP="007B09E6">
      <w:r>
        <w:t>The draft seven Standards are provided as input papers.</w:t>
      </w:r>
    </w:p>
    <w:p w14:paraId="5D62FB49" w14:textId="046BC0FA" w:rsidR="007B09E6" w:rsidRDefault="007B09E6" w:rsidP="00803719">
      <w:pPr>
        <w:pStyle w:val="ListParagraph"/>
        <w:numPr>
          <w:ilvl w:val="0"/>
          <w:numId w:val="3"/>
        </w:numPr>
        <w:jc w:val="left"/>
      </w:pPr>
      <w:r>
        <w:t>8.4.1.1</w:t>
      </w:r>
      <w:r w:rsidR="00803719">
        <w:tab/>
      </w:r>
      <w:r w:rsidR="00803719">
        <w:tab/>
      </w:r>
      <w:r w:rsidR="00803719" w:rsidRPr="00803719">
        <w:t>IALA Standard 1010 AtoN Planning and Service Requirement</w:t>
      </w:r>
      <w:r w:rsidR="00803719">
        <w:t>s</w:t>
      </w:r>
    </w:p>
    <w:p w14:paraId="394F0E7D" w14:textId="0FC5D308" w:rsidR="007B09E6" w:rsidRDefault="007B09E6" w:rsidP="00803719">
      <w:pPr>
        <w:pStyle w:val="ListParagraph"/>
        <w:numPr>
          <w:ilvl w:val="0"/>
          <w:numId w:val="3"/>
        </w:numPr>
        <w:jc w:val="left"/>
      </w:pPr>
      <w:r>
        <w:t>8.4.1.2</w:t>
      </w:r>
      <w:r w:rsidR="00D008B9">
        <w:tab/>
      </w:r>
      <w:r w:rsidR="00D008B9">
        <w:tab/>
      </w:r>
      <w:r w:rsidR="00803719" w:rsidRPr="00803719">
        <w:t>IALA Standard 1020 AtoN Design and Delivery</w:t>
      </w:r>
    </w:p>
    <w:p w14:paraId="28EBABA0" w14:textId="1D50FFE9" w:rsidR="007B09E6" w:rsidRDefault="007B09E6" w:rsidP="00803719">
      <w:pPr>
        <w:pStyle w:val="ListParagraph"/>
        <w:numPr>
          <w:ilvl w:val="0"/>
          <w:numId w:val="3"/>
        </w:numPr>
        <w:jc w:val="left"/>
      </w:pPr>
      <w:r>
        <w:t>8.4.1.3</w:t>
      </w:r>
      <w:r w:rsidR="00D008B9">
        <w:tab/>
      </w:r>
      <w:r w:rsidR="00D008B9">
        <w:tab/>
      </w:r>
      <w:r w:rsidR="00803719" w:rsidRPr="00803719">
        <w:t xml:space="preserve">IALA Standard 1030 </w:t>
      </w:r>
      <w:proofErr w:type="spellStart"/>
      <w:r w:rsidR="00803719" w:rsidRPr="00803719">
        <w:t>Radionavigation</w:t>
      </w:r>
      <w:proofErr w:type="spellEnd"/>
      <w:r w:rsidR="00803719" w:rsidRPr="00803719">
        <w:t xml:space="preserve"> Service</w:t>
      </w:r>
    </w:p>
    <w:p w14:paraId="7423E746" w14:textId="3B7B91BC" w:rsidR="007B09E6" w:rsidRDefault="007B09E6" w:rsidP="00803719">
      <w:pPr>
        <w:pStyle w:val="ListParagraph"/>
        <w:numPr>
          <w:ilvl w:val="0"/>
          <w:numId w:val="3"/>
        </w:numPr>
        <w:jc w:val="left"/>
      </w:pPr>
      <w:r>
        <w:t>8.4.1.4</w:t>
      </w:r>
      <w:r w:rsidR="00D008B9">
        <w:tab/>
      </w:r>
      <w:r w:rsidR="00D008B9">
        <w:tab/>
      </w:r>
      <w:r w:rsidR="00803719" w:rsidRPr="00803719">
        <w:t>IALA Standard 1040 Vessel Traffic Services</w:t>
      </w:r>
    </w:p>
    <w:p w14:paraId="206C5394" w14:textId="07F8BB04" w:rsidR="007B09E6" w:rsidRDefault="007B09E6" w:rsidP="00803719">
      <w:pPr>
        <w:pStyle w:val="ListParagraph"/>
        <w:numPr>
          <w:ilvl w:val="0"/>
          <w:numId w:val="3"/>
        </w:numPr>
        <w:jc w:val="left"/>
      </w:pPr>
      <w:r>
        <w:t>8.1.4.5</w:t>
      </w:r>
      <w:r w:rsidR="00D008B9">
        <w:tab/>
      </w:r>
      <w:r w:rsidR="00D008B9">
        <w:tab/>
      </w:r>
      <w:r w:rsidR="00803719" w:rsidRPr="00803719">
        <w:t>IALA Standard 1050 Training and Certification</w:t>
      </w:r>
    </w:p>
    <w:p w14:paraId="76CF2503" w14:textId="0A8C1023" w:rsidR="007B09E6" w:rsidRDefault="007B09E6" w:rsidP="00803719">
      <w:pPr>
        <w:pStyle w:val="ListParagraph"/>
        <w:numPr>
          <w:ilvl w:val="0"/>
          <w:numId w:val="3"/>
        </w:numPr>
        <w:jc w:val="left"/>
      </w:pPr>
      <w:r>
        <w:t>8.1.4.6</w:t>
      </w:r>
      <w:r w:rsidR="00D008B9">
        <w:tab/>
      </w:r>
      <w:r w:rsidR="00D008B9">
        <w:tab/>
      </w:r>
      <w:r w:rsidR="00803719" w:rsidRPr="00803719">
        <w:t>IALA Standard 1060 Digital Communication Technologies</w:t>
      </w:r>
    </w:p>
    <w:p w14:paraId="03CBD28A" w14:textId="5BA14B39" w:rsidR="007B09E6" w:rsidRDefault="007B09E6" w:rsidP="00803719">
      <w:pPr>
        <w:pStyle w:val="ListParagraph"/>
        <w:numPr>
          <w:ilvl w:val="0"/>
          <w:numId w:val="3"/>
        </w:numPr>
        <w:jc w:val="left"/>
      </w:pPr>
      <w:r>
        <w:t>8.1.4.7</w:t>
      </w:r>
      <w:r>
        <w:tab/>
      </w:r>
      <w:r w:rsidR="00D008B9">
        <w:tab/>
      </w:r>
      <w:r w:rsidR="00803719" w:rsidRPr="00803719">
        <w:t>IALA Standard 1070 Information Services</w:t>
      </w:r>
    </w:p>
    <w:p w14:paraId="3D58A1B8" w14:textId="77777777" w:rsidR="007B09E6" w:rsidRDefault="007B09E6" w:rsidP="007B09E6">
      <w:r>
        <w:t>These have been prepared by the Secretariat following consideration by LAP17 and PAP32 of a standard template/example, followed by minor editing by the Secretariat of that template/example agreed by the Chair of LAP.</w:t>
      </w:r>
    </w:p>
    <w:p w14:paraId="0C40E26B" w14:textId="77777777" w:rsidR="007B09E6" w:rsidRDefault="007B09E6" w:rsidP="007B09E6">
      <w:r>
        <w:t>The Secretariat will ask the Council to approve these drafts at its 64</w:t>
      </w:r>
      <w:r w:rsidRPr="00A16710">
        <w:rPr>
          <w:vertAlign w:val="superscript"/>
        </w:rPr>
        <w:t>th</w:t>
      </w:r>
      <w:r>
        <w:t xml:space="preserve"> session in June 2017 and requests Council to provide any comments on the drafts to the Secretariat before Friday 24 March 2017.</w:t>
      </w:r>
    </w:p>
    <w:p w14:paraId="4A93E10B" w14:textId="19EB451E" w:rsidR="00803719" w:rsidRDefault="00803719" w:rsidP="007B09E6">
      <w:r>
        <w:t xml:space="preserve">Councillors are </w:t>
      </w:r>
      <w:r w:rsidR="0098310F">
        <w:t>reminded</w:t>
      </w:r>
      <w:r>
        <w:t xml:space="preserve"> that the Committees are working to revise a number of Recommendations and Guidelines into a state that more correctly reflects the pyramid structure agreed at Council Session 59, and the above definitions. Some of this work will be completed before Council session 64, June 2017, and so some changes in Normative and Informative Recommendations listed in the draft Standards should be expected.</w:t>
      </w:r>
    </w:p>
    <w:p w14:paraId="2BA542D6" w14:textId="74F60DD8" w:rsidR="00434AD4" w:rsidRPr="002C699E" w:rsidRDefault="00434AD4" w:rsidP="00C90703">
      <w:pPr>
        <w:pStyle w:val="Heading4"/>
      </w:pPr>
      <w:r>
        <w:t>THE COUNCIL IS REQUESTED TO</w:t>
      </w:r>
    </w:p>
    <w:p w14:paraId="7F35CD2F" w14:textId="4E0D8879" w:rsidR="005B7943" w:rsidRPr="005B7943" w:rsidRDefault="005B7943" w:rsidP="00C90703">
      <w:pPr>
        <w:pStyle w:val="ListParagraph"/>
        <w:numPr>
          <w:ilvl w:val="0"/>
          <w:numId w:val="1"/>
        </w:numPr>
        <w:spacing w:after="240"/>
        <w:ind w:left="714" w:hanging="357"/>
        <w:contextualSpacing w:val="0"/>
      </w:pPr>
      <w:r w:rsidRPr="005B7943">
        <w:rPr>
          <w:b/>
        </w:rPr>
        <w:t>Approve</w:t>
      </w:r>
      <w:r>
        <w:t xml:space="preserve"> the definitions of Recommendation and of Guideline</w:t>
      </w:r>
    </w:p>
    <w:p w14:paraId="51B91264" w14:textId="0CC87B9D" w:rsidR="005B7943" w:rsidRDefault="005B7943" w:rsidP="005B7943">
      <w:pPr>
        <w:pStyle w:val="ListParagraph"/>
        <w:numPr>
          <w:ilvl w:val="0"/>
          <w:numId w:val="1"/>
        </w:numPr>
        <w:spacing w:after="240"/>
        <w:ind w:left="714" w:hanging="357"/>
        <w:contextualSpacing w:val="0"/>
      </w:pPr>
      <w:r w:rsidRPr="005B7943">
        <w:rPr>
          <w:b/>
        </w:rPr>
        <w:lastRenderedPageBreak/>
        <w:t xml:space="preserve">Note </w:t>
      </w:r>
      <w:r>
        <w:t>the Standards table at Annex A</w:t>
      </w:r>
    </w:p>
    <w:p w14:paraId="17577777" w14:textId="076A1C33" w:rsidR="007B09E6" w:rsidRPr="005B7943" w:rsidRDefault="007B09E6" w:rsidP="007B09E6">
      <w:pPr>
        <w:pStyle w:val="ListParagraph"/>
        <w:numPr>
          <w:ilvl w:val="0"/>
          <w:numId w:val="1"/>
        </w:numPr>
        <w:spacing w:after="240"/>
        <w:ind w:left="714" w:hanging="357"/>
        <w:contextualSpacing w:val="0"/>
      </w:pPr>
      <w:r>
        <w:rPr>
          <w:b/>
        </w:rPr>
        <w:t xml:space="preserve">Note </w:t>
      </w:r>
      <w:r>
        <w:t>the schedule towards a General Assembly vote on adoption of Standards in May 2018.</w:t>
      </w:r>
    </w:p>
    <w:p w14:paraId="59BA3045" w14:textId="52EF8A27" w:rsidR="005B7943" w:rsidRDefault="005B7943" w:rsidP="00803719">
      <w:pPr>
        <w:pStyle w:val="ListParagraph"/>
        <w:numPr>
          <w:ilvl w:val="0"/>
          <w:numId w:val="1"/>
        </w:numPr>
        <w:spacing w:after="240"/>
        <w:ind w:left="714" w:hanging="357"/>
        <w:contextualSpacing w:val="0"/>
      </w:pPr>
      <w:r w:rsidRPr="005B7943">
        <w:rPr>
          <w:b/>
        </w:rPr>
        <w:t>Note</w:t>
      </w:r>
      <w:r>
        <w:t xml:space="preserve"> the seven draft Standards provided as input papers and provide any comment on these to the Secretariat  before Friday 24 March 2017</w:t>
      </w:r>
    </w:p>
    <w:p w14:paraId="48B0AB60" w14:textId="5A06AF84" w:rsidR="005B7943" w:rsidRDefault="005B7943" w:rsidP="005B7943">
      <w:pPr>
        <w:pStyle w:val="ListParagraph"/>
        <w:numPr>
          <w:ilvl w:val="0"/>
          <w:numId w:val="1"/>
        </w:numPr>
        <w:spacing w:after="240"/>
        <w:ind w:left="714" w:hanging="357"/>
        <w:contextualSpacing w:val="0"/>
      </w:pPr>
      <w:r>
        <w:rPr>
          <w:b/>
        </w:rPr>
        <w:t>Note</w:t>
      </w:r>
      <w:r>
        <w:t xml:space="preserve"> that these seven draft Standards will be re-presented to Council at session 64 in June 2017</w:t>
      </w:r>
      <w:r w:rsidR="006B5550">
        <w:t xml:space="preserve"> with a view to </w:t>
      </w:r>
      <w:r w:rsidR="005034B0">
        <w:t>A</w:t>
      </w:r>
      <w:r w:rsidR="006B5550">
        <w:t>pproval</w:t>
      </w:r>
      <w:r w:rsidR="005034B0">
        <w:t>.</w:t>
      </w:r>
    </w:p>
    <w:p w14:paraId="31AF0611" w14:textId="3AF98777" w:rsidR="00B62FE8" w:rsidRPr="00B62FE8" w:rsidRDefault="00B62FE8" w:rsidP="009D491D">
      <w:pPr>
        <w:pStyle w:val="Heading4"/>
        <w:numPr>
          <w:ilvl w:val="0"/>
          <w:numId w:val="0"/>
        </w:numPr>
        <w:ind w:left="360" w:hanging="360"/>
      </w:pPr>
    </w:p>
    <w:p w14:paraId="749FF024" w14:textId="77777777" w:rsidR="00B3516E" w:rsidRDefault="00B3516E" w:rsidP="00F25E93">
      <w:pPr>
        <w:sectPr w:rsidR="00B3516E" w:rsidSect="009D491D">
          <w:headerReference w:type="even" r:id="rId9"/>
          <w:headerReference w:type="default" r:id="rId10"/>
          <w:pgSz w:w="11906" w:h="16838"/>
          <w:pgMar w:top="1134" w:right="1418" w:bottom="1134" w:left="1418" w:header="720" w:footer="720" w:gutter="0"/>
          <w:cols w:space="720"/>
          <w:docGrid w:linePitch="299"/>
        </w:sectPr>
      </w:pPr>
    </w:p>
    <w:p w14:paraId="4A0C938F" w14:textId="0924A858" w:rsidR="009D491D" w:rsidRDefault="00B475A5" w:rsidP="009D491D">
      <w:pPr>
        <w:pStyle w:val="Heading4"/>
      </w:pPr>
      <w:r w:rsidRPr="00B3516E">
        <w:lastRenderedPageBreak/>
        <w:t xml:space="preserve">ANNEX </w:t>
      </w:r>
      <w:r w:rsidR="009D491D">
        <w:t>A</w:t>
      </w:r>
      <w:r w:rsidRPr="00B3516E">
        <w:t xml:space="preserve"> –Standards </w:t>
      </w:r>
      <w:r>
        <w:t xml:space="preserve">scheme </w:t>
      </w:r>
    </w:p>
    <w:p w14:paraId="5F85C125" w14:textId="77777777" w:rsidR="009D491D" w:rsidRDefault="009D491D" w:rsidP="009D491D">
      <w:r>
        <w:t>Prepared by the Policy Advisory Panel at its 31</w:t>
      </w:r>
      <w:r w:rsidRPr="00B475A5">
        <w:rPr>
          <w:vertAlign w:val="superscript"/>
        </w:rPr>
        <w:t>st</w:t>
      </w:r>
      <w:r>
        <w:t xml:space="preserve"> session</w:t>
      </w:r>
      <w:r w:rsidRPr="00B3516E">
        <w:t>, April 2016</w:t>
      </w:r>
      <w:r>
        <w:t>. Noted by Council at its 62</w:t>
      </w:r>
      <w:r w:rsidRPr="00AE3E18">
        <w:rPr>
          <w:vertAlign w:val="superscript"/>
        </w:rPr>
        <w:t>nd</w:t>
      </w:r>
      <w:r>
        <w:t xml:space="preserve"> session June 2016. Change of order of “Virtual marking” and additions of “MSPs” by LAP and PAP October 2016</w:t>
      </w:r>
    </w:p>
    <w:p w14:paraId="5F6CD983" w14:textId="77777777" w:rsidR="00D01F32" w:rsidRDefault="009D491D" w:rsidP="005B7943">
      <w:pPr>
        <w:rPr>
          <w:ins w:id="0" w:author="Wayne Quinn" w:date="2017-03-15T15:59:00Z"/>
        </w:rPr>
      </w:pPr>
      <w:r w:rsidRPr="005A42A7">
        <w:t>Blue boxes are the seven Standards and white boxes are topic areas for Recommendations, Guidelines, Manuals, and Model Courses. White boxes are not document names</w:t>
      </w:r>
      <w:r>
        <w:t xml:space="preserve"> but are content area descriptions</w:t>
      </w:r>
      <w:r w:rsidRPr="005A42A7">
        <w:t>.</w:t>
      </w:r>
    </w:p>
    <w:p w14:paraId="7CA88626" w14:textId="77777777" w:rsidR="00D01F32" w:rsidRDefault="00D01F32" w:rsidP="005B7943">
      <w:pPr>
        <w:rPr>
          <w:ins w:id="1" w:author="Wayne Quinn" w:date="2017-03-15T15:59:00Z"/>
        </w:rPr>
      </w:pPr>
    </w:p>
    <w:p w14:paraId="4421000F" w14:textId="52515E9D" w:rsidR="009D491D" w:rsidRDefault="00D01F32" w:rsidP="005B7943">
      <w:pPr>
        <w:rPr>
          <w:rFonts w:eastAsia="MS Mincho"/>
          <w:lang w:eastAsia="ja-JP"/>
        </w:rPr>
      </w:pPr>
      <w:ins w:id="2" w:author="Wayne Quinn" w:date="2017-03-15T16:00:00Z">
        <w:r w:rsidRPr="00D01F32">
          <w:rPr>
            <w:color w:val="FF0000"/>
            <w:rPrChange w:id="3" w:author="Wayne Quinn" w:date="2017-03-15T16:00:00Z">
              <w:rPr/>
            </w:rPrChange>
          </w:rPr>
          <w:t xml:space="preserve">Consider </w:t>
        </w:r>
      </w:ins>
      <w:ins w:id="4" w:author="Wayne Quinn" w:date="2017-03-15T15:59:00Z">
        <w:r>
          <w:rPr>
            <w:color w:val="FF0000"/>
            <w:rPrChange w:id="5" w:author="Wayne Quinn" w:date="2017-03-15T16:00:00Z">
              <w:rPr>
                <w:color w:val="FF0000"/>
              </w:rPr>
            </w:rPrChange>
          </w:rPr>
          <w:t>c</w:t>
        </w:r>
        <w:r w:rsidRPr="00D01F32">
          <w:rPr>
            <w:color w:val="FF0000"/>
            <w:rPrChange w:id="6" w:author="Wayne Quinn" w:date="2017-03-15T16:00:00Z">
              <w:rPr/>
            </w:rPrChange>
          </w:rPr>
          <w:t>hanging the table below</w:t>
        </w:r>
      </w:ins>
      <w:r w:rsidR="009D491D" w:rsidRPr="009D491D">
        <w:rPr>
          <w:rFonts w:ascii="Calibri" w:hAnsi="Calibri"/>
          <w:noProof/>
          <w:lang w:eastAsia="en-GB"/>
        </w:rPr>
        <w:drawing>
          <wp:anchor distT="0" distB="0" distL="114300" distR="114300" simplePos="0" relativeHeight="251658240" behindDoc="1" locked="0" layoutInCell="1" allowOverlap="1" wp14:anchorId="63ADE8D4" wp14:editId="21CA01AE">
            <wp:simplePos x="0" y="0"/>
            <wp:positionH relativeFrom="column">
              <wp:posOffset>739775</wp:posOffset>
            </wp:positionH>
            <wp:positionV relativeFrom="paragraph">
              <wp:posOffset>407670</wp:posOffset>
            </wp:positionV>
            <wp:extent cx="12474575" cy="7565390"/>
            <wp:effectExtent l="76200" t="0" r="98425" b="0"/>
            <wp:wrapTight wrapText="bothSides">
              <wp:wrapPolygon edited="0">
                <wp:start x="-33" y="435"/>
                <wp:lineTo x="-132" y="544"/>
                <wp:lineTo x="-132" y="3155"/>
                <wp:lineTo x="198" y="3155"/>
                <wp:lineTo x="198" y="17949"/>
                <wp:lineTo x="462" y="17949"/>
                <wp:lineTo x="462" y="18819"/>
                <wp:lineTo x="9731" y="18819"/>
                <wp:lineTo x="9731" y="20559"/>
                <wp:lineTo x="9962" y="20559"/>
                <wp:lineTo x="9995" y="21103"/>
                <wp:lineTo x="12106" y="21103"/>
                <wp:lineTo x="12205" y="19036"/>
                <wp:lineTo x="11743" y="18873"/>
                <wp:lineTo x="10819" y="18819"/>
                <wp:lineTo x="12172" y="18329"/>
                <wp:lineTo x="12205" y="16426"/>
                <wp:lineTo x="12469" y="16208"/>
                <wp:lineTo x="15338" y="15773"/>
                <wp:lineTo x="15371" y="13761"/>
                <wp:lineTo x="17119" y="13597"/>
                <wp:lineTo x="21704" y="13162"/>
                <wp:lineTo x="21737" y="11150"/>
                <wp:lineTo x="21276" y="10987"/>
                <wp:lineTo x="20352" y="10987"/>
                <wp:lineTo x="21704" y="10497"/>
                <wp:lineTo x="21737" y="8539"/>
                <wp:lineTo x="21276" y="8376"/>
                <wp:lineTo x="20352" y="8376"/>
                <wp:lineTo x="21704" y="7887"/>
                <wp:lineTo x="21737" y="5928"/>
                <wp:lineTo x="21276" y="5765"/>
                <wp:lineTo x="20352" y="5765"/>
                <wp:lineTo x="21704" y="5276"/>
                <wp:lineTo x="21737" y="3318"/>
                <wp:lineTo x="21276" y="3155"/>
                <wp:lineTo x="20484" y="3155"/>
                <wp:lineTo x="21737" y="2719"/>
                <wp:lineTo x="21737" y="1414"/>
                <wp:lineTo x="21638" y="598"/>
                <wp:lineTo x="21638" y="435"/>
                <wp:lineTo x="-33" y="435"/>
              </wp:wrapPolygon>
            </wp:wrapTight>
            <wp:docPr id="3" name="Diagram 3"/>
            <wp:cNvGraphicFramePr>
              <a:graphicFrameLocks xmlns:a="http://schemas.openxmlformats.org/drawingml/2006/main" noChangeAspect="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14:sizeRelH relativeFrom="margin">
              <wp14:pctWidth>0</wp14:pctWidth>
            </wp14:sizeRelH>
            <wp14:sizeRelV relativeFrom="margin">
              <wp14:pctHeight>0</wp14:pctHeight>
            </wp14:sizeRelV>
          </wp:anchor>
        </w:drawing>
      </w:r>
      <w:ins w:id="7" w:author="Wayne Quinn" w:date="2017-03-15T16:01:00Z">
        <w:r>
          <w:rPr>
            <w:color w:val="FF0000"/>
          </w:rPr>
          <w:t xml:space="preserve"> </w:t>
        </w:r>
      </w:ins>
      <w:ins w:id="8" w:author="Wayne Quinn" w:date="2017-03-15T16:02:00Z">
        <w:r>
          <w:rPr>
            <w:color w:val="FF0000"/>
          </w:rPr>
          <w:t>– for discussio</w:t>
        </w:r>
      </w:ins>
      <w:ins w:id="9" w:author="Wayne Quinn" w:date="2017-03-15T16:03:00Z">
        <w:r>
          <w:rPr>
            <w:color w:val="FF0000"/>
          </w:rPr>
          <w:t>n if there’s a priority set</w:t>
        </w:r>
      </w:ins>
      <w:ins w:id="10" w:author="Wayne Quinn" w:date="2017-03-15T16:04:00Z">
        <w:r>
          <w:rPr>
            <w:color w:val="FF0000"/>
          </w:rPr>
          <w:t xml:space="preserve"> with the view presented</w:t>
        </w:r>
      </w:ins>
      <w:bookmarkStart w:id="11" w:name="_GoBack"/>
      <w:bookmarkEnd w:id="11"/>
      <w:r w:rsidR="009D491D">
        <w:rPr>
          <w:rFonts w:eastAsia="MS Mincho"/>
          <w:lang w:eastAsia="ja-JP"/>
        </w:rPr>
        <w:br w:type="page"/>
      </w:r>
    </w:p>
    <w:p w14:paraId="09B49B7C" w14:textId="77777777" w:rsidR="00CF5CB7" w:rsidRDefault="00CF5CB7" w:rsidP="00F25E93">
      <w:pPr>
        <w:pStyle w:val="Heading4"/>
        <w:sectPr w:rsidR="00CF5CB7" w:rsidSect="005A42A7">
          <w:pgSz w:w="23814" w:h="16839" w:orient="landscape" w:code="8"/>
          <w:pgMar w:top="1417" w:right="1417" w:bottom="1417" w:left="1417" w:header="720" w:footer="720" w:gutter="0"/>
          <w:cols w:space="720"/>
          <w:docGrid w:linePitch="272"/>
        </w:sectPr>
      </w:pPr>
    </w:p>
    <w:p w14:paraId="4A6D8322" w14:textId="79609803" w:rsidR="00B3516E" w:rsidRDefault="009D491D" w:rsidP="00F25E93">
      <w:pPr>
        <w:pStyle w:val="Heading4"/>
      </w:pPr>
      <w:r w:rsidRPr="00B3516E">
        <w:lastRenderedPageBreak/>
        <w:t xml:space="preserve">ANNEX </w:t>
      </w:r>
      <w:r>
        <w:t>B</w:t>
      </w:r>
      <w:r w:rsidRPr="00B3516E">
        <w:t xml:space="preserve"> –</w:t>
      </w:r>
      <w:r>
        <w:t xml:space="preserve"> Normative and informative Recommendations</w:t>
      </w:r>
    </w:p>
    <w:p w14:paraId="5874EDEF" w14:textId="77777777" w:rsidR="00CF5CB7" w:rsidRPr="00CF5CB7" w:rsidRDefault="00CF5CB7" w:rsidP="00CF5CB7"/>
    <w:tbl>
      <w:tblPr>
        <w:tblW w:w="15360" w:type="dxa"/>
        <w:tblInd w:w="-214" w:type="dxa"/>
        <w:tblCellMar>
          <w:left w:w="70" w:type="dxa"/>
          <w:right w:w="70" w:type="dxa"/>
        </w:tblCellMar>
        <w:tblLook w:val="04A0" w:firstRow="1" w:lastRow="0" w:firstColumn="1" w:lastColumn="0" w:noHBand="0" w:noVBand="1"/>
      </w:tblPr>
      <w:tblGrid>
        <w:gridCol w:w="2320"/>
        <w:gridCol w:w="2780"/>
        <w:gridCol w:w="1080"/>
        <w:gridCol w:w="1580"/>
        <w:gridCol w:w="4100"/>
        <w:gridCol w:w="3500"/>
      </w:tblGrid>
      <w:tr w:rsidR="00CF5CB7" w:rsidRPr="00CF5CB7" w14:paraId="34C3C96A" w14:textId="77777777" w:rsidTr="00CF5CB7">
        <w:trPr>
          <w:trHeight w:val="300"/>
        </w:trPr>
        <w:tc>
          <w:tcPr>
            <w:tcW w:w="15360" w:type="dxa"/>
            <w:gridSpan w:val="6"/>
            <w:tcBorders>
              <w:top w:val="nil"/>
              <w:left w:val="nil"/>
              <w:bottom w:val="nil"/>
              <w:right w:val="nil"/>
            </w:tcBorders>
            <w:shd w:val="clear" w:color="auto" w:fill="auto"/>
            <w:vAlign w:val="bottom"/>
            <w:hideMark/>
          </w:tcPr>
          <w:p w14:paraId="76584E61" w14:textId="77777777" w:rsidR="00CF5CB7" w:rsidRPr="00CF5CB7" w:rsidRDefault="00CF5CB7" w:rsidP="00CF5CB7">
            <w:pPr>
              <w:spacing w:beforeLines="0" w:before="0"/>
              <w:jc w:val="center"/>
              <w:rPr>
                <w:rFonts w:ascii="Calibri" w:hAnsi="Calibri" w:cs="Calibri"/>
                <w:b/>
                <w:bCs/>
                <w:color w:val="000000"/>
                <w:lang w:val="nl-NL" w:eastAsia="nl-NL"/>
              </w:rPr>
            </w:pPr>
            <w:r w:rsidRPr="00CF5CB7">
              <w:rPr>
                <w:rFonts w:ascii="Calibri" w:hAnsi="Calibri" w:cs="Calibri"/>
                <w:b/>
                <w:bCs/>
                <w:color w:val="000000"/>
                <w:lang w:val="nl-NL" w:eastAsia="nl-NL"/>
              </w:rPr>
              <w:t>PAP32 Agenda item: 4.3</w:t>
            </w:r>
          </w:p>
        </w:tc>
      </w:tr>
      <w:tr w:rsidR="00CF5CB7" w:rsidRPr="00CF5CB7" w14:paraId="2509AD9D" w14:textId="77777777" w:rsidTr="00CF5CB7">
        <w:trPr>
          <w:trHeight w:val="300"/>
        </w:trPr>
        <w:tc>
          <w:tcPr>
            <w:tcW w:w="15360" w:type="dxa"/>
            <w:gridSpan w:val="6"/>
            <w:tcBorders>
              <w:top w:val="nil"/>
              <w:left w:val="nil"/>
              <w:bottom w:val="nil"/>
              <w:right w:val="nil"/>
            </w:tcBorders>
            <w:shd w:val="clear" w:color="auto" w:fill="auto"/>
            <w:vAlign w:val="bottom"/>
            <w:hideMark/>
          </w:tcPr>
          <w:p w14:paraId="5612A9D1" w14:textId="77777777" w:rsidR="00CF5CB7" w:rsidRPr="00CF5CB7" w:rsidRDefault="00CF5CB7" w:rsidP="00CF5CB7">
            <w:pPr>
              <w:spacing w:beforeLines="0" w:before="0"/>
              <w:jc w:val="center"/>
              <w:rPr>
                <w:rFonts w:ascii="Calibri" w:hAnsi="Calibri" w:cs="Calibri"/>
                <w:b/>
                <w:bCs/>
                <w:color w:val="000000"/>
                <w:lang w:val="en-US" w:eastAsia="nl-NL"/>
              </w:rPr>
            </w:pPr>
            <w:r w:rsidRPr="00CF5CB7">
              <w:rPr>
                <w:rFonts w:ascii="Calibri" w:hAnsi="Calibri" w:cs="Calibri"/>
                <w:b/>
                <w:bCs/>
                <w:color w:val="000000"/>
                <w:lang w:val="en-US" w:eastAsia="nl-NL"/>
              </w:rPr>
              <w:t>Normative and informative Recommendations - Result of survey within PAP32</w:t>
            </w:r>
          </w:p>
        </w:tc>
      </w:tr>
      <w:tr w:rsidR="00CF5CB7" w:rsidRPr="00CF5CB7" w14:paraId="69C71B65" w14:textId="77777777" w:rsidTr="00CF5CB7">
        <w:trPr>
          <w:trHeight w:val="300"/>
        </w:trPr>
        <w:tc>
          <w:tcPr>
            <w:tcW w:w="2320" w:type="dxa"/>
            <w:tcBorders>
              <w:top w:val="nil"/>
              <w:left w:val="nil"/>
              <w:bottom w:val="nil"/>
              <w:right w:val="nil"/>
            </w:tcBorders>
            <w:shd w:val="clear" w:color="auto" w:fill="auto"/>
            <w:vAlign w:val="center"/>
            <w:hideMark/>
          </w:tcPr>
          <w:p w14:paraId="7F562F15" w14:textId="77777777" w:rsidR="00CF5CB7" w:rsidRPr="00CF5CB7" w:rsidRDefault="00CF5CB7" w:rsidP="00CF5CB7">
            <w:pPr>
              <w:spacing w:beforeLines="0" w:before="0"/>
              <w:jc w:val="left"/>
              <w:rPr>
                <w:rFonts w:ascii="Arial" w:hAnsi="Arial" w:cs="Arial"/>
                <w:color w:val="000000"/>
                <w:lang w:val="en-US" w:eastAsia="nl-NL"/>
              </w:rPr>
            </w:pPr>
          </w:p>
        </w:tc>
        <w:tc>
          <w:tcPr>
            <w:tcW w:w="2780" w:type="dxa"/>
            <w:tcBorders>
              <w:top w:val="nil"/>
              <w:left w:val="nil"/>
              <w:bottom w:val="nil"/>
              <w:right w:val="nil"/>
            </w:tcBorders>
            <w:shd w:val="clear" w:color="auto" w:fill="auto"/>
            <w:vAlign w:val="center"/>
            <w:hideMark/>
          </w:tcPr>
          <w:p w14:paraId="28592AAC" w14:textId="77777777" w:rsidR="00CF5CB7" w:rsidRPr="00CF5CB7" w:rsidRDefault="00CF5CB7" w:rsidP="00CF5CB7">
            <w:pPr>
              <w:spacing w:beforeLines="0" w:before="0"/>
              <w:jc w:val="left"/>
              <w:rPr>
                <w:rFonts w:ascii="Arial" w:hAnsi="Arial" w:cs="Arial"/>
                <w:color w:val="000000"/>
                <w:lang w:val="en-US" w:eastAsia="nl-NL"/>
              </w:rPr>
            </w:pPr>
          </w:p>
        </w:tc>
        <w:tc>
          <w:tcPr>
            <w:tcW w:w="1080" w:type="dxa"/>
            <w:tcBorders>
              <w:top w:val="nil"/>
              <w:left w:val="nil"/>
              <w:bottom w:val="nil"/>
              <w:right w:val="nil"/>
            </w:tcBorders>
            <w:shd w:val="clear" w:color="auto" w:fill="auto"/>
            <w:vAlign w:val="center"/>
            <w:hideMark/>
          </w:tcPr>
          <w:p w14:paraId="7FC6CDA4" w14:textId="77777777" w:rsidR="00CF5CB7" w:rsidRPr="00CF5CB7" w:rsidRDefault="00CF5CB7" w:rsidP="00CF5CB7">
            <w:pPr>
              <w:spacing w:beforeLines="0" w:before="0"/>
              <w:jc w:val="left"/>
              <w:rPr>
                <w:rFonts w:ascii="Arial" w:hAnsi="Arial" w:cs="Arial"/>
                <w:color w:val="000000"/>
                <w:lang w:val="en-US" w:eastAsia="nl-NL"/>
              </w:rPr>
            </w:pPr>
          </w:p>
        </w:tc>
        <w:tc>
          <w:tcPr>
            <w:tcW w:w="1580" w:type="dxa"/>
            <w:tcBorders>
              <w:top w:val="nil"/>
              <w:left w:val="nil"/>
              <w:bottom w:val="nil"/>
              <w:right w:val="nil"/>
            </w:tcBorders>
            <w:shd w:val="clear" w:color="auto" w:fill="auto"/>
            <w:vAlign w:val="center"/>
            <w:hideMark/>
          </w:tcPr>
          <w:p w14:paraId="08CBFF86" w14:textId="77777777" w:rsidR="00CF5CB7" w:rsidRPr="00CF5CB7" w:rsidRDefault="00CF5CB7" w:rsidP="00CF5CB7">
            <w:pPr>
              <w:spacing w:beforeLines="0" w:before="0"/>
              <w:jc w:val="left"/>
              <w:rPr>
                <w:rFonts w:ascii="Arial" w:hAnsi="Arial" w:cs="Arial"/>
                <w:color w:val="000000"/>
                <w:lang w:val="en-US" w:eastAsia="nl-NL"/>
              </w:rPr>
            </w:pPr>
          </w:p>
        </w:tc>
        <w:tc>
          <w:tcPr>
            <w:tcW w:w="4100" w:type="dxa"/>
            <w:tcBorders>
              <w:top w:val="nil"/>
              <w:left w:val="nil"/>
              <w:bottom w:val="nil"/>
              <w:right w:val="nil"/>
            </w:tcBorders>
            <w:shd w:val="clear" w:color="auto" w:fill="auto"/>
            <w:vAlign w:val="center"/>
            <w:hideMark/>
          </w:tcPr>
          <w:p w14:paraId="15165D5F" w14:textId="77777777" w:rsidR="00CF5CB7" w:rsidRPr="00CF5CB7" w:rsidRDefault="00CF5CB7" w:rsidP="00CF5CB7">
            <w:pPr>
              <w:spacing w:beforeLines="0" w:before="0"/>
              <w:jc w:val="left"/>
              <w:rPr>
                <w:rFonts w:ascii="Arial" w:hAnsi="Arial" w:cs="Arial"/>
                <w:color w:val="000000"/>
                <w:lang w:val="en-US" w:eastAsia="nl-NL"/>
              </w:rPr>
            </w:pPr>
          </w:p>
        </w:tc>
        <w:tc>
          <w:tcPr>
            <w:tcW w:w="3500" w:type="dxa"/>
            <w:tcBorders>
              <w:top w:val="nil"/>
              <w:left w:val="nil"/>
              <w:bottom w:val="nil"/>
              <w:right w:val="nil"/>
            </w:tcBorders>
            <w:shd w:val="clear" w:color="auto" w:fill="auto"/>
            <w:vAlign w:val="center"/>
            <w:hideMark/>
          </w:tcPr>
          <w:p w14:paraId="1608C700" w14:textId="77777777" w:rsidR="00CF5CB7" w:rsidRPr="00CF5CB7" w:rsidRDefault="00CF5CB7" w:rsidP="00CF5CB7">
            <w:pPr>
              <w:spacing w:beforeLines="0" w:before="0"/>
              <w:jc w:val="left"/>
              <w:rPr>
                <w:rFonts w:ascii="Arial" w:hAnsi="Arial" w:cs="Arial"/>
                <w:color w:val="000000"/>
                <w:lang w:val="en-US" w:eastAsia="nl-NL"/>
              </w:rPr>
            </w:pPr>
          </w:p>
        </w:tc>
      </w:tr>
      <w:tr w:rsidR="00CF5CB7" w:rsidRPr="00CF5CB7" w14:paraId="089405D7" w14:textId="77777777" w:rsidTr="00CF5CB7">
        <w:trPr>
          <w:cantSplit/>
          <w:trHeight w:val="285"/>
        </w:trPr>
        <w:tc>
          <w:tcPr>
            <w:tcW w:w="2320" w:type="dxa"/>
            <w:vMerge w:val="restart"/>
            <w:tcBorders>
              <w:top w:val="single" w:sz="8" w:space="0" w:color="auto"/>
              <w:left w:val="single" w:sz="8" w:space="0" w:color="auto"/>
              <w:bottom w:val="double" w:sz="6" w:space="0" w:color="000000"/>
              <w:right w:val="single" w:sz="4" w:space="0" w:color="auto"/>
            </w:tcBorders>
            <w:shd w:val="clear" w:color="000000" w:fill="FFFF66"/>
            <w:vAlign w:val="center"/>
            <w:hideMark/>
          </w:tcPr>
          <w:p w14:paraId="1672EE13" w14:textId="77777777" w:rsidR="00CF5CB7" w:rsidRPr="00CF5CB7" w:rsidRDefault="00CF5CB7" w:rsidP="00CF5CB7">
            <w:pPr>
              <w:spacing w:beforeLines="0" w:before="0"/>
              <w:jc w:val="center"/>
              <w:rPr>
                <w:rFonts w:ascii="Calibri" w:hAnsi="Calibri" w:cs="Calibri"/>
                <w:b/>
                <w:bCs/>
                <w:color w:val="000000"/>
                <w:sz w:val="20"/>
                <w:szCs w:val="20"/>
                <w:lang w:val="nl-NL" w:eastAsia="nl-NL"/>
              </w:rPr>
            </w:pPr>
            <w:r w:rsidRPr="00CF5CB7">
              <w:rPr>
                <w:rFonts w:ascii="Calibri" w:hAnsi="Calibri" w:cs="Calibri"/>
                <w:b/>
                <w:bCs/>
                <w:color w:val="000000"/>
                <w:sz w:val="20"/>
                <w:szCs w:val="20"/>
                <w:lang w:val="nl-NL" w:eastAsia="nl-NL"/>
              </w:rPr>
              <w:t>Standard</w:t>
            </w:r>
          </w:p>
        </w:tc>
        <w:tc>
          <w:tcPr>
            <w:tcW w:w="2780" w:type="dxa"/>
            <w:vMerge w:val="restart"/>
            <w:tcBorders>
              <w:top w:val="single" w:sz="8" w:space="0" w:color="auto"/>
              <w:left w:val="single" w:sz="4" w:space="0" w:color="auto"/>
              <w:bottom w:val="double" w:sz="6" w:space="0" w:color="000000"/>
              <w:right w:val="single" w:sz="4" w:space="0" w:color="auto"/>
            </w:tcBorders>
            <w:shd w:val="clear" w:color="000000" w:fill="FFFF66"/>
            <w:vAlign w:val="center"/>
            <w:hideMark/>
          </w:tcPr>
          <w:p w14:paraId="52241675" w14:textId="77777777" w:rsidR="00CF5CB7" w:rsidRPr="00CF5CB7" w:rsidRDefault="00CF5CB7" w:rsidP="00CF5CB7">
            <w:pPr>
              <w:spacing w:beforeLines="0" w:before="0"/>
              <w:jc w:val="center"/>
              <w:rPr>
                <w:rFonts w:ascii="Calibri" w:hAnsi="Calibri" w:cs="Calibri"/>
                <w:b/>
                <w:bCs/>
                <w:color w:val="000000"/>
                <w:sz w:val="20"/>
                <w:szCs w:val="20"/>
                <w:lang w:val="nl-NL" w:eastAsia="nl-NL"/>
              </w:rPr>
            </w:pPr>
            <w:r w:rsidRPr="00CF5CB7">
              <w:rPr>
                <w:rFonts w:ascii="Calibri" w:hAnsi="Calibri" w:cs="Calibri"/>
                <w:b/>
                <w:bCs/>
                <w:color w:val="000000"/>
                <w:sz w:val="20"/>
                <w:szCs w:val="20"/>
                <w:lang w:val="nl-NL" w:eastAsia="nl-NL"/>
              </w:rPr>
              <w:t>General topic area</w:t>
            </w:r>
          </w:p>
        </w:tc>
        <w:tc>
          <w:tcPr>
            <w:tcW w:w="6760" w:type="dxa"/>
            <w:gridSpan w:val="3"/>
            <w:tcBorders>
              <w:top w:val="single" w:sz="8" w:space="0" w:color="auto"/>
              <w:left w:val="nil"/>
              <w:bottom w:val="single" w:sz="4" w:space="0" w:color="auto"/>
              <w:right w:val="single" w:sz="4" w:space="0" w:color="000000"/>
            </w:tcBorders>
            <w:shd w:val="clear" w:color="000000" w:fill="FFFF66"/>
            <w:vAlign w:val="bottom"/>
            <w:hideMark/>
          </w:tcPr>
          <w:p w14:paraId="4D7E7240" w14:textId="77777777" w:rsidR="00CF5CB7" w:rsidRPr="00CF5CB7" w:rsidRDefault="00CF5CB7" w:rsidP="00CF5CB7">
            <w:pPr>
              <w:spacing w:beforeLines="0" w:before="0"/>
              <w:jc w:val="center"/>
              <w:rPr>
                <w:rFonts w:ascii="Calibri" w:hAnsi="Calibri" w:cs="Calibri"/>
                <w:b/>
                <w:bCs/>
                <w:color w:val="000000"/>
                <w:sz w:val="20"/>
                <w:szCs w:val="20"/>
                <w:lang w:val="nl-NL" w:eastAsia="nl-NL"/>
              </w:rPr>
            </w:pPr>
            <w:r w:rsidRPr="00CF5CB7">
              <w:rPr>
                <w:rFonts w:ascii="Calibri" w:hAnsi="Calibri" w:cs="Calibri"/>
                <w:b/>
                <w:bCs/>
                <w:color w:val="000000"/>
                <w:sz w:val="20"/>
                <w:szCs w:val="20"/>
                <w:lang w:val="nl-NL" w:eastAsia="nl-NL"/>
              </w:rPr>
              <w:t>Recommendation</w:t>
            </w:r>
          </w:p>
        </w:tc>
        <w:tc>
          <w:tcPr>
            <w:tcW w:w="3500" w:type="dxa"/>
            <w:tcBorders>
              <w:top w:val="single" w:sz="8" w:space="0" w:color="auto"/>
              <w:left w:val="nil"/>
              <w:bottom w:val="single" w:sz="4" w:space="0" w:color="auto"/>
              <w:right w:val="single" w:sz="8" w:space="0" w:color="auto"/>
            </w:tcBorders>
            <w:shd w:val="clear" w:color="000000" w:fill="FFFF66"/>
            <w:vAlign w:val="bottom"/>
            <w:hideMark/>
          </w:tcPr>
          <w:p w14:paraId="06F1E2BC" w14:textId="77777777" w:rsidR="00CF5CB7" w:rsidRPr="00CF5CB7" w:rsidRDefault="00CF5CB7" w:rsidP="00CF5CB7">
            <w:pPr>
              <w:spacing w:beforeLines="0" w:before="0"/>
              <w:jc w:val="center"/>
              <w:rPr>
                <w:rFonts w:ascii="Calibri" w:hAnsi="Calibri" w:cs="Calibri"/>
                <w:b/>
                <w:bCs/>
                <w:color w:val="000000"/>
                <w:sz w:val="20"/>
                <w:szCs w:val="20"/>
                <w:lang w:val="nl-NL" w:eastAsia="nl-NL"/>
              </w:rPr>
            </w:pPr>
            <w:r w:rsidRPr="00CF5CB7">
              <w:rPr>
                <w:rFonts w:ascii="Calibri" w:hAnsi="Calibri" w:cs="Calibri"/>
                <w:b/>
                <w:bCs/>
                <w:color w:val="000000"/>
                <w:sz w:val="20"/>
                <w:szCs w:val="20"/>
                <w:lang w:val="nl-NL" w:eastAsia="nl-NL"/>
              </w:rPr>
              <w:t>Remarks</w:t>
            </w:r>
          </w:p>
        </w:tc>
      </w:tr>
      <w:tr w:rsidR="00CF5CB7" w:rsidRPr="00CF5CB7" w14:paraId="060390C6" w14:textId="77777777" w:rsidTr="00CF5CB7">
        <w:trPr>
          <w:cantSplit/>
          <w:trHeight w:val="285"/>
        </w:trPr>
        <w:tc>
          <w:tcPr>
            <w:tcW w:w="2320" w:type="dxa"/>
            <w:vMerge/>
            <w:tcBorders>
              <w:top w:val="single" w:sz="8" w:space="0" w:color="auto"/>
              <w:left w:val="single" w:sz="8" w:space="0" w:color="auto"/>
              <w:bottom w:val="double" w:sz="6" w:space="0" w:color="000000"/>
              <w:right w:val="single" w:sz="4" w:space="0" w:color="auto"/>
            </w:tcBorders>
            <w:vAlign w:val="center"/>
            <w:hideMark/>
          </w:tcPr>
          <w:p w14:paraId="31B0BDC8" w14:textId="77777777" w:rsidR="00CF5CB7" w:rsidRPr="00CF5CB7" w:rsidRDefault="00CF5CB7" w:rsidP="00CF5CB7">
            <w:pPr>
              <w:spacing w:beforeLines="0" w:before="0"/>
              <w:jc w:val="left"/>
              <w:rPr>
                <w:rFonts w:ascii="Calibri" w:hAnsi="Calibri" w:cs="Calibri"/>
                <w:b/>
                <w:bCs/>
                <w:color w:val="000000"/>
                <w:sz w:val="20"/>
                <w:szCs w:val="20"/>
                <w:lang w:val="nl-NL" w:eastAsia="nl-NL"/>
              </w:rPr>
            </w:pPr>
          </w:p>
        </w:tc>
        <w:tc>
          <w:tcPr>
            <w:tcW w:w="2780" w:type="dxa"/>
            <w:vMerge/>
            <w:tcBorders>
              <w:top w:val="single" w:sz="8" w:space="0" w:color="auto"/>
              <w:left w:val="single" w:sz="4" w:space="0" w:color="auto"/>
              <w:bottom w:val="double" w:sz="6" w:space="0" w:color="000000"/>
              <w:right w:val="single" w:sz="4" w:space="0" w:color="auto"/>
            </w:tcBorders>
            <w:vAlign w:val="center"/>
            <w:hideMark/>
          </w:tcPr>
          <w:p w14:paraId="646D6FBB" w14:textId="77777777" w:rsidR="00CF5CB7" w:rsidRPr="00CF5CB7" w:rsidRDefault="00CF5CB7" w:rsidP="00CF5CB7">
            <w:pPr>
              <w:spacing w:beforeLines="0" w:before="0"/>
              <w:jc w:val="left"/>
              <w:rPr>
                <w:rFonts w:ascii="Calibri" w:hAnsi="Calibri" w:cs="Calibri"/>
                <w:b/>
                <w:bCs/>
                <w:color w:val="000000"/>
                <w:sz w:val="20"/>
                <w:szCs w:val="20"/>
                <w:lang w:val="nl-NL" w:eastAsia="nl-NL"/>
              </w:rPr>
            </w:pPr>
          </w:p>
        </w:tc>
        <w:tc>
          <w:tcPr>
            <w:tcW w:w="1080" w:type="dxa"/>
            <w:vMerge w:val="restart"/>
            <w:tcBorders>
              <w:top w:val="single" w:sz="4" w:space="0" w:color="auto"/>
              <w:left w:val="single" w:sz="4" w:space="0" w:color="auto"/>
              <w:bottom w:val="double" w:sz="6" w:space="0" w:color="000000"/>
              <w:right w:val="single" w:sz="4" w:space="0" w:color="auto"/>
            </w:tcBorders>
            <w:shd w:val="clear" w:color="000000" w:fill="FFFF66"/>
            <w:vAlign w:val="center"/>
            <w:hideMark/>
          </w:tcPr>
          <w:p w14:paraId="55643D1D" w14:textId="77777777" w:rsidR="00CF5CB7" w:rsidRPr="00CF5CB7" w:rsidRDefault="00CF5CB7" w:rsidP="00CF5CB7">
            <w:pPr>
              <w:spacing w:beforeLines="0" w:before="0"/>
              <w:jc w:val="center"/>
              <w:rPr>
                <w:rFonts w:ascii="Calibri" w:hAnsi="Calibri" w:cs="Calibri"/>
                <w:color w:val="000000"/>
                <w:sz w:val="20"/>
                <w:szCs w:val="20"/>
                <w:lang w:val="nl-NL" w:eastAsia="nl-NL"/>
              </w:rPr>
            </w:pPr>
            <w:r w:rsidRPr="00CF5CB7">
              <w:rPr>
                <w:rFonts w:ascii="Calibri" w:hAnsi="Calibri" w:cs="Calibri"/>
                <w:color w:val="000000"/>
                <w:sz w:val="20"/>
                <w:szCs w:val="20"/>
                <w:lang w:val="nl-NL" w:eastAsia="nl-NL"/>
              </w:rPr>
              <w:t>No.</w:t>
            </w:r>
          </w:p>
        </w:tc>
        <w:tc>
          <w:tcPr>
            <w:tcW w:w="1580" w:type="dxa"/>
            <w:tcBorders>
              <w:top w:val="single" w:sz="4" w:space="0" w:color="auto"/>
              <w:left w:val="nil"/>
              <w:bottom w:val="nil"/>
              <w:right w:val="single" w:sz="4" w:space="0" w:color="auto"/>
            </w:tcBorders>
            <w:shd w:val="clear" w:color="000000" w:fill="FFFF66"/>
            <w:vAlign w:val="bottom"/>
            <w:hideMark/>
          </w:tcPr>
          <w:p w14:paraId="018955C2" w14:textId="77777777" w:rsidR="00CF5CB7" w:rsidRPr="00CF5CB7" w:rsidRDefault="00CF5CB7" w:rsidP="00CF5CB7">
            <w:pPr>
              <w:spacing w:beforeLines="0" w:before="0"/>
              <w:jc w:val="center"/>
              <w:rPr>
                <w:rFonts w:ascii="Calibri" w:hAnsi="Calibri" w:cs="Calibri"/>
                <w:b/>
                <w:bCs/>
                <w:color w:val="000000"/>
                <w:sz w:val="20"/>
                <w:szCs w:val="20"/>
                <w:lang w:val="nl-NL" w:eastAsia="nl-NL"/>
              </w:rPr>
            </w:pPr>
            <w:r w:rsidRPr="00CF5CB7">
              <w:rPr>
                <w:rFonts w:ascii="Calibri" w:hAnsi="Calibri" w:cs="Calibri"/>
                <w:b/>
                <w:bCs/>
                <w:color w:val="000000"/>
                <w:sz w:val="20"/>
                <w:szCs w:val="20"/>
                <w:lang w:val="nl-NL" w:eastAsia="nl-NL"/>
              </w:rPr>
              <w:t>Normative</w:t>
            </w:r>
          </w:p>
        </w:tc>
        <w:tc>
          <w:tcPr>
            <w:tcW w:w="4100" w:type="dxa"/>
            <w:vMerge w:val="restart"/>
            <w:tcBorders>
              <w:top w:val="single" w:sz="4" w:space="0" w:color="auto"/>
              <w:left w:val="single" w:sz="4" w:space="0" w:color="auto"/>
              <w:bottom w:val="double" w:sz="6" w:space="0" w:color="000000"/>
              <w:right w:val="single" w:sz="4" w:space="0" w:color="auto"/>
            </w:tcBorders>
            <w:shd w:val="clear" w:color="000000" w:fill="FFFF66"/>
            <w:vAlign w:val="center"/>
            <w:hideMark/>
          </w:tcPr>
          <w:p w14:paraId="0CABAD40" w14:textId="77777777" w:rsidR="00CF5CB7" w:rsidRPr="00CF5CB7" w:rsidRDefault="00CF5CB7" w:rsidP="00CF5CB7">
            <w:pPr>
              <w:spacing w:beforeLines="0" w:before="0"/>
              <w:jc w:val="center"/>
              <w:rPr>
                <w:rFonts w:ascii="Calibri" w:hAnsi="Calibri" w:cs="Calibri"/>
                <w:color w:val="000000"/>
                <w:sz w:val="20"/>
                <w:szCs w:val="20"/>
                <w:lang w:val="nl-NL" w:eastAsia="nl-NL"/>
              </w:rPr>
            </w:pPr>
            <w:r w:rsidRPr="00CF5CB7">
              <w:rPr>
                <w:rFonts w:ascii="Calibri" w:hAnsi="Calibri" w:cs="Calibri"/>
                <w:color w:val="000000"/>
                <w:sz w:val="20"/>
                <w:szCs w:val="20"/>
                <w:lang w:val="nl-NL" w:eastAsia="nl-NL"/>
              </w:rPr>
              <w:t>Name</w:t>
            </w:r>
          </w:p>
        </w:tc>
        <w:tc>
          <w:tcPr>
            <w:tcW w:w="3500" w:type="dxa"/>
            <w:vMerge w:val="restart"/>
            <w:tcBorders>
              <w:top w:val="nil"/>
              <w:left w:val="nil"/>
              <w:bottom w:val="double" w:sz="6" w:space="0" w:color="000000"/>
              <w:right w:val="single" w:sz="8" w:space="0" w:color="auto"/>
            </w:tcBorders>
            <w:shd w:val="clear" w:color="000000" w:fill="FFFF66"/>
            <w:vAlign w:val="center"/>
            <w:hideMark/>
          </w:tcPr>
          <w:p w14:paraId="31222574" w14:textId="77777777" w:rsidR="00CF5CB7" w:rsidRPr="00CF5CB7" w:rsidRDefault="00CF5CB7" w:rsidP="00CF5CB7">
            <w:pPr>
              <w:spacing w:beforeLines="0" w:before="0"/>
              <w:jc w:val="center"/>
              <w:rPr>
                <w:rFonts w:ascii="Calibri" w:hAnsi="Calibri" w:cs="Calibri"/>
                <w:color w:val="000000"/>
                <w:sz w:val="20"/>
                <w:szCs w:val="20"/>
                <w:lang w:val="nl-NL" w:eastAsia="nl-NL"/>
              </w:rPr>
            </w:pPr>
            <w:r w:rsidRPr="00CF5CB7">
              <w:rPr>
                <w:rFonts w:ascii="Calibri" w:hAnsi="Calibri" w:cs="Calibri"/>
                <w:color w:val="000000"/>
                <w:sz w:val="20"/>
                <w:szCs w:val="20"/>
                <w:lang w:val="nl-NL" w:eastAsia="nl-NL"/>
              </w:rPr>
              <w:t> </w:t>
            </w:r>
          </w:p>
        </w:tc>
      </w:tr>
      <w:tr w:rsidR="00CF5CB7" w:rsidRPr="00CF5CB7" w14:paraId="09E16D23" w14:textId="77777777" w:rsidTr="00CF5CB7">
        <w:trPr>
          <w:trHeight w:val="300"/>
        </w:trPr>
        <w:tc>
          <w:tcPr>
            <w:tcW w:w="2320" w:type="dxa"/>
            <w:vMerge/>
            <w:tcBorders>
              <w:top w:val="single" w:sz="8" w:space="0" w:color="auto"/>
              <w:left w:val="single" w:sz="8" w:space="0" w:color="auto"/>
              <w:bottom w:val="double" w:sz="6" w:space="0" w:color="000000"/>
              <w:right w:val="single" w:sz="4" w:space="0" w:color="auto"/>
            </w:tcBorders>
            <w:vAlign w:val="center"/>
            <w:hideMark/>
          </w:tcPr>
          <w:p w14:paraId="51D5AB8C" w14:textId="77777777" w:rsidR="00CF5CB7" w:rsidRPr="00CF5CB7" w:rsidRDefault="00CF5CB7" w:rsidP="00CF5CB7">
            <w:pPr>
              <w:spacing w:beforeLines="0" w:before="0"/>
              <w:jc w:val="left"/>
              <w:rPr>
                <w:rFonts w:ascii="Calibri" w:hAnsi="Calibri" w:cs="Calibri"/>
                <w:b/>
                <w:bCs/>
                <w:color w:val="000000"/>
                <w:sz w:val="20"/>
                <w:szCs w:val="20"/>
                <w:lang w:val="nl-NL" w:eastAsia="nl-NL"/>
              </w:rPr>
            </w:pPr>
          </w:p>
        </w:tc>
        <w:tc>
          <w:tcPr>
            <w:tcW w:w="2780" w:type="dxa"/>
            <w:vMerge/>
            <w:tcBorders>
              <w:top w:val="single" w:sz="8" w:space="0" w:color="auto"/>
              <w:left w:val="single" w:sz="4" w:space="0" w:color="auto"/>
              <w:bottom w:val="double" w:sz="6" w:space="0" w:color="000000"/>
              <w:right w:val="single" w:sz="4" w:space="0" w:color="auto"/>
            </w:tcBorders>
            <w:vAlign w:val="center"/>
            <w:hideMark/>
          </w:tcPr>
          <w:p w14:paraId="0D22F11E" w14:textId="77777777" w:rsidR="00CF5CB7" w:rsidRPr="00CF5CB7" w:rsidRDefault="00CF5CB7" w:rsidP="00CF5CB7">
            <w:pPr>
              <w:spacing w:beforeLines="0" w:before="0"/>
              <w:jc w:val="left"/>
              <w:rPr>
                <w:rFonts w:ascii="Calibri" w:hAnsi="Calibri" w:cs="Calibri"/>
                <w:b/>
                <w:bCs/>
                <w:color w:val="000000"/>
                <w:sz w:val="20"/>
                <w:szCs w:val="20"/>
                <w:lang w:val="nl-NL" w:eastAsia="nl-NL"/>
              </w:rPr>
            </w:pPr>
          </w:p>
        </w:tc>
        <w:tc>
          <w:tcPr>
            <w:tcW w:w="1080" w:type="dxa"/>
            <w:vMerge/>
            <w:tcBorders>
              <w:top w:val="single" w:sz="4" w:space="0" w:color="auto"/>
              <w:left w:val="single" w:sz="4" w:space="0" w:color="auto"/>
              <w:bottom w:val="double" w:sz="6" w:space="0" w:color="000000"/>
              <w:right w:val="single" w:sz="4" w:space="0" w:color="auto"/>
            </w:tcBorders>
            <w:vAlign w:val="center"/>
            <w:hideMark/>
          </w:tcPr>
          <w:p w14:paraId="1088C034" w14:textId="77777777" w:rsidR="00CF5CB7" w:rsidRPr="00CF5CB7" w:rsidRDefault="00CF5CB7" w:rsidP="00CF5CB7">
            <w:pPr>
              <w:spacing w:beforeLines="0" w:before="0"/>
              <w:jc w:val="left"/>
              <w:rPr>
                <w:rFonts w:ascii="Calibri" w:hAnsi="Calibri" w:cs="Calibri"/>
                <w:color w:val="000000"/>
                <w:sz w:val="20"/>
                <w:szCs w:val="20"/>
                <w:lang w:val="nl-NL" w:eastAsia="nl-NL"/>
              </w:rPr>
            </w:pPr>
          </w:p>
        </w:tc>
        <w:tc>
          <w:tcPr>
            <w:tcW w:w="1580" w:type="dxa"/>
            <w:tcBorders>
              <w:top w:val="nil"/>
              <w:left w:val="nil"/>
              <w:bottom w:val="double" w:sz="6" w:space="0" w:color="auto"/>
              <w:right w:val="single" w:sz="4" w:space="0" w:color="auto"/>
            </w:tcBorders>
            <w:shd w:val="clear" w:color="000000" w:fill="FFFF66"/>
            <w:vAlign w:val="center"/>
            <w:hideMark/>
          </w:tcPr>
          <w:p w14:paraId="6942361F" w14:textId="77777777" w:rsidR="00CF5CB7" w:rsidRPr="00CF5CB7" w:rsidRDefault="00CF5CB7" w:rsidP="00CF5CB7">
            <w:pPr>
              <w:spacing w:beforeLines="0" w:before="0"/>
              <w:jc w:val="center"/>
              <w:rPr>
                <w:rFonts w:ascii="Calibri" w:hAnsi="Calibri" w:cs="Calibri"/>
                <w:b/>
                <w:bCs/>
                <w:color w:val="000000"/>
                <w:sz w:val="20"/>
                <w:szCs w:val="20"/>
                <w:lang w:val="nl-NL" w:eastAsia="nl-NL"/>
              </w:rPr>
            </w:pPr>
            <w:r w:rsidRPr="00CF5CB7">
              <w:rPr>
                <w:rFonts w:ascii="Calibri" w:hAnsi="Calibri" w:cs="Calibri"/>
                <w:b/>
                <w:bCs/>
                <w:color w:val="000000"/>
                <w:sz w:val="20"/>
                <w:szCs w:val="20"/>
                <w:lang w:val="nl-NL" w:eastAsia="nl-NL"/>
              </w:rPr>
              <w:t>Informative</w:t>
            </w:r>
          </w:p>
        </w:tc>
        <w:tc>
          <w:tcPr>
            <w:tcW w:w="4100" w:type="dxa"/>
            <w:vMerge/>
            <w:tcBorders>
              <w:top w:val="single" w:sz="4" w:space="0" w:color="auto"/>
              <w:left w:val="single" w:sz="4" w:space="0" w:color="auto"/>
              <w:bottom w:val="double" w:sz="6" w:space="0" w:color="000000"/>
              <w:right w:val="single" w:sz="4" w:space="0" w:color="auto"/>
            </w:tcBorders>
            <w:vAlign w:val="center"/>
            <w:hideMark/>
          </w:tcPr>
          <w:p w14:paraId="2C233C0C" w14:textId="77777777" w:rsidR="00CF5CB7" w:rsidRPr="00CF5CB7" w:rsidRDefault="00CF5CB7" w:rsidP="00CF5CB7">
            <w:pPr>
              <w:spacing w:beforeLines="0" w:before="0"/>
              <w:jc w:val="left"/>
              <w:rPr>
                <w:rFonts w:ascii="Calibri" w:hAnsi="Calibri" w:cs="Calibri"/>
                <w:color w:val="000000"/>
                <w:sz w:val="20"/>
                <w:szCs w:val="20"/>
                <w:lang w:val="nl-NL" w:eastAsia="nl-NL"/>
              </w:rPr>
            </w:pPr>
          </w:p>
        </w:tc>
        <w:tc>
          <w:tcPr>
            <w:tcW w:w="3500" w:type="dxa"/>
            <w:vMerge/>
            <w:tcBorders>
              <w:top w:val="nil"/>
              <w:left w:val="nil"/>
              <w:bottom w:val="double" w:sz="6" w:space="0" w:color="000000"/>
              <w:right w:val="single" w:sz="8" w:space="0" w:color="auto"/>
            </w:tcBorders>
            <w:vAlign w:val="center"/>
            <w:hideMark/>
          </w:tcPr>
          <w:p w14:paraId="5EC36AB4" w14:textId="77777777" w:rsidR="00CF5CB7" w:rsidRPr="00CF5CB7" w:rsidRDefault="00CF5CB7" w:rsidP="00CF5CB7">
            <w:pPr>
              <w:spacing w:beforeLines="0" w:before="0"/>
              <w:jc w:val="left"/>
              <w:rPr>
                <w:rFonts w:ascii="Calibri" w:hAnsi="Calibri" w:cs="Calibri"/>
                <w:color w:val="000000"/>
                <w:sz w:val="20"/>
                <w:szCs w:val="20"/>
                <w:lang w:val="nl-NL" w:eastAsia="nl-NL"/>
              </w:rPr>
            </w:pPr>
          </w:p>
        </w:tc>
      </w:tr>
      <w:tr w:rsidR="00CF5CB7" w:rsidRPr="00CF5CB7" w14:paraId="4BC1DAB7" w14:textId="77777777" w:rsidTr="00CF5CB7">
        <w:trPr>
          <w:trHeight w:val="510"/>
        </w:trPr>
        <w:tc>
          <w:tcPr>
            <w:tcW w:w="2320" w:type="dxa"/>
            <w:tcBorders>
              <w:top w:val="nil"/>
              <w:left w:val="single" w:sz="8" w:space="0" w:color="auto"/>
              <w:bottom w:val="nil"/>
              <w:right w:val="single" w:sz="4" w:space="0" w:color="auto"/>
            </w:tcBorders>
            <w:shd w:val="clear" w:color="000000" w:fill="99FF66"/>
            <w:vAlign w:val="center"/>
            <w:hideMark/>
          </w:tcPr>
          <w:p w14:paraId="282480DA"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AtoN Planning and Service Requirements</w:t>
            </w:r>
          </w:p>
        </w:tc>
        <w:tc>
          <w:tcPr>
            <w:tcW w:w="2780" w:type="dxa"/>
            <w:tcBorders>
              <w:top w:val="nil"/>
              <w:left w:val="nil"/>
              <w:bottom w:val="nil"/>
              <w:right w:val="single" w:sz="4" w:space="0" w:color="auto"/>
            </w:tcBorders>
            <w:shd w:val="clear" w:color="000000" w:fill="FFCC66"/>
            <w:vAlign w:val="center"/>
            <w:hideMark/>
          </w:tcPr>
          <w:p w14:paraId="1B6FFA52"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Maritime Buoyage System</w:t>
            </w:r>
          </w:p>
        </w:tc>
        <w:tc>
          <w:tcPr>
            <w:tcW w:w="1080" w:type="dxa"/>
            <w:tcBorders>
              <w:top w:val="nil"/>
              <w:left w:val="nil"/>
              <w:bottom w:val="nil"/>
              <w:right w:val="single" w:sz="4" w:space="0" w:color="auto"/>
            </w:tcBorders>
            <w:shd w:val="clear" w:color="auto" w:fill="auto"/>
            <w:vAlign w:val="center"/>
            <w:hideMark/>
          </w:tcPr>
          <w:p w14:paraId="31E2EE70"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 </w:t>
            </w:r>
          </w:p>
        </w:tc>
        <w:tc>
          <w:tcPr>
            <w:tcW w:w="1580" w:type="dxa"/>
            <w:tcBorders>
              <w:top w:val="nil"/>
              <w:left w:val="nil"/>
              <w:bottom w:val="nil"/>
              <w:right w:val="single" w:sz="4" w:space="0" w:color="auto"/>
            </w:tcBorders>
            <w:shd w:val="clear" w:color="auto" w:fill="auto"/>
            <w:vAlign w:val="center"/>
            <w:hideMark/>
          </w:tcPr>
          <w:p w14:paraId="69E1FF93"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 </w:t>
            </w:r>
          </w:p>
        </w:tc>
        <w:tc>
          <w:tcPr>
            <w:tcW w:w="4100" w:type="dxa"/>
            <w:tcBorders>
              <w:top w:val="nil"/>
              <w:left w:val="nil"/>
              <w:bottom w:val="nil"/>
              <w:right w:val="single" w:sz="4" w:space="0" w:color="auto"/>
            </w:tcBorders>
            <w:shd w:val="clear" w:color="auto" w:fill="auto"/>
            <w:vAlign w:val="center"/>
            <w:hideMark/>
          </w:tcPr>
          <w:p w14:paraId="1E168FC8" w14:textId="77777777" w:rsidR="00CF5CB7" w:rsidRPr="00CF5CB7" w:rsidRDefault="00CF5CB7" w:rsidP="00CF5CB7">
            <w:pPr>
              <w:spacing w:beforeLines="0" w:before="0"/>
              <w:jc w:val="right"/>
              <w:rPr>
                <w:rFonts w:ascii="Calibri" w:hAnsi="Calibri" w:cs="Calibri"/>
                <w:b/>
                <w:bCs/>
                <w:color w:val="000000"/>
                <w:sz w:val="18"/>
                <w:szCs w:val="18"/>
                <w:lang w:val="nl-NL" w:eastAsia="nl-NL"/>
              </w:rPr>
            </w:pPr>
            <w:r w:rsidRPr="00CF5CB7">
              <w:rPr>
                <w:rFonts w:ascii="Calibri" w:hAnsi="Calibri" w:cs="Calibri"/>
                <w:b/>
                <w:bCs/>
                <w:color w:val="000000"/>
                <w:sz w:val="18"/>
                <w:szCs w:val="18"/>
                <w:lang w:val="nl-NL" w:eastAsia="nl-NL"/>
              </w:rPr>
              <w:t> </w:t>
            </w:r>
          </w:p>
        </w:tc>
        <w:tc>
          <w:tcPr>
            <w:tcW w:w="3500" w:type="dxa"/>
            <w:tcBorders>
              <w:top w:val="nil"/>
              <w:left w:val="nil"/>
              <w:bottom w:val="nil"/>
              <w:right w:val="single" w:sz="8" w:space="0" w:color="auto"/>
            </w:tcBorders>
            <w:shd w:val="clear" w:color="auto" w:fill="auto"/>
            <w:vAlign w:val="center"/>
            <w:hideMark/>
          </w:tcPr>
          <w:p w14:paraId="6296BC47"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r>
      <w:tr w:rsidR="00CF5CB7" w:rsidRPr="00CF5CB7" w14:paraId="694B2233" w14:textId="77777777" w:rsidTr="00CF5CB7">
        <w:trPr>
          <w:trHeight w:val="315"/>
        </w:trPr>
        <w:tc>
          <w:tcPr>
            <w:tcW w:w="2320" w:type="dxa"/>
            <w:tcBorders>
              <w:top w:val="single" w:sz="4" w:space="0" w:color="auto"/>
              <w:left w:val="single" w:sz="8" w:space="0" w:color="auto"/>
              <w:bottom w:val="single" w:sz="4" w:space="0" w:color="auto"/>
              <w:right w:val="single" w:sz="4" w:space="0" w:color="auto"/>
            </w:tcBorders>
            <w:shd w:val="clear" w:color="000000" w:fill="FFFFFF"/>
            <w:vAlign w:val="center"/>
            <w:hideMark/>
          </w:tcPr>
          <w:p w14:paraId="66F08009"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 </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14:paraId="336CC624"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 </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6EFA29FE"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 </w:t>
            </w:r>
          </w:p>
        </w:tc>
        <w:tc>
          <w:tcPr>
            <w:tcW w:w="1580" w:type="dxa"/>
            <w:tcBorders>
              <w:top w:val="double" w:sz="6" w:space="0" w:color="auto"/>
              <w:left w:val="nil"/>
              <w:bottom w:val="nil"/>
              <w:right w:val="single" w:sz="4" w:space="0" w:color="auto"/>
            </w:tcBorders>
            <w:shd w:val="clear" w:color="auto" w:fill="auto"/>
            <w:vAlign w:val="center"/>
            <w:hideMark/>
          </w:tcPr>
          <w:p w14:paraId="0E29EA17"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 </w:t>
            </w:r>
          </w:p>
        </w:tc>
        <w:tc>
          <w:tcPr>
            <w:tcW w:w="4100" w:type="dxa"/>
            <w:tcBorders>
              <w:top w:val="single" w:sz="4" w:space="0" w:color="auto"/>
              <w:left w:val="nil"/>
              <w:bottom w:val="single" w:sz="4" w:space="0" w:color="auto"/>
              <w:right w:val="single" w:sz="4" w:space="0" w:color="auto"/>
            </w:tcBorders>
            <w:shd w:val="clear" w:color="auto" w:fill="auto"/>
            <w:vAlign w:val="center"/>
            <w:hideMark/>
          </w:tcPr>
          <w:p w14:paraId="79062EB9" w14:textId="77777777" w:rsidR="00CF5CB7" w:rsidRPr="00CF5CB7" w:rsidRDefault="00CF5CB7" w:rsidP="00CF5CB7">
            <w:pPr>
              <w:spacing w:beforeLines="0" w:before="0"/>
              <w:jc w:val="right"/>
              <w:rPr>
                <w:rFonts w:ascii="Calibri" w:hAnsi="Calibri" w:cs="Calibri"/>
                <w:b/>
                <w:bCs/>
                <w:color w:val="000000"/>
                <w:sz w:val="18"/>
                <w:szCs w:val="18"/>
                <w:lang w:val="nl-NL" w:eastAsia="nl-NL"/>
              </w:rPr>
            </w:pPr>
            <w:r w:rsidRPr="00CF5CB7">
              <w:rPr>
                <w:rFonts w:ascii="Calibri" w:hAnsi="Calibri" w:cs="Calibri"/>
                <w:b/>
                <w:bCs/>
                <w:color w:val="000000"/>
                <w:sz w:val="18"/>
                <w:szCs w:val="18"/>
                <w:lang w:val="nl-NL" w:eastAsia="nl-NL"/>
              </w:rPr>
              <w:t> </w:t>
            </w:r>
          </w:p>
        </w:tc>
        <w:tc>
          <w:tcPr>
            <w:tcW w:w="3500" w:type="dxa"/>
            <w:tcBorders>
              <w:top w:val="single" w:sz="4" w:space="0" w:color="auto"/>
              <w:left w:val="nil"/>
              <w:bottom w:val="single" w:sz="4" w:space="0" w:color="auto"/>
              <w:right w:val="single" w:sz="8" w:space="0" w:color="auto"/>
            </w:tcBorders>
            <w:shd w:val="clear" w:color="auto" w:fill="auto"/>
            <w:vAlign w:val="center"/>
            <w:hideMark/>
          </w:tcPr>
          <w:p w14:paraId="7D3B5C26"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r>
      <w:tr w:rsidR="00CF5CB7" w:rsidRPr="00CF5CB7" w14:paraId="16C3B6D1" w14:textId="77777777" w:rsidTr="00CF5CB7">
        <w:trPr>
          <w:trHeight w:val="510"/>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026BFD3C"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2780" w:type="dxa"/>
            <w:tcBorders>
              <w:top w:val="nil"/>
              <w:left w:val="nil"/>
              <w:bottom w:val="single" w:sz="4" w:space="0" w:color="auto"/>
              <w:right w:val="single" w:sz="4" w:space="0" w:color="auto"/>
            </w:tcBorders>
            <w:shd w:val="clear" w:color="000000" w:fill="FFCC66"/>
            <w:vAlign w:val="center"/>
            <w:hideMark/>
          </w:tcPr>
          <w:p w14:paraId="03DEA032"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Obligations, International &amp; national criteria</w:t>
            </w:r>
          </w:p>
        </w:tc>
        <w:tc>
          <w:tcPr>
            <w:tcW w:w="1080" w:type="dxa"/>
            <w:tcBorders>
              <w:top w:val="nil"/>
              <w:left w:val="nil"/>
              <w:bottom w:val="single" w:sz="4" w:space="0" w:color="auto"/>
              <w:right w:val="single" w:sz="4" w:space="0" w:color="auto"/>
            </w:tcBorders>
            <w:shd w:val="clear" w:color="auto" w:fill="auto"/>
            <w:vAlign w:val="center"/>
            <w:hideMark/>
          </w:tcPr>
          <w:p w14:paraId="0EB456E4"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E-105</w:t>
            </w:r>
          </w:p>
        </w:tc>
        <w:tc>
          <w:tcPr>
            <w:tcW w:w="1580" w:type="dxa"/>
            <w:tcBorders>
              <w:top w:val="double" w:sz="6" w:space="0" w:color="auto"/>
              <w:left w:val="nil"/>
              <w:bottom w:val="nil"/>
              <w:right w:val="single" w:sz="4" w:space="0" w:color="auto"/>
            </w:tcBorders>
            <w:shd w:val="clear" w:color="auto" w:fill="auto"/>
            <w:vAlign w:val="center"/>
            <w:hideMark/>
          </w:tcPr>
          <w:p w14:paraId="37762031"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Normative</w:t>
            </w:r>
          </w:p>
        </w:tc>
        <w:tc>
          <w:tcPr>
            <w:tcW w:w="4100" w:type="dxa"/>
            <w:tcBorders>
              <w:top w:val="nil"/>
              <w:left w:val="nil"/>
              <w:bottom w:val="single" w:sz="4" w:space="0" w:color="auto"/>
              <w:right w:val="single" w:sz="4" w:space="0" w:color="auto"/>
            </w:tcBorders>
            <w:shd w:val="clear" w:color="auto" w:fill="auto"/>
            <w:vAlign w:val="center"/>
            <w:hideMark/>
          </w:tcPr>
          <w:p w14:paraId="49BDCB4F"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The Need to Follow National and International Standards</w:t>
            </w:r>
          </w:p>
        </w:tc>
        <w:tc>
          <w:tcPr>
            <w:tcW w:w="3500" w:type="dxa"/>
            <w:tcBorders>
              <w:top w:val="nil"/>
              <w:left w:val="nil"/>
              <w:bottom w:val="single" w:sz="4" w:space="0" w:color="auto"/>
              <w:right w:val="single" w:sz="8" w:space="0" w:color="auto"/>
            </w:tcBorders>
            <w:shd w:val="clear" w:color="auto" w:fill="auto"/>
            <w:vAlign w:val="center"/>
            <w:hideMark/>
          </w:tcPr>
          <w:p w14:paraId="112D6D38"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22155DDA" w14:textId="77777777" w:rsidTr="00CF5CB7">
        <w:trPr>
          <w:trHeight w:val="31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6D492F9D"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2BB48303"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4712CFFF"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1580" w:type="dxa"/>
            <w:tcBorders>
              <w:top w:val="double" w:sz="6" w:space="0" w:color="auto"/>
              <w:left w:val="nil"/>
              <w:bottom w:val="nil"/>
              <w:right w:val="single" w:sz="4" w:space="0" w:color="auto"/>
            </w:tcBorders>
            <w:shd w:val="clear" w:color="auto" w:fill="auto"/>
            <w:vAlign w:val="center"/>
            <w:hideMark/>
          </w:tcPr>
          <w:p w14:paraId="37C25589" w14:textId="77777777" w:rsidR="00CF5CB7" w:rsidRPr="00CF5CB7" w:rsidRDefault="00CF5CB7" w:rsidP="00CF5CB7">
            <w:pPr>
              <w:spacing w:beforeLines="0" w:before="0"/>
              <w:jc w:val="left"/>
              <w:rPr>
                <w:rFonts w:ascii="Calibri" w:hAnsi="Calibri" w:cs="Calibri"/>
                <w:b/>
                <w:bCs/>
                <w:color w:val="0000FF"/>
                <w:sz w:val="18"/>
                <w:szCs w:val="18"/>
                <w:lang w:val="en-US" w:eastAsia="nl-NL"/>
              </w:rPr>
            </w:pPr>
            <w:r w:rsidRPr="00CF5CB7">
              <w:rPr>
                <w:rFonts w:ascii="Calibri" w:hAnsi="Calibri" w:cs="Calibri"/>
                <w:b/>
                <w:bCs/>
                <w:color w:val="0000FF"/>
                <w:sz w:val="18"/>
                <w:szCs w:val="18"/>
                <w:lang w:val="en-US" w:eastAsia="nl-NL"/>
              </w:rPr>
              <w:t> </w:t>
            </w:r>
          </w:p>
        </w:tc>
        <w:tc>
          <w:tcPr>
            <w:tcW w:w="4100" w:type="dxa"/>
            <w:tcBorders>
              <w:top w:val="nil"/>
              <w:left w:val="nil"/>
              <w:bottom w:val="single" w:sz="4" w:space="0" w:color="auto"/>
              <w:right w:val="single" w:sz="4" w:space="0" w:color="auto"/>
            </w:tcBorders>
            <w:shd w:val="clear" w:color="auto" w:fill="auto"/>
            <w:vAlign w:val="center"/>
            <w:hideMark/>
          </w:tcPr>
          <w:p w14:paraId="355831D3"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3500" w:type="dxa"/>
            <w:tcBorders>
              <w:top w:val="nil"/>
              <w:left w:val="nil"/>
              <w:bottom w:val="single" w:sz="4" w:space="0" w:color="auto"/>
              <w:right w:val="single" w:sz="8" w:space="0" w:color="auto"/>
            </w:tcBorders>
            <w:shd w:val="clear" w:color="auto" w:fill="auto"/>
            <w:vAlign w:val="center"/>
            <w:hideMark/>
          </w:tcPr>
          <w:p w14:paraId="137C4951"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4F24905B" w14:textId="77777777" w:rsidTr="00CF5CB7">
        <w:trPr>
          <w:trHeight w:val="510"/>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28BE3B3B"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000000" w:fill="FFCC66"/>
            <w:vAlign w:val="center"/>
            <w:hideMark/>
          </w:tcPr>
          <w:p w14:paraId="24F30167"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Levels of service objectives, Availability and Categories</w:t>
            </w:r>
          </w:p>
        </w:tc>
        <w:tc>
          <w:tcPr>
            <w:tcW w:w="1080" w:type="dxa"/>
            <w:tcBorders>
              <w:top w:val="nil"/>
              <w:left w:val="nil"/>
              <w:bottom w:val="single" w:sz="4" w:space="0" w:color="auto"/>
              <w:right w:val="single" w:sz="4" w:space="0" w:color="auto"/>
            </w:tcBorders>
            <w:shd w:val="clear" w:color="auto" w:fill="auto"/>
            <w:vAlign w:val="center"/>
            <w:hideMark/>
          </w:tcPr>
          <w:p w14:paraId="1989A463"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O-130</w:t>
            </w:r>
          </w:p>
        </w:tc>
        <w:tc>
          <w:tcPr>
            <w:tcW w:w="1580" w:type="dxa"/>
            <w:tcBorders>
              <w:top w:val="double" w:sz="6" w:space="0" w:color="auto"/>
              <w:left w:val="nil"/>
              <w:bottom w:val="nil"/>
              <w:right w:val="single" w:sz="4" w:space="0" w:color="auto"/>
            </w:tcBorders>
            <w:shd w:val="clear" w:color="auto" w:fill="auto"/>
            <w:vAlign w:val="center"/>
            <w:hideMark/>
          </w:tcPr>
          <w:p w14:paraId="507426E2"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Normative</w:t>
            </w:r>
          </w:p>
        </w:tc>
        <w:tc>
          <w:tcPr>
            <w:tcW w:w="4100" w:type="dxa"/>
            <w:tcBorders>
              <w:top w:val="nil"/>
              <w:left w:val="nil"/>
              <w:bottom w:val="single" w:sz="4" w:space="0" w:color="auto"/>
              <w:right w:val="single" w:sz="4" w:space="0" w:color="auto"/>
            </w:tcBorders>
            <w:shd w:val="clear" w:color="auto" w:fill="auto"/>
            <w:vAlign w:val="center"/>
            <w:hideMark/>
          </w:tcPr>
          <w:p w14:paraId="1304796E" w14:textId="77777777" w:rsidR="00CF5CB7" w:rsidRPr="00CF5CB7" w:rsidRDefault="00CF5CB7" w:rsidP="00CF5CB7">
            <w:pPr>
              <w:spacing w:beforeLines="0" w:before="0"/>
              <w:jc w:val="left"/>
              <w:rPr>
                <w:rFonts w:ascii="Calibri" w:hAnsi="Calibri" w:cs="Calibri"/>
                <w:color w:val="000000"/>
                <w:sz w:val="18"/>
                <w:szCs w:val="18"/>
                <w:lang w:val="en-US" w:eastAsia="nl-NL"/>
              </w:rPr>
            </w:pPr>
            <w:proofErr w:type="spellStart"/>
            <w:r w:rsidRPr="00CF5CB7">
              <w:rPr>
                <w:rFonts w:ascii="Calibri" w:hAnsi="Calibri" w:cs="Calibri"/>
                <w:color w:val="000000"/>
                <w:sz w:val="18"/>
                <w:szCs w:val="18"/>
                <w:lang w:val="en-US" w:eastAsia="nl-NL"/>
              </w:rPr>
              <w:t>Categorisation</w:t>
            </w:r>
            <w:proofErr w:type="spellEnd"/>
            <w:r w:rsidRPr="00CF5CB7">
              <w:rPr>
                <w:rFonts w:ascii="Calibri" w:hAnsi="Calibri" w:cs="Calibri"/>
                <w:color w:val="000000"/>
                <w:sz w:val="18"/>
                <w:szCs w:val="18"/>
                <w:lang w:val="en-US" w:eastAsia="nl-NL"/>
              </w:rPr>
              <w:t xml:space="preserve"> and Availability Objectives for Short Range Aids to Navigation</w:t>
            </w:r>
          </w:p>
        </w:tc>
        <w:tc>
          <w:tcPr>
            <w:tcW w:w="3500" w:type="dxa"/>
            <w:tcBorders>
              <w:top w:val="nil"/>
              <w:left w:val="nil"/>
              <w:bottom w:val="single" w:sz="4" w:space="0" w:color="auto"/>
              <w:right w:val="single" w:sz="8" w:space="0" w:color="auto"/>
            </w:tcBorders>
            <w:shd w:val="clear" w:color="auto" w:fill="auto"/>
            <w:vAlign w:val="center"/>
            <w:hideMark/>
          </w:tcPr>
          <w:p w14:paraId="2DB335D2"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24DFC02A" w14:textId="77777777" w:rsidTr="00CF5CB7">
        <w:trPr>
          <w:trHeight w:val="31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48C2CF72"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749D20D4"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4B014BBE"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1580" w:type="dxa"/>
            <w:tcBorders>
              <w:top w:val="double" w:sz="6" w:space="0" w:color="auto"/>
              <w:left w:val="nil"/>
              <w:bottom w:val="nil"/>
              <w:right w:val="single" w:sz="4" w:space="0" w:color="auto"/>
            </w:tcBorders>
            <w:shd w:val="clear" w:color="auto" w:fill="auto"/>
            <w:vAlign w:val="center"/>
            <w:hideMark/>
          </w:tcPr>
          <w:p w14:paraId="0BC39311" w14:textId="77777777" w:rsidR="00CF5CB7" w:rsidRPr="00CF5CB7" w:rsidRDefault="00CF5CB7" w:rsidP="00CF5CB7">
            <w:pPr>
              <w:spacing w:beforeLines="0" w:before="0"/>
              <w:jc w:val="left"/>
              <w:rPr>
                <w:rFonts w:ascii="Calibri" w:hAnsi="Calibri" w:cs="Calibri"/>
                <w:b/>
                <w:bCs/>
                <w:color w:val="0000FF"/>
                <w:sz w:val="18"/>
                <w:szCs w:val="18"/>
                <w:lang w:val="en-US" w:eastAsia="nl-NL"/>
              </w:rPr>
            </w:pPr>
            <w:r w:rsidRPr="00CF5CB7">
              <w:rPr>
                <w:rFonts w:ascii="Calibri" w:hAnsi="Calibri" w:cs="Calibri"/>
                <w:b/>
                <w:bCs/>
                <w:color w:val="0000FF"/>
                <w:sz w:val="18"/>
                <w:szCs w:val="18"/>
                <w:lang w:val="en-US" w:eastAsia="nl-NL"/>
              </w:rPr>
              <w:t> </w:t>
            </w:r>
          </w:p>
        </w:tc>
        <w:tc>
          <w:tcPr>
            <w:tcW w:w="4100" w:type="dxa"/>
            <w:tcBorders>
              <w:top w:val="nil"/>
              <w:left w:val="nil"/>
              <w:bottom w:val="single" w:sz="4" w:space="0" w:color="auto"/>
              <w:right w:val="single" w:sz="4" w:space="0" w:color="auto"/>
            </w:tcBorders>
            <w:shd w:val="clear" w:color="auto" w:fill="auto"/>
            <w:vAlign w:val="center"/>
            <w:hideMark/>
          </w:tcPr>
          <w:p w14:paraId="68ED9AE3"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3500" w:type="dxa"/>
            <w:tcBorders>
              <w:top w:val="nil"/>
              <w:left w:val="nil"/>
              <w:bottom w:val="single" w:sz="4" w:space="0" w:color="auto"/>
              <w:right w:val="single" w:sz="8" w:space="0" w:color="auto"/>
            </w:tcBorders>
            <w:shd w:val="clear" w:color="auto" w:fill="auto"/>
            <w:vAlign w:val="center"/>
            <w:hideMark/>
          </w:tcPr>
          <w:p w14:paraId="7E5BDAA4"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5CBC7594" w14:textId="77777777" w:rsidTr="00CF5CB7">
        <w:trPr>
          <w:trHeight w:val="690"/>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36DBC507"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000000" w:fill="FFCC66"/>
            <w:vAlign w:val="center"/>
            <w:hideMark/>
          </w:tcPr>
          <w:p w14:paraId="2822791B"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Risk Management Toolbox</w:t>
            </w:r>
          </w:p>
        </w:tc>
        <w:tc>
          <w:tcPr>
            <w:tcW w:w="1080" w:type="dxa"/>
            <w:tcBorders>
              <w:top w:val="nil"/>
              <w:left w:val="nil"/>
              <w:bottom w:val="single" w:sz="4" w:space="0" w:color="auto"/>
              <w:right w:val="single" w:sz="4" w:space="0" w:color="auto"/>
            </w:tcBorders>
            <w:shd w:val="clear" w:color="auto" w:fill="auto"/>
            <w:vAlign w:val="center"/>
            <w:hideMark/>
          </w:tcPr>
          <w:p w14:paraId="4D8CD94C" w14:textId="77777777" w:rsidR="00CF5CB7" w:rsidRPr="00CF5CB7" w:rsidRDefault="00CF5CB7" w:rsidP="00CF5CB7">
            <w:pPr>
              <w:spacing w:beforeLines="0" w:before="0"/>
              <w:jc w:val="left"/>
              <w:rPr>
                <w:rFonts w:ascii="Calibri" w:hAnsi="Calibri" w:cs="Calibri"/>
                <w:color w:val="FF0000"/>
                <w:sz w:val="18"/>
                <w:szCs w:val="18"/>
                <w:lang w:val="nl-NL" w:eastAsia="nl-NL"/>
              </w:rPr>
            </w:pPr>
            <w:r w:rsidRPr="00CF5CB7">
              <w:rPr>
                <w:rFonts w:ascii="Calibri" w:hAnsi="Calibri" w:cs="Calibri"/>
                <w:color w:val="FF0000"/>
                <w:sz w:val="18"/>
                <w:szCs w:val="18"/>
                <w:lang w:val="nl-NL" w:eastAsia="nl-NL"/>
              </w:rPr>
              <w:t>O-134</w:t>
            </w:r>
          </w:p>
        </w:tc>
        <w:tc>
          <w:tcPr>
            <w:tcW w:w="1580" w:type="dxa"/>
            <w:tcBorders>
              <w:top w:val="double" w:sz="6" w:space="0" w:color="auto"/>
              <w:left w:val="nil"/>
              <w:bottom w:val="nil"/>
              <w:right w:val="single" w:sz="4" w:space="0" w:color="auto"/>
            </w:tcBorders>
            <w:shd w:val="clear" w:color="auto" w:fill="auto"/>
            <w:vAlign w:val="center"/>
            <w:hideMark/>
          </w:tcPr>
          <w:p w14:paraId="2F79264E" w14:textId="77777777" w:rsidR="00CF5CB7" w:rsidRPr="00CF5CB7" w:rsidRDefault="00CF5CB7" w:rsidP="00CF5CB7">
            <w:pPr>
              <w:spacing w:beforeLines="0" w:before="0"/>
              <w:jc w:val="left"/>
              <w:rPr>
                <w:rFonts w:ascii="Calibri" w:hAnsi="Calibri" w:cs="Calibri"/>
                <w:b/>
                <w:bCs/>
                <w:color w:val="FF0000"/>
                <w:sz w:val="18"/>
                <w:szCs w:val="18"/>
                <w:lang w:val="nl-NL" w:eastAsia="nl-NL"/>
              </w:rPr>
            </w:pPr>
            <w:r w:rsidRPr="00CF5CB7">
              <w:rPr>
                <w:rFonts w:ascii="Calibri" w:hAnsi="Calibri" w:cs="Calibri"/>
                <w:b/>
                <w:bCs/>
                <w:color w:val="FF0000"/>
                <w:sz w:val="18"/>
                <w:szCs w:val="18"/>
                <w:lang w:val="nl-NL" w:eastAsia="nl-NL"/>
              </w:rPr>
              <w:t>Informative</w:t>
            </w:r>
          </w:p>
        </w:tc>
        <w:tc>
          <w:tcPr>
            <w:tcW w:w="4100" w:type="dxa"/>
            <w:tcBorders>
              <w:top w:val="nil"/>
              <w:left w:val="nil"/>
              <w:bottom w:val="single" w:sz="4" w:space="0" w:color="auto"/>
              <w:right w:val="single" w:sz="4" w:space="0" w:color="auto"/>
            </w:tcBorders>
            <w:shd w:val="clear" w:color="auto" w:fill="auto"/>
            <w:vAlign w:val="center"/>
            <w:hideMark/>
          </w:tcPr>
          <w:p w14:paraId="55BF552D" w14:textId="77777777" w:rsidR="00CF5CB7" w:rsidRPr="00CF5CB7" w:rsidRDefault="00CF5CB7" w:rsidP="00CF5CB7">
            <w:pPr>
              <w:spacing w:beforeLines="0" w:before="0"/>
              <w:jc w:val="left"/>
              <w:rPr>
                <w:rFonts w:ascii="Calibri" w:hAnsi="Calibri" w:cs="Calibri"/>
                <w:color w:val="FF0000"/>
                <w:sz w:val="18"/>
                <w:szCs w:val="18"/>
                <w:lang w:val="en-US" w:eastAsia="nl-NL"/>
              </w:rPr>
            </w:pPr>
            <w:r w:rsidRPr="00CF5CB7">
              <w:rPr>
                <w:rFonts w:ascii="Calibri" w:hAnsi="Calibri" w:cs="Calibri"/>
                <w:color w:val="FF0000"/>
                <w:sz w:val="18"/>
                <w:szCs w:val="18"/>
                <w:lang w:val="en-US" w:eastAsia="nl-NL"/>
              </w:rPr>
              <w:t>The IALA Risk Management Tool for Ports and Restricted Waterways</w:t>
            </w:r>
          </w:p>
        </w:tc>
        <w:tc>
          <w:tcPr>
            <w:tcW w:w="3500" w:type="dxa"/>
            <w:tcBorders>
              <w:top w:val="nil"/>
              <w:left w:val="nil"/>
              <w:bottom w:val="single" w:sz="4" w:space="0" w:color="auto"/>
              <w:right w:val="single" w:sz="8" w:space="0" w:color="auto"/>
            </w:tcBorders>
            <w:shd w:val="clear" w:color="auto" w:fill="auto"/>
            <w:vAlign w:val="center"/>
            <w:hideMark/>
          </w:tcPr>
          <w:p w14:paraId="28338D32"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use of risk toolbox should be informative but need a normative recommendation on risk management</w:t>
            </w:r>
          </w:p>
        </w:tc>
      </w:tr>
      <w:tr w:rsidR="00CF5CB7" w:rsidRPr="00CF5CB7" w14:paraId="7F3E27B4" w14:textId="77777777" w:rsidTr="00CF5CB7">
        <w:trPr>
          <w:trHeight w:val="510"/>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44F7945E"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6903BFAD"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4FDD2E68" w14:textId="77777777" w:rsidR="00CF5CB7" w:rsidRPr="00CF5CB7" w:rsidRDefault="00CF5CB7" w:rsidP="00CF5CB7">
            <w:pPr>
              <w:spacing w:beforeLines="0" w:before="0"/>
              <w:jc w:val="left"/>
              <w:rPr>
                <w:rFonts w:ascii="Calibri" w:hAnsi="Calibri" w:cs="Calibri"/>
                <w:color w:val="FF0000"/>
                <w:sz w:val="18"/>
                <w:szCs w:val="18"/>
                <w:lang w:val="nl-NL" w:eastAsia="nl-NL"/>
              </w:rPr>
            </w:pPr>
            <w:r w:rsidRPr="00CF5CB7">
              <w:rPr>
                <w:rFonts w:ascii="Calibri" w:hAnsi="Calibri" w:cs="Calibri"/>
                <w:color w:val="FF0000"/>
                <w:sz w:val="18"/>
                <w:szCs w:val="18"/>
                <w:lang w:val="nl-NL" w:eastAsia="nl-NL"/>
              </w:rPr>
              <w:t>O-138</w:t>
            </w:r>
          </w:p>
        </w:tc>
        <w:tc>
          <w:tcPr>
            <w:tcW w:w="1580" w:type="dxa"/>
            <w:tcBorders>
              <w:top w:val="double" w:sz="6" w:space="0" w:color="auto"/>
              <w:left w:val="nil"/>
              <w:bottom w:val="nil"/>
              <w:right w:val="single" w:sz="4" w:space="0" w:color="auto"/>
            </w:tcBorders>
            <w:shd w:val="clear" w:color="auto" w:fill="auto"/>
            <w:vAlign w:val="center"/>
            <w:hideMark/>
          </w:tcPr>
          <w:p w14:paraId="734A2E76" w14:textId="77777777" w:rsidR="00CF5CB7" w:rsidRPr="00CF5CB7" w:rsidRDefault="00CF5CB7" w:rsidP="00CF5CB7">
            <w:pPr>
              <w:spacing w:beforeLines="0" w:before="0"/>
              <w:jc w:val="left"/>
              <w:rPr>
                <w:rFonts w:ascii="Calibri" w:hAnsi="Calibri" w:cs="Calibri"/>
                <w:b/>
                <w:bCs/>
                <w:color w:val="FF0000"/>
                <w:sz w:val="18"/>
                <w:szCs w:val="18"/>
                <w:lang w:val="nl-NL" w:eastAsia="nl-NL"/>
              </w:rPr>
            </w:pPr>
            <w:r w:rsidRPr="00CF5CB7">
              <w:rPr>
                <w:rFonts w:ascii="Calibri" w:hAnsi="Calibri" w:cs="Calibri"/>
                <w:b/>
                <w:bCs/>
                <w:color w:val="FF0000"/>
                <w:sz w:val="18"/>
                <w:szCs w:val="18"/>
                <w:lang w:val="nl-NL" w:eastAsia="nl-NL"/>
              </w:rPr>
              <w:t>Informative</w:t>
            </w:r>
          </w:p>
        </w:tc>
        <w:tc>
          <w:tcPr>
            <w:tcW w:w="4100" w:type="dxa"/>
            <w:tcBorders>
              <w:top w:val="nil"/>
              <w:left w:val="nil"/>
              <w:bottom w:val="single" w:sz="4" w:space="0" w:color="auto"/>
              <w:right w:val="single" w:sz="4" w:space="0" w:color="auto"/>
            </w:tcBorders>
            <w:shd w:val="clear" w:color="auto" w:fill="auto"/>
            <w:vAlign w:val="center"/>
            <w:hideMark/>
          </w:tcPr>
          <w:p w14:paraId="7FE5472B" w14:textId="77777777" w:rsidR="00CF5CB7" w:rsidRPr="00CF5CB7" w:rsidRDefault="00CF5CB7" w:rsidP="00CF5CB7">
            <w:pPr>
              <w:spacing w:beforeLines="0" w:before="0"/>
              <w:jc w:val="left"/>
              <w:rPr>
                <w:rFonts w:ascii="Calibri" w:hAnsi="Calibri" w:cs="Calibri"/>
                <w:color w:val="FF0000"/>
                <w:sz w:val="18"/>
                <w:szCs w:val="18"/>
                <w:lang w:val="en-US" w:eastAsia="nl-NL"/>
              </w:rPr>
            </w:pPr>
            <w:r w:rsidRPr="00CF5CB7">
              <w:rPr>
                <w:rFonts w:ascii="Calibri" w:hAnsi="Calibri" w:cs="Calibri"/>
                <w:color w:val="FF0000"/>
                <w:sz w:val="18"/>
                <w:szCs w:val="18"/>
                <w:lang w:val="en-US" w:eastAsia="nl-NL"/>
              </w:rPr>
              <w:t>The Use of GIS and Simulation by Aids to Navigation Authorities</w:t>
            </w:r>
          </w:p>
        </w:tc>
        <w:tc>
          <w:tcPr>
            <w:tcW w:w="3500" w:type="dxa"/>
            <w:tcBorders>
              <w:top w:val="nil"/>
              <w:left w:val="nil"/>
              <w:bottom w:val="single" w:sz="4" w:space="0" w:color="auto"/>
              <w:right w:val="single" w:sz="8" w:space="0" w:color="auto"/>
            </w:tcBorders>
            <w:shd w:val="clear" w:color="auto" w:fill="auto"/>
            <w:vAlign w:val="center"/>
            <w:hideMark/>
          </w:tcPr>
          <w:p w14:paraId="19E848D1"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informative content should normative recommendation</w:t>
            </w:r>
          </w:p>
        </w:tc>
      </w:tr>
      <w:tr w:rsidR="00CF5CB7" w:rsidRPr="00CF5CB7" w14:paraId="74B1DF82" w14:textId="77777777" w:rsidTr="00CF5CB7">
        <w:trPr>
          <w:trHeight w:val="31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0E8623EC"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4B1CCE34"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2B1F86F2"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1580" w:type="dxa"/>
            <w:tcBorders>
              <w:top w:val="double" w:sz="6" w:space="0" w:color="auto"/>
              <w:left w:val="nil"/>
              <w:bottom w:val="nil"/>
              <w:right w:val="single" w:sz="4" w:space="0" w:color="auto"/>
            </w:tcBorders>
            <w:shd w:val="clear" w:color="auto" w:fill="auto"/>
            <w:vAlign w:val="center"/>
            <w:hideMark/>
          </w:tcPr>
          <w:p w14:paraId="7388B486" w14:textId="77777777" w:rsidR="00CF5CB7" w:rsidRPr="00CF5CB7" w:rsidRDefault="00CF5CB7" w:rsidP="00CF5CB7">
            <w:pPr>
              <w:spacing w:beforeLines="0" w:before="0"/>
              <w:jc w:val="left"/>
              <w:rPr>
                <w:rFonts w:ascii="Calibri" w:hAnsi="Calibri" w:cs="Calibri"/>
                <w:b/>
                <w:bCs/>
                <w:color w:val="0000FF"/>
                <w:sz w:val="18"/>
                <w:szCs w:val="18"/>
                <w:lang w:val="en-US" w:eastAsia="nl-NL"/>
              </w:rPr>
            </w:pPr>
            <w:r w:rsidRPr="00CF5CB7">
              <w:rPr>
                <w:rFonts w:ascii="Calibri" w:hAnsi="Calibri" w:cs="Calibri"/>
                <w:b/>
                <w:bCs/>
                <w:color w:val="0000FF"/>
                <w:sz w:val="18"/>
                <w:szCs w:val="18"/>
                <w:lang w:val="en-US" w:eastAsia="nl-NL"/>
              </w:rPr>
              <w:t> </w:t>
            </w:r>
          </w:p>
        </w:tc>
        <w:tc>
          <w:tcPr>
            <w:tcW w:w="4100" w:type="dxa"/>
            <w:tcBorders>
              <w:top w:val="nil"/>
              <w:left w:val="nil"/>
              <w:bottom w:val="single" w:sz="4" w:space="0" w:color="auto"/>
              <w:right w:val="single" w:sz="4" w:space="0" w:color="auto"/>
            </w:tcBorders>
            <w:shd w:val="clear" w:color="auto" w:fill="auto"/>
            <w:vAlign w:val="center"/>
            <w:hideMark/>
          </w:tcPr>
          <w:p w14:paraId="5E8264E0"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3500" w:type="dxa"/>
            <w:tcBorders>
              <w:top w:val="nil"/>
              <w:left w:val="nil"/>
              <w:bottom w:val="single" w:sz="4" w:space="0" w:color="auto"/>
              <w:right w:val="single" w:sz="8" w:space="0" w:color="auto"/>
            </w:tcBorders>
            <w:shd w:val="clear" w:color="auto" w:fill="auto"/>
            <w:vAlign w:val="center"/>
            <w:hideMark/>
          </w:tcPr>
          <w:p w14:paraId="4B64CA4E"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5AF78AFF" w14:textId="77777777" w:rsidTr="00CF5CB7">
        <w:trPr>
          <w:trHeight w:val="540"/>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66D881E0"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000000" w:fill="FFCC66"/>
            <w:vAlign w:val="center"/>
            <w:hideMark/>
          </w:tcPr>
          <w:p w14:paraId="1AFB4DC3"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Quality management, Record keeping</w:t>
            </w:r>
          </w:p>
        </w:tc>
        <w:tc>
          <w:tcPr>
            <w:tcW w:w="1080" w:type="dxa"/>
            <w:tcBorders>
              <w:top w:val="nil"/>
              <w:left w:val="nil"/>
              <w:bottom w:val="single" w:sz="4" w:space="0" w:color="auto"/>
              <w:right w:val="single" w:sz="4" w:space="0" w:color="auto"/>
            </w:tcBorders>
            <w:shd w:val="clear" w:color="auto" w:fill="auto"/>
            <w:vAlign w:val="center"/>
            <w:hideMark/>
          </w:tcPr>
          <w:p w14:paraId="35E2EE15"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O-132</w:t>
            </w:r>
          </w:p>
        </w:tc>
        <w:tc>
          <w:tcPr>
            <w:tcW w:w="1580" w:type="dxa"/>
            <w:tcBorders>
              <w:top w:val="double" w:sz="6" w:space="0" w:color="auto"/>
              <w:left w:val="nil"/>
              <w:bottom w:val="nil"/>
              <w:right w:val="single" w:sz="4" w:space="0" w:color="auto"/>
            </w:tcBorders>
            <w:shd w:val="clear" w:color="000000" w:fill="FFFF00"/>
            <w:vAlign w:val="center"/>
            <w:hideMark/>
          </w:tcPr>
          <w:p w14:paraId="5DD476F7"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Normative</w:t>
            </w:r>
          </w:p>
        </w:tc>
        <w:tc>
          <w:tcPr>
            <w:tcW w:w="4100" w:type="dxa"/>
            <w:tcBorders>
              <w:top w:val="nil"/>
              <w:left w:val="nil"/>
              <w:bottom w:val="single" w:sz="4" w:space="0" w:color="auto"/>
              <w:right w:val="single" w:sz="4" w:space="0" w:color="auto"/>
            </w:tcBorders>
            <w:shd w:val="clear" w:color="auto" w:fill="auto"/>
            <w:vAlign w:val="center"/>
            <w:hideMark/>
          </w:tcPr>
          <w:p w14:paraId="3AE4CBAE"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Quality Management for Aids to Navigation Authorities</w:t>
            </w:r>
          </w:p>
        </w:tc>
        <w:tc>
          <w:tcPr>
            <w:tcW w:w="3500" w:type="dxa"/>
            <w:tcBorders>
              <w:top w:val="nil"/>
              <w:left w:val="nil"/>
              <w:bottom w:val="single" w:sz="4" w:space="0" w:color="auto"/>
              <w:right w:val="single" w:sz="8" w:space="0" w:color="auto"/>
            </w:tcBorders>
            <w:shd w:val="clear" w:color="000000" w:fill="FFFFFF"/>
            <w:vAlign w:val="center"/>
            <w:hideMark/>
          </w:tcPr>
          <w:p w14:paraId="7666A5E7"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1B8E3520" w14:textId="77777777" w:rsidTr="00CF5CB7">
        <w:trPr>
          <w:trHeight w:val="510"/>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659C510B"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38DE0F3A"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39FB040E" w14:textId="77777777" w:rsidR="00CF5CB7" w:rsidRPr="00CF5CB7" w:rsidRDefault="00CF5CB7" w:rsidP="00CF5CB7">
            <w:pPr>
              <w:spacing w:beforeLines="0" w:before="0"/>
              <w:jc w:val="left"/>
              <w:rPr>
                <w:rFonts w:ascii="Calibri" w:hAnsi="Calibri" w:cs="Calibri"/>
                <w:color w:val="FF0000"/>
                <w:sz w:val="18"/>
                <w:szCs w:val="18"/>
                <w:lang w:val="nl-NL" w:eastAsia="nl-NL"/>
              </w:rPr>
            </w:pPr>
            <w:r w:rsidRPr="00CF5CB7">
              <w:rPr>
                <w:rFonts w:ascii="Calibri" w:hAnsi="Calibri" w:cs="Calibri"/>
                <w:color w:val="FF0000"/>
                <w:sz w:val="18"/>
                <w:szCs w:val="18"/>
                <w:lang w:val="nl-NL" w:eastAsia="nl-NL"/>
              </w:rPr>
              <w:t>P-137</w:t>
            </w:r>
          </w:p>
        </w:tc>
        <w:tc>
          <w:tcPr>
            <w:tcW w:w="1580" w:type="dxa"/>
            <w:tcBorders>
              <w:top w:val="double" w:sz="6" w:space="0" w:color="auto"/>
              <w:left w:val="nil"/>
              <w:bottom w:val="nil"/>
              <w:right w:val="single" w:sz="4" w:space="0" w:color="auto"/>
            </w:tcBorders>
            <w:shd w:val="clear" w:color="auto" w:fill="auto"/>
            <w:vAlign w:val="center"/>
            <w:hideMark/>
          </w:tcPr>
          <w:p w14:paraId="6DD75AB6" w14:textId="77777777" w:rsidR="00CF5CB7" w:rsidRPr="00CF5CB7" w:rsidRDefault="00CF5CB7" w:rsidP="00CF5CB7">
            <w:pPr>
              <w:spacing w:beforeLines="0" w:before="0"/>
              <w:jc w:val="left"/>
              <w:rPr>
                <w:rFonts w:ascii="Calibri" w:hAnsi="Calibri" w:cs="Calibri"/>
                <w:b/>
                <w:bCs/>
                <w:color w:val="FF0000"/>
                <w:sz w:val="18"/>
                <w:szCs w:val="18"/>
                <w:lang w:val="nl-NL" w:eastAsia="nl-NL"/>
              </w:rPr>
            </w:pPr>
            <w:r w:rsidRPr="00CF5CB7">
              <w:rPr>
                <w:rFonts w:ascii="Calibri" w:hAnsi="Calibri" w:cs="Calibri"/>
                <w:b/>
                <w:bCs/>
                <w:color w:val="FF0000"/>
                <w:sz w:val="18"/>
                <w:szCs w:val="18"/>
                <w:lang w:val="nl-NL" w:eastAsia="nl-NL"/>
              </w:rPr>
              <w:t>Informative</w:t>
            </w:r>
          </w:p>
        </w:tc>
        <w:tc>
          <w:tcPr>
            <w:tcW w:w="4100" w:type="dxa"/>
            <w:tcBorders>
              <w:top w:val="nil"/>
              <w:left w:val="nil"/>
              <w:bottom w:val="single" w:sz="4" w:space="0" w:color="auto"/>
              <w:right w:val="single" w:sz="4" w:space="0" w:color="auto"/>
            </w:tcBorders>
            <w:shd w:val="clear" w:color="auto" w:fill="auto"/>
            <w:vAlign w:val="center"/>
            <w:hideMark/>
          </w:tcPr>
          <w:p w14:paraId="79BFD8D9" w14:textId="77777777" w:rsidR="00CF5CB7" w:rsidRPr="00CF5CB7" w:rsidRDefault="00CF5CB7" w:rsidP="00CF5CB7">
            <w:pPr>
              <w:spacing w:beforeLines="0" w:before="0"/>
              <w:jc w:val="left"/>
              <w:rPr>
                <w:rFonts w:ascii="Calibri" w:hAnsi="Calibri" w:cs="Calibri"/>
                <w:color w:val="FF0000"/>
                <w:sz w:val="18"/>
                <w:szCs w:val="18"/>
                <w:lang w:val="en-US" w:eastAsia="nl-NL"/>
              </w:rPr>
            </w:pPr>
            <w:r w:rsidRPr="00CF5CB7">
              <w:rPr>
                <w:rFonts w:ascii="Calibri" w:hAnsi="Calibri" w:cs="Calibri"/>
                <w:color w:val="FF0000"/>
                <w:sz w:val="18"/>
                <w:szCs w:val="18"/>
                <w:lang w:val="en-US" w:eastAsia="nl-NL"/>
              </w:rPr>
              <w:t>Quality Management for Competent Pilotage Authorities and Pilotage Service Providers</w:t>
            </w:r>
          </w:p>
        </w:tc>
        <w:tc>
          <w:tcPr>
            <w:tcW w:w="3500" w:type="dxa"/>
            <w:tcBorders>
              <w:top w:val="nil"/>
              <w:left w:val="nil"/>
              <w:bottom w:val="single" w:sz="4" w:space="0" w:color="auto"/>
              <w:right w:val="single" w:sz="8" w:space="0" w:color="auto"/>
            </w:tcBorders>
            <w:shd w:val="clear" w:color="000000" w:fill="FFFFFF"/>
            <w:vAlign w:val="center"/>
            <w:hideMark/>
          </w:tcPr>
          <w:p w14:paraId="4FEEE9DA" w14:textId="77777777" w:rsidR="00CF5CB7" w:rsidRPr="00CF5CB7" w:rsidRDefault="00CF5CB7" w:rsidP="00CF5CB7">
            <w:pPr>
              <w:spacing w:beforeLines="0" w:before="0"/>
              <w:jc w:val="left"/>
              <w:rPr>
                <w:rFonts w:ascii="Calibri" w:hAnsi="Calibri" w:cs="Calibri"/>
                <w:color w:val="000000"/>
                <w:sz w:val="18"/>
                <w:szCs w:val="18"/>
                <w:lang w:val="en-US" w:eastAsia="nl-NL"/>
              </w:rPr>
            </w:pPr>
            <w:proofErr w:type="gramStart"/>
            <w:r w:rsidRPr="00CF5CB7">
              <w:rPr>
                <w:rFonts w:ascii="Calibri" w:hAnsi="Calibri" w:cs="Calibri"/>
                <w:color w:val="000000"/>
                <w:sz w:val="18"/>
                <w:szCs w:val="18"/>
                <w:lang w:val="en-US" w:eastAsia="nl-NL"/>
              </w:rPr>
              <w:t>deleted</w:t>
            </w:r>
            <w:proofErr w:type="gramEnd"/>
            <w:r w:rsidRPr="00CF5CB7">
              <w:rPr>
                <w:rFonts w:ascii="Calibri" w:hAnsi="Calibri" w:cs="Calibri"/>
                <w:color w:val="000000"/>
                <w:sz w:val="18"/>
                <w:szCs w:val="18"/>
                <w:lang w:val="en-US" w:eastAsia="nl-NL"/>
              </w:rPr>
              <w:t>. Should be withdrawn after approval C63</w:t>
            </w:r>
          </w:p>
        </w:tc>
      </w:tr>
      <w:tr w:rsidR="00CF5CB7" w:rsidRPr="00CF5CB7" w14:paraId="56225FD6" w14:textId="77777777" w:rsidTr="00CF5CB7">
        <w:trPr>
          <w:trHeight w:val="31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3998D9CD"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37E86AC2"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6A5473C8"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O-118</w:t>
            </w:r>
          </w:p>
        </w:tc>
        <w:tc>
          <w:tcPr>
            <w:tcW w:w="1580" w:type="dxa"/>
            <w:tcBorders>
              <w:top w:val="double" w:sz="6" w:space="0" w:color="auto"/>
              <w:left w:val="nil"/>
              <w:bottom w:val="nil"/>
              <w:right w:val="single" w:sz="4" w:space="0" w:color="auto"/>
            </w:tcBorders>
            <w:shd w:val="clear" w:color="auto" w:fill="auto"/>
            <w:vAlign w:val="center"/>
            <w:hideMark/>
          </w:tcPr>
          <w:p w14:paraId="44EAC1A8"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Normative</w:t>
            </w:r>
          </w:p>
        </w:tc>
        <w:tc>
          <w:tcPr>
            <w:tcW w:w="4100" w:type="dxa"/>
            <w:tcBorders>
              <w:top w:val="nil"/>
              <w:left w:val="nil"/>
              <w:bottom w:val="single" w:sz="4" w:space="0" w:color="auto"/>
              <w:right w:val="single" w:sz="4" w:space="0" w:color="auto"/>
            </w:tcBorders>
            <w:shd w:val="clear" w:color="auto" w:fill="auto"/>
            <w:vAlign w:val="center"/>
            <w:hideMark/>
          </w:tcPr>
          <w:p w14:paraId="7D14297D"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The Recording of Aids to Navigation Positions</w:t>
            </w:r>
          </w:p>
        </w:tc>
        <w:tc>
          <w:tcPr>
            <w:tcW w:w="3500" w:type="dxa"/>
            <w:tcBorders>
              <w:top w:val="nil"/>
              <w:left w:val="nil"/>
              <w:bottom w:val="single" w:sz="4" w:space="0" w:color="auto"/>
              <w:right w:val="single" w:sz="8" w:space="0" w:color="auto"/>
            </w:tcBorders>
            <w:shd w:val="clear" w:color="auto" w:fill="auto"/>
            <w:vAlign w:val="center"/>
            <w:hideMark/>
          </w:tcPr>
          <w:p w14:paraId="098889FD"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222AAC83" w14:textId="77777777" w:rsidTr="00CF5CB7">
        <w:trPr>
          <w:trHeight w:val="31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7FC38608"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0AF9D353"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2D2CD8B7"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1580" w:type="dxa"/>
            <w:tcBorders>
              <w:top w:val="double" w:sz="6" w:space="0" w:color="auto"/>
              <w:left w:val="nil"/>
              <w:bottom w:val="single" w:sz="4" w:space="0" w:color="auto"/>
              <w:right w:val="single" w:sz="4" w:space="0" w:color="auto"/>
            </w:tcBorders>
            <w:shd w:val="clear" w:color="auto" w:fill="auto"/>
            <w:vAlign w:val="center"/>
            <w:hideMark/>
          </w:tcPr>
          <w:p w14:paraId="2C82BBD9" w14:textId="77777777" w:rsidR="00CF5CB7" w:rsidRPr="00CF5CB7" w:rsidRDefault="00CF5CB7" w:rsidP="00CF5CB7">
            <w:pPr>
              <w:spacing w:beforeLines="0" w:before="0"/>
              <w:jc w:val="left"/>
              <w:rPr>
                <w:rFonts w:ascii="Calibri" w:hAnsi="Calibri" w:cs="Calibri"/>
                <w:b/>
                <w:bCs/>
                <w:color w:val="0000FF"/>
                <w:sz w:val="18"/>
                <w:szCs w:val="18"/>
                <w:lang w:val="en-US" w:eastAsia="nl-NL"/>
              </w:rPr>
            </w:pPr>
            <w:r w:rsidRPr="00CF5CB7">
              <w:rPr>
                <w:rFonts w:ascii="Calibri" w:hAnsi="Calibri" w:cs="Calibri"/>
                <w:b/>
                <w:bCs/>
                <w:color w:val="0000FF"/>
                <w:sz w:val="18"/>
                <w:szCs w:val="18"/>
                <w:lang w:val="en-US" w:eastAsia="nl-NL"/>
              </w:rPr>
              <w:t> </w:t>
            </w:r>
          </w:p>
        </w:tc>
        <w:tc>
          <w:tcPr>
            <w:tcW w:w="4100" w:type="dxa"/>
            <w:tcBorders>
              <w:top w:val="nil"/>
              <w:left w:val="nil"/>
              <w:bottom w:val="single" w:sz="4" w:space="0" w:color="auto"/>
              <w:right w:val="single" w:sz="4" w:space="0" w:color="auto"/>
            </w:tcBorders>
            <w:shd w:val="clear" w:color="auto" w:fill="auto"/>
            <w:vAlign w:val="center"/>
            <w:hideMark/>
          </w:tcPr>
          <w:p w14:paraId="2E6D45BB"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3500" w:type="dxa"/>
            <w:tcBorders>
              <w:top w:val="nil"/>
              <w:left w:val="nil"/>
              <w:bottom w:val="single" w:sz="4" w:space="0" w:color="auto"/>
              <w:right w:val="single" w:sz="8" w:space="0" w:color="auto"/>
            </w:tcBorders>
            <w:shd w:val="clear" w:color="auto" w:fill="auto"/>
            <w:vAlign w:val="center"/>
            <w:hideMark/>
          </w:tcPr>
          <w:p w14:paraId="3118DEDE"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4A027702" w14:textId="77777777" w:rsidTr="00CF5CB7">
        <w:trPr>
          <w:trHeight w:val="510"/>
        </w:trPr>
        <w:tc>
          <w:tcPr>
            <w:tcW w:w="232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A28EA77"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single" w:sz="4" w:space="0" w:color="auto"/>
              <w:left w:val="nil"/>
              <w:bottom w:val="single" w:sz="4" w:space="0" w:color="auto"/>
              <w:right w:val="single" w:sz="4" w:space="0" w:color="auto"/>
            </w:tcBorders>
            <w:shd w:val="clear" w:color="000000" w:fill="FFCC66"/>
            <w:vAlign w:val="center"/>
            <w:hideMark/>
          </w:tcPr>
          <w:p w14:paraId="6EB7BF01"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Offshore signals, Bridge signals, Traffic signals</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1A277929"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E-111</w:t>
            </w:r>
          </w:p>
        </w:tc>
        <w:tc>
          <w:tcPr>
            <w:tcW w:w="1580" w:type="dxa"/>
            <w:tcBorders>
              <w:top w:val="single" w:sz="4" w:space="0" w:color="auto"/>
              <w:left w:val="nil"/>
              <w:bottom w:val="nil"/>
              <w:right w:val="single" w:sz="4" w:space="0" w:color="auto"/>
            </w:tcBorders>
            <w:shd w:val="clear" w:color="auto" w:fill="auto"/>
            <w:vAlign w:val="center"/>
            <w:hideMark/>
          </w:tcPr>
          <w:p w14:paraId="775FCDAB"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Normative</w:t>
            </w:r>
          </w:p>
        </w:tc>
        <w:tc>
          <w:tcPr>
            <w:tcW w:w="4100" w:type="dxa"/>
            <w:tcBorders>
              <w:top w:val="single" w:sz="4" w:space="0" w:color="auto"/>
              <w:left w:val="nil"/>
              <w:bottom w:val="single" w:sz="4" w:space="0" w:color="auto"/>
              <w:right w:val="single" w:sz="4" w:space="0" w:color="auto"/>
            </w:tcBorders>
            <w:shd w:val="clear" w:color="auto" w:fill="auto"/>
            <w:vAlign w:val="center"/>
            <w:hideMark/>
          </w:tcPr>
          <w:p w14:paraId="316206AB"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Port Traffic Signals</w:t>
            </w:r>
          </w:p>
        </w:tc>
        <w:tc>
          <w:tcPr>
            <w:tcW w:w="3500" w:type="dxa"/>
            <w:tcBorders>
              <w:top w:val="single" w:sz="4" w:space="0" w:color="auto"/>
              <w:left w:val="nil"/>
              <w:bottom w:val="single" w:sz="4" w:space="0" w:color="auto"/>
              <w:right w:val="single" w:sz="8" w:space="0" w:color="auto"/>
            </w:tcBorders>
            <w:shd w:val="clear" w:color="auto" w:fill="auto"/>
            <w:vAlign w:val="center"/>
            <w:hideMark/>
          </w:tcPr>
          <w:p w14:paraId="18A6972E"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r>
      <w:tr w:rsidR="00CF5CB7" w:rsidRPr="00CF5CB7" w14:paraId="69CEE36B" w14:textId="77777777" w:rsidTr="00CF5CB7">
        <w:trPr>
          <w:trHeight w:val="510"/>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5B9C6383"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lastRenderedPageBreak/>
              <w:t> </w:t>
            </w:r>
          </w:p>
        </w:tc>
        <w:tc>
          <w:tcPr>
            <w:tcW w:w="2780" w:type="dxa"/>
            <w:tcBorders>
              <w:top w:val="nil"/>
              <w:left w:val="nil"/>
              <w:bottom w:val="single" w:sz="4" w:space="0" w:color="auto"/>
              <w:right w:val="single" w:sz="4" w:space="0" w:color="auto"/>
            </w:tcBorders>
            <w:shd w:val="clear" w:color="auto" w:fill="auto"/>
            <w:vAlign w:val="center"/>
            <w:hideMark/>
          </w:tcPr>
          <w:p w14:paraId="19A285FD"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0AFAF5E2"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O-113</w:t>
            </w:r>
          </w:p>
        </w:tc>
        <w:tc>
          <w:tcPr>
            <w:tcW w:w="1580" w:type="dxa"/>
            <w:tcBorders>
              <w:top w:val="double" w:sz="6" w:space="0" w:color="auto"/>
              <w:left w:val="nil"/>
              <w:bottom w:val="nil"/>
              <w:right w:val="single" w:sz="4" w:space="0" w:color="auto"/>
            </w:tcBorders>
            <w:shd w:val="clear" w:color="auto" w:fill="auto"/>
            <w:vAlign w:val="center"/>
            <w:hideMark/>
          </w:tcPr>
          <w:p w14:paraId="58B790B4"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Normative</w:t>
            </w:r>
          </w:p>
        </w:tc>
        <w:tc>
          <w:tcPr>
            <w:tcW w:w="4100" w:type="dxa"/>
            <w:tcBorders>
              <w:top w:val="nil"/>
              <w:left w:val="nil"/>
              <w:bottom w:val="single" w:sz="4" w:space="0" w:color="auto"/>
              <w:right w:val="single" w:sz="4" w:space="0" w:color="auto"/>
            </w:tcBorders>
            <w:shd w:val="clear" w:color="auto" w:fill="auto"/>
            <w:vAlign w:val="center"/>
            <w:hideMark/>
          </w:tcPr>
          <w:p w14:paraId="15372CAC"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The Marking of Fixed Bridges and Other Structures over Navigable Waters</w:t>
            </w:r>
          </w:p>
        </w:tc>
        <w:tc>
          <w:tcPr>
            <w:tcW w:w="3500" w:type="dxa"/>
            <w:tcBorders>
              <w:top w:val="nil"/>
              <w:left w:val="nil"/>
              <w:bottom w:val="single" w:sz="4" w:space="0" w:color="auto"/>
              <w:right w:val="single" w:sz="8" w:space="0" w:color="auto"/>
            </w:tcBorders>
            <w:shd w:val="clear" w:color="auto" w:fill="auto"/>
            <w:vAlign w:val="center"/>
            <w:hideMark/>
          </w:tcPr>
          <w:p w14:paraId="00B98FD1"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48578146" w14:textId="77777777" w:rsidTr="00CF5CB7">
        <w:trPr>
          <w:trHeight w:val="31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40F77D4D"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718EDAD2"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106DA10E"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O-139</w:t>
            </w:r>
          </w:p>
        </w:tc>
        <w:tc>
          <w:tcPr>
            <w:tcW w:w="1580" w:type="dxa"/>
            <w:tcBorders>
              <w:top w:val="double" w:sz="6" w:space="0" w:color="auto"/>
              <w:left w:val="nil"/>
              <w:bottom w:val="nil"/>
              <w:right w:val="single" w:sz="4" w:space="0" w:color="auto"/>
            </w:tcBorders>
            <w:shd w:val="clear" w:color="auto" w:fill="auto"/>
            <w:vAlign w:val="center"/>
            <w:hideMark/>
          </w:tcPr>
          <w:p w14:paraId="58C845D0"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Normative</w:t>
            </w:r>
          </w:p>
        </w:tc>
        <w:tc>
          <w:tcPr>
            <w:tcW w:w="4100" w:type="dxa"/>
            <w:tcBorders>
              <w:top w:val="nil"/>
              <w:left w:val="nil"/>
              <w:bottom w:val="single" w:sz="4" w:space="0" w:color="auto"/>
              <w:right w:val="single" w:sz="4" w:space="0" w:color="auto"/>
            </w:tcBorders>
            <w:shd w:val="clear" w:color="auto" w:fill="auto"/>
            <w:vAlign w:val="center"/>
            <w:hideMark/>
          </w:tcPr>
          <w:p w14:paraId="162B3174"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The Marking of Man-Made Offshore Structures</w:t>
            </w:r>
          </w:p>
        </w:tc>
        <w:tc>
          <w:tcPr>
            <w:tcW w:w="3500" w:type="dxa"/>
            <w:tcBorders>
              <w:top w:val="nil"/>
              <w:left w:val="nil"/>
              <w:bottom w:val="single" w:sz="4" w:space="0" w:color="auto"/>
              <w:right w:val="single" w:sz="8" w:space="0" w:color="auto"/>
            </w:tcBorders>
            <w:shd w:val="clear" w:color="auto" w:fill="auto"/>
            <w:vAlign w:val="center"/>
            <w:hideMark/>
          </w:tcPr>
          <w:p w14:paraId="1214F068"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5BCF00BE" w14:textId="77777777" w:rsidTr="00CF5CB7">
        <w:trPr>
          <w:trHeight w:val="31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60073CCF"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10B4BE00"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00E9AF97"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1580" w:type="dxa"/>
            <w:tcBorders>
              <w:top w:val="double" w:sz="6" w:space="0" w:color="auto"/>
              <w:left w:val="nil"/>
              <w:bottom w:val="nil"/>
              <w:right w:val="single" w:sz="4" w:space="0" w:color="auto"/>
            </w:tcBorders>
            <w:shd w:val="clear" w:color="auto" w:fill="auto"/>
            <w:vAlign w:val="center"/>
            <w:hideMark/>
          </w:tcPr>
          <w:p w14:paraId="2001E011" w14:textId="77777777" w:rsidR="00CF5CB7" w:rsidRPr="00CF5CB7" w:rsidRDefault="00CF5CB7" w:rsidP="00CF5CB7">
            <w:pPr>
              <w:spacing w:beforeLines="0" w:before="0"/>
              <w:jc w:val="left"/>
              <w:rPr>
                <w:rFonts w:ascii="Calibri" w:hAnsi="Calibri" w:cs="Calibri"/>
                <w:b/>
                <w:bCs/>
                <w:color w:val="0000FF"/>
                <w:sz w:val="18"/>
                <w:szCs w:val="18"/>
                <w:lang w:val="en-US" w:eastAsia="nl-NL"/>
              </w:rPr>
            </w:pPr>
            <w:r w:rsidRPr="00CF5CB7">
              <w:rPr>
                <w:rFonts w:ascii="Calibri" w:hAnsi="Calibri" w:cs="Calibri"/>
                <w:b/>
                <w:bCs/>
                <w:color w:val="0000FF"/>
                <w:sz w:val="18"/>
                <w:szCs w:val="18"/>
                <w:lang w:val="en-US" w:eastAsia="nl-NL"/>
              </w:rPr>
              <w:t> </w:t>
            </w:r>
          </w:p>
        </w:tc>
        <w:tc>
          <w:tcPr>
            <w:tcW w:w="4100" w:type="dxa"/>
            <w:tcBorders>
              <w:top w:val="nil"/>
              <w:left w:val="nil"/>
              <w:bottom w:val="single" w:sz="4" w:space="0" w:color="auto"/>
              <w:right w:val="single" w:sz="4" w:space="0" w:color="auto"/>
            </w:tcBorders>
            <w:shd w:val="clear" w:color="auto" w:fill="auto"/>
            <w:vAlign w:val="center"/>
            <w:hideMark/>
          </w:tcPr>
          <w:p w14:paraId="02FDA61A"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3500" w:type="dxa"/>
            <w:tcBorders>
              <w:top w:val="nil"/>
              <w:left w:val="nil"/>
              <w:bottom w:val="single" w:sz="4" w:space="0" w:color="auto"/>
              <w:right w:val="single" w:sz="8" w:space="0" w:color="auto"/>
            </w:tcBorders>
            <w:shd w:val="clear" w:color="auto" w:fill="auto"/>
            <w:vAlign w:val="center"/>
            <w:hideMark/>
          </w:tcPr>
          <w:p w14:paraId="57D9DBB8"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0710126B" w14:textId="77777777" w:rsidTr="00CF5CB7">
        <w:trPr>
          <w:trHeight w:val="31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2F5C587C"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000000" w:fill="FFCC66"/>
            <w:vAlign w:val="center"/>
            <w:hideMark/>
          </w:tcPr>
          <w:p w14:paraId="04BB5043"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AIS, AIS AtoN, Virtual AtoN</w:t>
            </w:r>
          </w:p>
        </w:tc>
        <w:tc>
          <w:tcPr>
            <w:tcW w:w="1080" w:type="dxa"/>
            <w:tcBorders>
              <w:top w:val="nil"/>
              <w:left w:val="nil"/>
              <w:bottom w:val="single" w:sz="4" w:space="0" w:color="auto"/>
              <w:right w:val="single" w:sz="4" w:space="0" w:color="auto"/>
            </w:tcBorders>
            <w:shd w:val="clear" w:color="auto" w:fill="auto"/>
            <w:vAlign w:val="center"/>
            <w:hideMark/>
          </w:tcPr>
          <w:p w14:paraId="2102CB32"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O-143</w:t>
            </w:r>
          </w:p>
        </w:tc>
        <w:tc>
          <w:tcPr>
            <w:tcW w:w="1580" w:type="dxa"/>
            <w:tcBorders>
              <w:top w:val="double" w:sz="6" w:space="0" w:color="auto"/>
              <w:left w:val="nil"/>
              <w:bottom w:val="nil"/>
              <w:right w:val="single" w:sz="4" w:space="0" w:color="auto"/>
            </w:tcBorders>
            <w:shd w:val="clear" w:color="auto" w:fill="auto"/>
            <w:vAlign w:val="center"/>
            <w:hideMark/>
          </w:tcPr>
          <w:p w14:paraId="033A0121"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Normative</w:t>
            </w:r>
          </w:p>
        </w:tc>
        <w:tc>
          <w:tcPr>
            <w:tcW w:w="4100" w:type="dxa"/>
            <w:tcBorders>
              <w:top w:val="nil"/>
              <w:left w:val="nil"/>
              <w:bottom w:val="single" w:sz="4" w:space="0" w:color="auto"/>
              <w:right w:val="single" w:sz="4" w:space="0" w:color="auto"/>
            </w:tcBorders>
            <w:shd w:val="clear" w:color="auto" w:fill="auto"/>
            <w:vAlign w:val="center"/>
            <w:hideMark/>
          </w:tcPr>
          <w:p w14:paraId="6349F8CC"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Provision of Virtual Aids to Navigation</w:t>
            </w:r>
          </w:p>
        </w:tc>
        <w:tc>
          <w:tcPr>
            <w:tcW w:w="3500" w:type="dxa"/>
            <w:tcBorders>
              <w:top w:val="nil"/>
              <w:left w:val="nil"/>
              <w:bottom w:val="single" w:sz="4" w:space="0" w:color="auto"/>
              <w:right w:val="single" w:sz="8" w:space="0" w:color="auto"/>
            </w:tcBorders>
            <w:shd w:val="clear" w:color="auto" w:fill="auto"/>
            <w:vAlign w:val="center"/>
            <w:hideMark/>
          </w:tcPr>
          <w:p w14:paraId="27DA9197"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6E65F0BC" w14:textId="77777777" w:rsidTr="00CF5CB7">
        <w:trPr>
          <w:trHeight w:val="31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0E9F4E11"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1082A8B0"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7F8E187D"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1580" w:type="dxa"/>
            <w:tcBorders>
              <w:top w:val="double" w:sz="6" w:space="0" w:color="auto"/>
              <w:left w:val="nil"/>
              <w:bottom w:val="nil"/>
              <w:right w:val="single" w:sz="4" w:space="0" w:color="auto"/>
            </w:tcBorders>
            <w:shd w:val="clear" w:color="auto" w:fill="auto"/>
            <w:vAlign w:val="center"/>
            <w:hideMark/>
          </w:tcPr>
          <w:p w14:paraId="094E683A" w14:textId="77777777" w:rsidR="00CF5CB7" w:rsidRPr="00CF5CB7" w:rsidRDefault="00CF5CB7" w:rsidP="00CF5CB7">
            <w:pPr>
              <w:spacing w:beforeLines="0" w:before="0"/>
              <w:jc w:val="left"/>
              <w:rPr>
                <w:rFonts w:ascii="Calibri" w:hAnsi="Calibri" w:cs="Calibri"/>
                <w:b/>
                <w:bCs/>
                <w:color w:val="0000FF"/>
                <w:sz w:val="18"/>
                <w:szCs w:val="18"/>
                <w:lang w:val="en-US" w:eastAsia="nl-NL"/>
              </w:rPr>
            </w:pPr>
            <w:r w:rsidRPr="00CF5CB7">
              <w:rPr>
                <w:rFonts w:ascii="Calibri" w:hAnsi="Calibri" w:cs="Calibri"/>
                <w:b/>
                <w:bCs/>
                <w:color w:val="0000FF"/>
                <w:sz w:val="18"/>
                <w:szCs w:val="18"/>
                <w:lang w:val="en-US" w:eastAsia="nl-NL"/>
              </w:rPr>
              <w:t> </w:t>
            </w:r>
          </w:p>
        </w:tc>
        <w:tc>
          <w:tcPr>
            <w:tcW w:w="4100" w:type="dxa"/>
            <w:tcBorders>
              <w:top w:val="nil"/>
              <w:left w:val="nil"/>
              <w:bottom w:val="single" w:sz="4" w:space="0" w:color="auto"/>
              <w:right w:val="single" w:sz="4" w:space="0" w:color="auto"/>
            </w:tcBorders>
            <w:shd w:val="clear" w:color="auto" w:fill="auto"/>
            <w:vAlign w:val="center"/>
            <w:hideMark/>
          </w:tcPr>
          <w:p w14:paraId="20013371"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3500" w:type="dxa"/>
            <w:tcBorders>
              <w:top w:val="nil"/>
              <w:left w:val="nil"/>
              <w:bottom w:val="single" w:sz="4" w:space="0" w:color="auto"/>
              <w:right w:val="single" w:sz="8" w:space="0" w:color="auto"/>
            </w:tcBorders>
            <w:shd w:val="clear" w:color="auto" w:fill="auto"/>
            <w:vAlign w:val="center"/>
            <w:hideMark/>
          </w:tcPr>
          <w:p w14:paraId="691F3CA2"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6325B0C6" w14:textId="77777777" w:rsidTr="00CF5CB7">
        <w:trPr>
          <w:trHeight w:val="690"/>
        </w:trPr>
        <w:tc>
          <w:tcPr>
            <w:tcW w:w="2320" w:type="dxa"/>
            <w:tcBorders>
              <w:top w:val="nil"/>
              <w:left w:val="single" w:sz="8" w:space="0" w:color="auto"/>
              <w:bottom w:val="single" w:sz="4" w:space="0" w:color="auto"/>
              <w:right w:val="single" w:sz="4" w:space="0" w:color="auto"/>
            </w:tcBorders>
            <w:shd w:val="clear" w:color="000000" w:fill="99FF66"/>
            <w:vAlign w:val="center"/>
            <w:hideMark/>
          </w:tcPr>
          <w:p w14:paraId="57D14CFD"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AtoN Design and Delivery</w:t>
            </w:r>
          </w:p>
        </w:tc>
        <w:tc>
          <w:tcPr>
            <w:tcW w:w="2780" w:type="dxa"/>
            <w:tcBorders>
              <w:top w:val="nil"/>
              <w:left w:val="nil"/>
              <w:bottom w:val="single" w:sz="4" w:space="0" w:color="auto"/>
              <w:right w:val="single" w:sz="4" w:space="0" w:color="auto"/>
            </w:tcBorders>
            <w:shd w:val="clear" w:color="000000" w:fill="FFCC66"/>
            <w:vAlign w:val="center"/>
            <w:hideMark/>
          </w:tcPr>
          <w:p w14:paraId="138366F2"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Visual AtoN</w:t>
            </w:r>
          </w:p>
        </w:tc>
        <w:tc>
          <w:tcPr>
            <w:tcW w:w="1080" w:type="dxa"/>
            <w:tcBorders>
              <w:top w:val="nil"/>
              <w:left w:val="nil"/>
              <w:bottom w:val="single" w:sz="4" w:space="0" w:color="auto"/>
              <w:right w:val="single" w:sz="4" w:space="0" w:color="auto"/>
            </w:tcBorders>
            <w:shd w:val="clear" w:color="auto" w:fill="auto"/>
            <w:vAlign w:val="center"/>
            <w:hideMark/>
          </w:tcPr>
          <w:p w14:paraId="33110E02"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E-106</w:t>
            </w:r>
          </w:p>
        </w:tc>
        <w:tc>
          <w:tcPr>
            <w:tcW w:w="1580" w:type="dxa"/>
            <w:tcBorders>
              <w:top w:val="double" w:sz="6" w:space="0" w:color="auto"/>
              <w:left w:val="nil"/>
              <w:bottom w:val="single" w:sz="4" w:space="0" w:color="auto"/>
              <w:right w:val="single" w:sz="4" w:space="0" w:color="auto"/>
            </w:tcBorders>
            <w:shd w:val="clear" w:color="auto" w:fill="auto"/>
            <w:vAlign w:val="center"/>
            <w:hideMark/>
          </w:tcPr>
          <w:p w14:paraId="30533021"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Informative</w:t>
            </w:r>
          </w:p>
        </w:tc>
        <w:tc>
          <w:tcPr>
            <w:tcW w:w="4100" w:type="dxa"/>
            <w:tcBorders>
              <w:top w:val="nil"/>
              <w:left w:val="nil"/>
              <w:bottom w:val="single" w:sz="4" w:space="0" w:color="auto"/>
              <w:right w:val="single" w:sz="4" w:space="0" w:color="auto"/>
            </w:tcBorders>
            <w:shd w:val="clear" w:color="auto" w:fill="auto"/>
            <w:vAlign w:val="center"/>
            <w:hideMark/>
          </w:tcPr>
          <w:p w14:paraId="026A2DD2"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xml:space="preserve">The Use of </w:t>
            </w:r>
            <w:proofErr w:type="spellStart"/>
            <w:r w:rsidRPr="00CF5CB7">
              <w:rPr>
                <w:rFonts w:ascii="Calibri" w:hAnsi="Calibri" w:cs="Calibri"/>
                <w:color w:val="000000"/>
                <w:sz w:val="18"/>
                <w:szCs w:val="18"/>
                <w:lang w:val="en-US" w:eastAsia="nl-NL"/>
              </w:rPr>
              <w:t>Retroreflecting</w:t>
            </w:r>
            <w:proofErr w:type="spellEnd"/>
            <w:r w:rsidRPr="00CF5CB7">
              <w:rPr>
                <w:rFonts w:ascii="Calibri" w:hAnsi="Calibri" w:cs="Calibri"/>
                <w:color w:val="000000"/>
                <w:sz w:val="18"/>
                <w:szCs w:val="18"/>
                <w:lang w:val="en-US" w:eastAsia="nl-NL"/>
              </w:rPr>
              <w:t xml:space="preserve"> Material On Aids To Navigation Marks Within The IALA Maritime Buoyage System</w:t>
            </w:r>
          </w:p>
        </w:tc>
        <w:tc>
          <w:tcPr>
            <w:tcW w:w="3500" w:type="dxa"/>
            <w:tcBorders>
              <w:top w:val="nil"/>
              <w:left w:val="nil"/>
              <w:bottom w:val="single" w:sz="4" w:space="0" w:color="auto"/>
              <w:right w:val="single" w:sz="8" w:space="0" w:color="auto"/>
            </w:tcBorders>
            <w:shd w:val="clear" w:color="auto" w:fill="auto"/>
            <w:vAlign w:val="center"/>
            <w:hideMark/>
          </w:tcPr>
          <w:p w14:paraId="3E6C7DDF"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6B39E799" w14:textId="77777777" w:rsidTr="00CF5CB7">
        <w:trPr>
          <w:trHeight w:val="49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37FB87D4"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47969912"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777B2532"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E-108</w:t>
            </w:r>
          </w:p>
        </w:tc>
        <w:tc>
          <w:tcPr>
            <w:tcW w:w="1580" w:type="dxa"/>
            <w:tcBorders>
              <w:top w:val="nil"/>
              <w:left w:val="nil"/>
              <w:bottom w:val="double" w:sz="6" w:space="0" w:color="auto"/>
              <w:right w:val="single" w:sz="4" w:space="0" w:color="auto"/>
            </w:tcBorders>
            <w:shd w:val="clear" w:color="auto" w:fill="auto"/>
            <w:vAlign w:val="center"/>
            <w:hideMark/>
          </w:tcPr>
          <w:p w14:paraId="4A4EF150"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Normative</w:t>
            </w:r>
          </w:p>
        </w:tc>
        <w:tc>
          <w:tcPr>
            <w:tcW w:w="4100" w:type="dxa"/>
            <w:tcBorders>
              <w:top w:val="nil"/>
              <w:left w:val="nil"/>
              <w:bottom w:val="single" w:sz="4" w:space="0" w:color="auto"/>
              <w:right w:val="single" w:sz="4" w:space="0" w:color="auto"/>
            </w:tcBorders>
            <w:shd w:val="clear" w:color="auto" w:fill="auto"/>
            <w:vAlign w:val="center"/>
            <w:hideMark/>
          </w:tcPr>
          <w:p w14:paraId="518C7788"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xml:space="preserve">The Surface </w:t>
            </w:r>
            <w:proofErr w:type="spellStart"/>
            <w:r w:rsidRPr="00CF5CB7">
              <w:rPr>
                <w:rFonts w:ascii="Calibri" w:hAnsi="Calibri" w:cs="Calibri"/>
                <w:color w:val="000000"/>
                <w:sz w:val="18"/>
                <w:szCs w:val="18"/>
                <w:lang w:val="en-US" w:eastAsia="nl-NL"/>
              </w:rPr>
              <w:t>Colours</w:t>
            </w:r>
            <w:proofErr w:type="spellEnd"/>
            <w:r w:rsidRPr="00CF5CB7">
              <w:rPr>
                <w:rFonts w:ascii="Calibri" w:hAnsi="Calibri" w:cs="Calibri"/>
                <w:color w:val="000000"/>
                <w:sz w:val="18"/>
                <w:szCs w:val="18"/>
                <w:lang w:val="en-US" w:eastAsia="nl-NL"/>
              </w:rPr>
              <w:t xml:space="preserve"> used as Visual Signal on Aids to Navigation</w:t>
            </w:r>
          </w:p>
        </w:tc>
        <w:tc>
          <w:tcPr>
            <w:tcW w:w="3500" w:type="dxa"/>
            <w:tcBorders>
              <w:top w:val="nil"/>
              <w:left w:val="nil"/>
              <w:bottom w:val="single" w:sz="4" w:space="0" w:color="auto"/>
              <w:right w:val="single" w:sz="8" w:space="0" w:color="auto"/>
            </w:tcBorders>
            <w:shd w:val="clear" w:color="auto" w:fill="auto"/>
            <w:vAlign w:val="center"/>
            <w:hideMark/>
          </w:tcPr>
          <w:p w14:paraId="14D284B6"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45E925D8" w14:textId="77777777" w:rsidTr="00CF5CB7">
        <w:trPr>
          <w:trHeight w:val="450"/>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2776BC3D"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11203A1E"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1C624F17"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E-110</w:t>
            </w:r>
          </w:p>
        </w:tc>
        <w:tc>
          <w:tcPr>
            <w:tcW w:w="1580" w:type="dxa"/>
            <w:tcBorders>
              <w:top w:val="nil"/>
              <w:left w:val="nil"/>
              <w:bottom w:val="nil"/>
              <w:right w:val="single" w:sz="4" w:space="0" w:color="auto"/>
            </w:tcBorders>
            <w:shd w:val="clear" w:color="auto" w:fill="auto"/>
            <w:vAlign w:val="center"/>
            <w:hideMark/>
          </w:tcPr>
          <w:p w14:paraId="0280F60F"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Normative</w:t>
            </w:r>
          </w:p>
        </w:tc>
        <w:tc>
          <w:tcPr>
            <w:tcW w:w="4100" w:type="dxa"/>
            <w:tcBorders>
              <w:top w:val="nil"/>
              <w:left w:val="nil"/>
              <w:bottom w:val="single" w:sz="4" w:space="0" w:color="auto"/>
              <w:right w:val="single" w:sz="4" w:space="0" w:color="auto"/>
            </w:tcBorders>
            <w:shd w:val="clear" w:color="auto" w:fill="auto"/>
            <w:vAlign w:val="center"/>
            <w:hideMark/>
          </w:tcPr>
          <w:p w14:paraId="286C429E"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The Rhythmic Characters of Lights on Aids to Navigation</w:t>
            </w:r>
          </w:p>
        </w:tc>
        <w:tc>
          <w:tcPr>
            <w:tcW w:w="3500" w:type="dxa"/>
            <w:tcBorders>
              <w:top w:val="nil"/>
              <w:left w:val="nil"/>
              <w:bottom w:val="single" w:sz="4" w:space="0" w:color="auto"/>
              <w:right w:val="single" w:sz="8" w:space="0" w:color="auto"/>
            </w:tcBorders>
            <w:shd w:val="clear" w:color="auto" w:fill="auto"/>
            <w:vAlign w:val="center"/>
            <w:hideMark/>
          </w:tcPr>
          <w:p w14:paraId="5C445E79"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5D12CAE1" w14:textId="77777777" w:rsidTr="00CF5CB7">
        <w:trPr>
          <w:trHeight w:val="49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1C5D99CD"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4DE20824"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735F2F88"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E-112</w:t>
            </w:r>
          </w:p>
        </w:tc>
        <w:tc>
          <w:tcPr>
            <w:tcW w:w="1580" w:type="dxa"/>
            <w:tcBorders>
              <w:top w:val="double" w:sz="6" w:space="0" w:color="auto"/>
              <w:left w:val="nil"/>
              <w:bottom w:val="single" w:sz="4" w:space="0" w:color="auto"/>
              <w:right w:val="single" w:sz="4" w:space="0" w:color="auto"/>
            </w:tcBorders>
            <w:shd w:val="clear" w:color="000000" w:fill="FFFF00"/>
            <w:vAlign w:val="center"/>
            <w:hideMark/>
          </w:tcPr>
          <w:p w14:paraId="25AF682C"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Normative</w:t>
            </w:r>
          </w:p>
        </w:tc>
        <w:tc>
          <w:tcPr>
            <w:tcW w:w="4100" w:type="dxa"/>
            <w:tcBorders>
              <w:top w:val="nil"/>
              <w:left w:val="nil"/>
              <w:bottom w:val="single" w:sz="4" w:space="0" w:color="auto"/>
              <w:right w:val="single" w:sz="4" w:space="0" w:color="auto"/>
            </w:tcBorders>
            <w:shd w:val="clear" w:color="auto" w:fill="auto"/>
            <w:vAlign w:val="center"/>
            <w:hideMark/>
          </w:tcPr>
          <w:p w14:paraId="553C2BE3"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xml:space="preserve">Leading Lights (*including Leading Line Design Program </w:t>
            </w:r>
            <w:proofErr w:type="spellStart"/>
            <w:r w:rsidRPr="00CF5CB7">
              <w:rPr>
                <w:rFonts w:ascii="Calibri" w:hAnsi="Calibri" w:cs="Calibri"/>
                <w:color w:val="000000"/>
                <w:sz w:val="18"/>
                <w:szCs w:val="18"/>
                <w:lang w:val="en-US" w:eastAsia="nl-NL"/>
              </w:rPr>
              <w:t>ver</w:t>
            </w:r>
            <w:proofErr w:type="spellEnd"/>
            <w:r w:rsidRPr="00CF5CB7">
              <w:rPr>
                <w:rFonts w:ascii="Calibri" w:hAnsi="Calibri" w:cs="Calibri"/>
                <w:color w:val="000000"/>
                <w:sz w:val="18"/>
                <w:szCs w:val="18"/>
                <w:lang w:val="en-US" w:eastAsia="nl-NL"/>
              </w:rPr>
              <w:t xml:space="preserve"> 2.02)</w:t>
            </w:r>
          </w:p>
        </w:tc>
        <w:tc>
          <w:tcPr>
            <w:tcW w:w="3500" w:type="dxa"/>
            <w:tcBorders>
              <w:top w:val="nil"/>
              <w:left w:val="nil"/>
              <w:bottom w:val="single" w:sz="4" w:space="0" w:color="auto"/>
              <w:right w:val="single" w:sz="8" w:space="0" w:color="auto"/>
            </w:tcBorders>
            <w:shd w:val="clear" w:color="auto" w:fill="auto"/>
            <w:vAlign w:val="center"/>
            <w:hideMark/>
          </w:tcPr>
          <w:p w14:paraId="006C7D62"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1B9844F7" w14:textId="77777777" w:rsidTr="00CF5CB7">
        <w:trPr>
          <w:trHeight w:val="300"/>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34FDEF02"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0CC6F9CB"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4869A0F6" w14:textId="77777777" w:rsidR="00CF5CB7" w:rsidRPr="00CF5CB7" w:rsidRDefault="00CF5CB7" w:rsidP="00CF5CB7">
            <w:pPr>
              <w:spacing w:beforeLines="0" w:before="0"/>
              <w:jc w:val="left"/>
              <w:rPr>
                <w:rFonts w:ascii="Calibri" w:hAnsi="Calibri" w:cs="Calibri"/>
                <w:color w:val="FF0000"/>
                <w:sz w:val="18"/>
                <w:szCs w:val="18"/>
                <w:lang w:val="nl-NL" w:eastAsia="nl-NL"/>
              </w:rPr>
            </w:pPr>
            <w:r w:rsidRPr="00CF5CB7">
              <w:rPr>
                <w:rFonts w:ascii="Calibri" w:hAnsi="Calibri" w:cs="Calibri"/>
                <w:color w:val="FF0000"/>
                <w:sz w:val="18"/>
                <w:szCs w:val="18"/>
                <w:lang w:val="nl-NL" w:eastAsia="nl-NL"/>
              </w:rPr>
              <w:t>E-200-1</w:t>
            </w:r>
          </w:p>
        </w:tc>
        <w:tc>
          <w:tcPr>
            <w:tcW w:w="1580" w:type="dxa"/>
            <w:tcBorders>
              <w:top w:val="nil"/>
              <w:left w:val="nil"/>
              <w:bottom w:val="double" w:sz="6" w:space="0" w:color="auto"/>
              <w:right w:val="single" w:sz="4" w:space="0" w:color="auto"/>
            </w:tcBorders>
            <w:shd w:val="clear" w:color="000000" w:fill="FFFF00"/>
            <w:vAlign w:val="center"/>
            <w:hideMark/>
          </w:tcPr>
          <w:p w14:paraId="1750CA65" w14:textId="77777777" w:rsidR="00CF5CB7" w:rsidRPr="00CF5CB7" w:rsidRDefault="00CF5CB7" w:rsidP="00CF5CB7">
            <w:pPr>
              <w:spacing w:beforeLines="0" w:before="0"/>
              <w:jc w:val="left"/>
              <w:rPr>
                <w:rFonts w:ascii="Calibri" w:hAnsi="Calibri" w:cs="Calibri"/>
                <w:b/>
                <w:bCs/>
                <w:color w:val="FF0000"/>
                <w:sz w:val="18"/>
                <w:szCs w:val="18"/>
                <w:lang w:val="nl-NL" w:eastAsia="nl-NL"/>
              </w:rPr>
            </w:pPr>
            <w:r w:rsidRPr="00CF5CB7">
              <w:rPr>
                <w:rFonts w:ascii="Calibri" w:hAnsi="Calibri" w:cs="Calibri"/>
                <w:b/>
                <w:bCs/>
                <w:color w:val="FF0000"/>
                <w:sz w:val="18"/>
                <w:szCs w:val="18"/>
                <w:lang w:val="nl-NL" w:eastAsia="nl-NL"/>
              </w:rPr>
              <w:t>Normative</w:t>
            </w:r>
          </w:p>
        </w:tc>
        <w:tc>
          <w:tcPr>
            <w:tcW w:w="4100" w:type="dxa"/>
            <w:tcBorders>
              <w:top w:val="nil"/>
              <w:left w:val="nil"/>
              <w:bottom w:val="single" w:sz="4" w:space="0" w:color="auto"/>
              <w:right w:val="single" w:sz="4" w:space="0" w:color="auto"/>
            </w:tcBorders>
            <w:shd w:val="clear" w:color="auto" w:fill="auto"/>
            <w:vAlign w:val="center"/>
            <w:hideMark/>
          </w:tcPr>
          <w:p w14:paraId="1171540B" w14:textId="77777777" w:rsidR="00CF5CB7" w:rsidRPr="00CF5CB7" w:rsidRDefault="00CF5CB7" w:rsidP="00CF5CB7">
            <w:pPr>
              <w:spacing w:beforeLines="0" w:before="0"/>
              <w:jc w:val="left"/>
              <w:rPr>
                <w:rFonts w:ascii="Calibri" w:hAnsi="Calibri" w:cs="Calibri"/>
                <w:color w:val="FF0000"/>
                <w:sz w:val="18"/>
                <w:szCs w:val="18"/>
                <w:lang w:val="en-US" w:eastAsia="nl-NL"/>
              </w:rPr>
            </w:pPr>
            <w:r w:rsidRPr="00CF5CB7">
              <w:rPr>
                <w:rFonts w:ascii="Calibri" w:hAnsi="Calibri" w:cs="Calibri"/>
                <w:color w:val="FF0000"/>
                <w:sz w:val="18"/>
                <w:szCs w:val="18"/>
                <w:lang w:val="en-US" w:eastAsia="nl-NL"/>
              </w:rPr>
              <w:t xml:space="preserve">Marine Signal Lights Part 1 - </w:t>
            </w:r>
            <w:proofErr w:type="spellStart"/>
            <w:r w:rsidRPr="00CF5CB7">
              <w:rPr>
                <w:rFonts w:ascii="Calibri" w:hAnsi="Calibri" w:cs="Calibri"/>
                <w:color w:val="FF0000"/>
                <w:sz w:val="18"/>
                <w:szCs w:val="18"/>
                <w:lang w:val="en-US" w:eastAsia="nl-NL"/>
              </w:rPr>
              <w:t>Colours</w:t>
            </w:r>
            <w:proofErr w:type="spellEnd"/>
          </w:p>
        </w:tc>
        <w:tc>
          <w:tcPr>
            <w:tcW w:w="3500" w:type="dxa"/>
            <w:tcBorders>
              <w:top w:val="nil"/>
              <w:left w:val="nil"/>
              <w:bottom w:val="single" w:sz="4" w:space="0" w:color="auto"/>
              <w:right w:val="single" w:sz="8" w:space="0" w:color="auto"/>
            </w:tcBorders>
            <w:shd w:val="clear" w:color="auto" w:fill="auto"/>
            <w:vAlign w:val="center"/>
            <w:hideMark/>
          </w:tcPr>
          <w:p w14:paraId="43B1EB2F"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should be guideline</w:t>
            </w:r>
          </w:p>
        </w:tc>
      </w:tr>
      <w:tr w:rsidR="00CF5CB7" w:rsidRPr="00CF5CB7" w14:paraId="1284D46B" w14:textId="77777777" w:rsidTr="00CF5CB7">
        <w:trPr>
          <w:trHeight w:val="31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3B9A77DF"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2FF56C12"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753FC202"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O-104</w:t>
            </w:r>
          </w:p>
        </w:tc>
        <w:tc>
          <w:tcPr>
            <w:tcW w:w="1580" w:type="dxa"/>
            <w:tcBorders>
              <w:top w:val="nil"/>
              <w:left w:val="nil"/>
              <w:bottom w:val="nil"/>
              <w:right w:val="single" w:sz="4" w:space="0" w:color="auto"/>
            </w:tcBorders>
            <w:shd w:val="clear" w:color="auto" w:fill="auto"/>
            <w:vAlign w:val="center"/>
            <w:hideMark/>
          </w:tcPr>
          <w:p w14:paraId="2A02ADE8"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Normative</w:t>
            </w:r>
          </w:p>
        </w:tc>
        <w:tc>
          <w:tcPr>
            <w:tcW w:w="4100" w:type="dxa"/>
            <w:tcBorders>
              <w:top w:val="nil"/>
              <w:left w:val="nil"/>
              <w:bottom w:val="single" w:sz="4" w:space="0" w:color="auto"/>
              <w:right w:val="single" w:sz="4" w:space="0" w:color="auto"/>
            </w:tcBorders>
            <w:shd w:val="clear" w:color="auto" w:fill="auto"/>
            <w:vAlign w:val="center"/>
            <w:hideMark/>
          </w:tcPr>
          <w:p w14:paraId="43D65567"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Off Station Signals for Major Floating Aids</w:t>
            </w:r>
          </w:p>
        </w:tc>
        <w:tc>
          <w:tcPr>
            <w:tcW w:w="3500" w:type="dxa"/>
            <w:tcBorders>
              <w:top w:val="nil"/>
              <w:left w:val="nil"/>
              <w:bottom w:val="single" w:sz="4" w:space="0" w:color="auto"/>
              <w:right w:val="single" w:sz="8" w:space="0" w:color="auto"/>
            </w:tcBorders>
            <w:shd w:val="clear" w:color="auto" w:fill="auto"/>
            <w:vAlign w:val="center"/>
            <w:hideMark/>
          </w:tcPr>
          <w:p w14:paraId="10972C22"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60DDC226" w14:textId="77777777" w:rsidTr="00CF5CB7">
        <w:trPr>
          <w:trHeight w:val="31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0CD5CBF7"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00FE73F6"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3CB364CE"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1580" w:type="dxa"/>
            <w:tcBorders>
              <w:top w:val="double" w:sz="6" w:space="0" w:color="auto"/>
              <w:left w:val="nil"/>
              <w:bottom w:val="nil"/>
              <w:right w:val="single" w:sz="4" w:space="0" w:color="auto"/>
            </w:tcBorders>
            <w:shd w:val="clear" w:color="auto" w:fill="auto"/>
            <w:vAlign w:val="center"/>
            <w:hideMark/>
          </w:tcPr>
          <w:p w14:paraId="492F14C5" w14:textId="77777777" w:rsidR="00CF5CB7" w:rsidRPr="00CF5CB7" w:rsidRDefault="00CF5CB7" w:rsidP="00CF5CB7">
            <w:pPr>
              <w:spacing w:beforeLines="0" w:before="0"/>
              <w:jc w:val="left"/>
              <w:rPr>
                <w:rFonts w:ascii="Calibri" w:hAnsi="Calibri" w:cs="Calibri"/>
                <w:b/>
                <w:bCs/>
                <w:color w:val="0000FF"/>
                <w:sz w:val="18"/>
                <w:szCs w:val="18"/>
                <w:lang w:val="en-US" w:eastAsia="nl-NL"/>
              </w:rPr>
            </w:pPr>
            <w:r w:rsidRPr="00CF5CB7">
              <w:rPr>
                <w:rFonts w:ascii="Calibri" w:hAnsi="Calibri" w:cs="Calibri"/>
                <w:b/>
                <w:bCs/>
                <w:color w:val="0000FF"/>
                <w:sz w:val="18"/>
                <w:szCs w:val="18"/>
                <w:lang w:val="en-US" w:eastAsia="nl-NL"/>
              </w:rPr>
              <w:t> </w:t>
            </w:r>
          </w:p>
        </w:tc>
        <w:tc>
          <w:tcPr>
            <w:tcW w:w="4100" w:type="dxa"/>
            <w:tcBorders>
              <w:top w:val="nil"/>
              <w:left w:val="nil"/>
              <w:bottom w:val="single" w:sz="4" w:space="0" w:color="auto"/>
              <w:right w:val="single" w:sz="4" w:space="0" w:color="auto"/>
            </w:tcBorders>
            <w:shd w:val="clear" w:color="auto" w:fill="auto"/>
            <w:vAlign w:val="center"/>
            <w:hideMark/>
          </w:tcPr>
          <w:p w14:paraId="2E3C9805"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3500" w:type="dxa"/>
            <w:tcBorders>
              <w:top w:val="nil"/>
              <w:left w:val="nil"/>
              <w:bottom w:val="single" w:sz="4" w:space="0" w:color="auto"/>
              <w:right w:val="single" w:sz="8" w:space="0" w:color="auto"/>
            </w:tcBorders>
            <w:shd w:val="clear" w:color="auto" w:fill="auto"/>
            <w:vAlign w:val="center"/>
            <w:hideMark/>
          </w:tcPr>
          <w:p w14:paraId="65A0B21C"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33B67632" w14:textId="77777777" w:rsidTr="00CF5CB7">
        <w:trPr>
          <w:trHeight w:val="49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366E0DD0"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000000" w:fill="FFCC66"/>
            <w:vAlign w:val="center"/>
            <w:hideMark/>
          </w:tcPr>
          <w:p w14:paraId="3714AE85"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Range and Performance</w:t>
            </w:r>
          </w:p>
        </w:tc>
        <w:tc>
          <w:tcPr>
            <w:tcW w:w="1080" w:type="dxa"/>
            <w:tcBorders>
              <w:top w:val="nil"/>
              <w:left w:val="nil"/>
              <w:bottom w:val="single" w:sz="4" w:space="0" w:color="auto"/>
              <w:right w:val="single" w:sz="4" w:space="0" w:color="auto"/>
            </w:tcBorders>
            <w:shd w:val="clear" w:color="auto" w:fill="auto"/>
            <w:vAlign w:val="center"/>
            <w:hideMark/>
          </w:tcPr>
          <w:p w14:paraId="2F77E282" w14:textId="77777777" w:rsidR="00CF5CB7" w:rsidRPr="00CF5CB7" w:rsidRDefault="00CF5CB7" w:rsidP="00CF5CB7">
            <w:pPr>
              <w:spacing w:beforeLines="0" w:before="0"/>
              <w:jc w:val="left"/>
              <w:rPr>
                <w:rFonts w:ascii="Calibri" w:hAnsi="Calibri" w:cs="Calibri"/>
                <w:color w:val="FF0000"/>
                <w:sz w:val="18"/>
                <w:szCs w:val="18"/>
                <w:lang w:val="nl-NL" w:eastAsia="nl-NL"/>
              </w:rPr>
            </w:pPr>
            <w:r w:rsidRPr="00CF5CB7">
              <w:rPr>
                <w:rFonts w:ascii="Calibri" w:hAnsi="Calibri" w:cs="Calibri"/>
                <w:color w:val="FF0000"/>
                <w:sz w:val="18"/>
                <w:szCs w:val="18"/>
                <w:lang w:val="nl-NL" w:eastAsia="nl-NL"/>
              </w:rPr>
              <w:t>E-200-0</w:t>
            </w:r>
          </w:p>
        </w:tc>
        <w:tc>
          <w:tcPr>
            <w:tcW w:w="1580" w:type="dxa"/>
            <w:tcBorders>
              <w:top w:val="double" w:sz="6" w:space="0" w:color="auto"/>
              <w:left w:val="nil"/>
              <w:bottom w:val="nil"/>
              <w:right w:val="single" w:sz="4" w:space="0" w:color="auto"/>
            </w:tcBorders>
            <w:shd w:val="clear" w:color="auto" w:fill="auto"/>
            <w:vAlign w:val="center"/>
            <w:hideMark/>
          </w:tcPr>
          <w:p w14:paraId="253965ED" w14:textId="77777777" w:rsidR="00CF5CB7" w:rsidRPr="00CF5CB7" w:rsidRDefault="00CF5CB7" w:rsidP="00CF5CB7">
            <w:pPr>
              <w:spacing w:beforeLines="0" w:before="0"/>
              <w:jc w:val="left"/>
              <w:rPr>
                <w:rFonts w:ascii="Calibri" w:hAnsi="Calibri" w:cs="Calibri"/>
                <w:b/>
                <w:bCs/>
                <w:color w:val="FF0000"/>
                <w:sz w:val="18"/>
                <w:szCs w:val="18"/>
                <w:lang w:val="nl-NL" w:eastAsia="nl-NL"/>
              </w:rPr>
            </w:pPr>
            <w:r w:rsidRPr="00CF5CB7">
              <w:rPr>
                <w:rFonts w:ascii="Calibri" w:hAnsi="Calibri" w:cs="Calibri"/>
                <w:b/>
                <w:bCs/>
                <w:color w:val="FF0000"/>
                <w:sz w:val="18"/>
                <w:szCs w:val="18"/>
                <w:lang w:val="nl-NL" w:eastAsia="nl-NL"/>
              </w:rPr>
              <w:t>Informative</w:t>
            </w:r>
          </w:p>
        </w:tc>
        <w:tc>
          <w:tcPr>
            <w:tcW w:w="4100" w:type="dxa"/>
            <w:tcBorders>
              <w:top w:val="nil"/>
              <w:left w:val="nil"/>
              <w:bottom w:val="single" w:sz="4" w:space="0" w:color="auto"/>
              <w:right w:val="single" w:sz="4" w:space="0" w:color="auto"/>
            </w:tcBorders>
            <w:shd w:val="clear" w:color="auto" w:fill="auto"/>
            <w:vAlign w:val="center"/>
            <w:hideMark/>
          </w:tcPr>
          <w:p w14:paraId="260800A1" w14:textId="77777777" w:rsidR="00CF5CB7" w:rsidRPr="00CF5CB7" w:rsidRDefault="00CF5CB7" w:rsidP="00CF5CB7">
            <w:pPr>
              <w:spacing w:beforeLines="0" w:before="0"/>
              <w:jc w:val="left"/>
              <w:rPr>
                <w:rFonts w:ascii="Calibri" w:hAnsi="Calibri" w:cs="Calibri"/>
                <w:color w:val="FF0000"/>
                <w:sz w:val="18"/>
                <w:szCs w:val="18"/>
                <w:lang w:val="en-US" w:eastAsia="nl-NL"/>
              </w:rPr>
            </w:pPr>
            <w:r w:rsidRPr="00CF5CB7">
              <w:rPr>
                <w:rFonts w:ascii="Calibri" w:hAnsi="Calibri" w:cs="Calibri"/>
                <w:color w:val="FF0000"/>
                <w:sz w:val="18"/>
                <w:szCs w:val="18"/>
                <w:lang w:val="en-US" w:eastAsia="nl-NL"/>
              </w:rPr>
              <w:t>Marine Signal Lights Part 0 - Overview</w:t>
            </w:r>
          </w:p>
        </w:tc>
        <w:tc>
          <w:tcPr>
            <w:tcW w:w="3500" w:type="dxa"/>
            <w:tcBorders>
              <w:top w:val="nil"/>
              <w:left w:val="nil"/>
              <w:bottom w:val="single" w:sz="4" w:space="0" w:color="auto"/>
              <w:right w:val="single" w:sz="8" w:space="0" w:color="auto"/>
            </w:tcBorders>
            <w:shd w:val="clear" w:color="auto" w:fill="auto"/>
            <w:vAlign w:val="center"/>
            <w:hideMark/>
          </w:tcPr>
          <w:p w14:paraId="1C0CD790"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change to normative as master for E-200-xx series to become guidelines</w:t>
            </w:r>
          </w:p>
        </w:tc>
      </w:tr>
      <w:tr w:rsidR="00CF5CB7" w:rsidRPr="00CF5CB7" w14:paraId="103E9110" w14:textId="77777777" w:rsidTr="00CF5CB7">
        <w:trPr>
          <w:trHeight w:val="49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79E12F8E"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4EEA6128"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109E1E11" w14:textId="77777777" w:rsidR="00CF5CB7" w:rsidRPr="00CF5CB7" w:rsidRDefault="00CF5CB7" w:rsidP="00CF5CB7">
            <w:pPr>
              <w:spacing w:beforeLines="0" w:before="0"/>
              <w:jc w:val="left"/>
              <w:rPr>
                <w:rFonts w:ascii="Calibri" w:hAnsi="Calibri" w:cs="Calibri"/>
                <w:color w:val="FF0000"/>
                <w:sz w:val="18"/>
                <w:szCs w:val="18"/>
                <w:lang w:val="nl-NL" w:eastAsia="nl-NL"/>
              </w:rPr>
            </w:pPr>
            <w:r w:rsidRPr="00CF5CB7">
              <w:rPr>
                <w:rFonts w:ascii="Calibri" w:hAnsi="Calibri" w:cs="Calibri"/>
                <w:color w:val="FF0000"/>
                <w:sz w:val="18"/>
                <w:szCs w:val="18"/>
                <w:lang w:val="nl-NL" w:eastAsia="nl-NL"/>
              </w:rPr>
              <w:t>E-200-2</w:t>
            </w:r>
          </w:p>
        </w:tc>
        <w:tc>
          <w:tcPr>
            <w:tcW w:w="1580" w:type="dxa"/>
            <w:tcBorders>
              <w:top w:val="double" w:sz="6" w:space="0" w:color="auto"/>
              <w:left w:val="nil"/>
              <w:bottom w:val="single" w:sz="4" w:space="0" w:color="auto"/>
              <w:right w:val="single" w:sz="4" w:space="0" w:color="auto"/>
            </w:tcBorders>
            <w:shd w:val="clear" w:color="auto" w:fill="auto"/>
            <w:vAlign w:val="center"/>
            <w:hideMark/>
          </w:tcPr>
          <w:p w14:paraId="1CF4202F" w14:textId="77777777" w:rsidR="00CF5CB7" w:rsidRPr="00CF5CB7" w:rsidRDefault="00CF5CB7" w:rsidP="00CF5CB7">
            <w:pPr>
              <w:spacing w:beforeLines="0" w:before="0"/>
              <w:jc w:val="left"/>
              <w:rPr>
                <w:rFonts w:ascii="Calibri" w:hAnsi="Calibri" w:cs="Calibri"/>
                <w:b/>
                <w:bCs/>
                <w:color w:val="FF0000"/>
                <w:sz w:val="18"/>
                <w:szCs w:val="18"/>
                <w:lang w:val="nl-NL" w:eastAsia="nl-NL"/>
              </w:rPr>
            </w:pPr>
            <w:r w:rsidRPr="00CF5CB7">
              <w:rPr>
                <w:rFonts w:ascii="Calibri" w:hAnsi="Calibri" w:cs="Calibri"/>
                <w:b/>
                <w:bCs/>
                <w:color w:val="FF0000"/>
                <w:sz w:val="18"/>
                <w:szCs w:val="18"/>
                <w:lang w:val="nl-NL" w:eastAsia="nl-NL"/>
              </w:rPr>
              <w:t>Normative</w:t>
            </w:r>
          </w:p>
        </w:tc>
        <w:tc>
          <w:tcPr>
            <w:tcW w:w="4100" w:type="dxa"/>
            <w:tcBorders>
              <w:top w:val="nil"/>
              <w:left w:val="nil"/>
              <w:bottom w:val="single" w:sz="4" w:space="0" w:color="auto"/>
              <w:right w:val="single" w:sz="4" w:space="0" w:color="auto"/>
            </w:tcBorders>
            <w:shd w:val="clear" w:color="auto" w:fill="auto"/>
            <w:vAlign w:val="center"/>
            <w:hideMark/>
          </w:tcPr>
          <w:p w14:paraId="5C8372C7" w14:textId="77777777" w:rsidR="00CF5CB7" w:rsidRPr="00CF5CB7" w:rsidRDefault="00CF5CB7" w:rsidP="00CF5CB7">
            <w:pPr>
              <w:spacing w:beforeLines="0" w:before="0"/>
              <w:jc w:val="left"/>
              <w:rPr>
                <w:rFonts w:ascii="Calibri" w:hAnsi="Calibri" w:cs="Calibri"/>
                <w:color w:val="FF0000"/>
                <w:sz w:val="18"/>
                <w:szCs w:val="18"/>
                <w:lang w:val="en-US" w:eastAsia="nl-NL"/>
              </w:rPr>
            </w:pPr>
            <w:r w:rsidRPr="00CF5CB7">
              <w:rPr>
                <w:rFonts w:ascii="Calibri" w:hAnsi="Calibri" w:cs="Calibri"/>
                <w:color w:val="FF0000"/>
                <w:sz w:val="18"/>
                <w:szCs w:val="18"/>
                <w:lang w:val="en-US" w:eastAsia="nl-NL"/>
              </w:rPr>
              <w:t>Marine Signal Lights Part 2 - Calculation, Definition and Notation of Luminous Range</w:t>
            </w:r>
          </w:p>
        </w:tc>
        <w:tc>
          <w:tcPr>
            <w:tcW w:w="3500" w:type="dxa"/>
            <w:tcBorders>
              <w:top w:val="nil"/>
              <w:left w:val="nil"/>
              <w:bottom w:val="single" w:sz="4" w:space="0" w:color="auto"/>
              <w:right w:val="single" w:sz="8" w:space="0" w:color="auto"/>
            </w:tcBorders>
            <w:shd w:val="clear" w:color="auto" w:fill="auto"/>
            <w:vAlign w:val="center"/>
            <w:hideMark/>
          </w:tcPr>
          <w:p w14:paraId="39D735FA"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should be guideline</w:t>
            </w:r>
          </w:p>
        </w:tc>
      </w:tr>
      <w:tr w:rsidR="00CF5CB7" w:rsidRPr="00CF5CB7" w14:paraId="0B07DFE4" w14:textId="77777777" w:rsidTr="00CF5CB7">
        <w:trPr>
          <w:trHeight w:val="300"/>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4B4FD31A"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50626070"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691A9A47" w14:textId="77777777" w:rsidR="00CF5CB7" w:rsidRPr="00CF5CB7" w:rsidRDefault="00CF5CB7" w:rsidP="00CF5CB7">
            <w:pPr>
              <w:spacing w:beforeLines="0" w:before="0"/>
              <w:jc w:val="left"/>
              <w:rPr>
                <w:rFonts w:ascii="Calibri" w:hAnsi="Calibri" w:cs="Calibri"/>
                <w:color w:val="FF0000"/>
                <w:sz w:val="18"/>
                <w:szCs w:val="18"/>
                <w:lang w:val="nl-NL" w:eastAsia="nl-NL"/>
              </w:rPr>
            </w:pPr>
            <w:r w:rsidRPr="00CF5CB7">
              <w:rPr>
                <w:rFonts w:ascii="Calibri" w:hAnsi="Calibri" w:cs="Calibri"/>
                <w:color w:val="FF0000"/>
                <w:sz w:val="18"/>
                <w:szCs w:val="18"/>
                <w:lang w:val="nl-NL" w:eastAsia="nl-NL"/>
              </w:rPr>
              <w:t>E-200-3</w:t>
            </w:r>
          </w:p>
        </w:tc>
        <w:tc>
          <w:tcPr>
            <w:tcW w:w="1580" w:type="dxa"/>
            <w:tcBorders>
              <w:top w:val="nil"/>
              <w:left w:val="nil"/>
              <w:bottom w:val="nil"/>
              <w:right w:val="single" w:sz="4" w:space="0" w:color="auto"/>
            </w:tcBorders>
            <w:shd w:val="clear" w:color="000000" w:fill="FFFF00"/>
            <w:vAlign w:val="center"/>
            <w:hideMark/>
          </w:tcPr>
          <w:p w14:paraId="3C9D7DB8" w14:textId="77777777" w:rsidR="00CF5CB7" w:rsidRPr="00CF5CB7" w:rsidRDefault="00CF5CB7" w:rsidP="00CF5CB7">
            <w:pPr>
              <w:spacing w:beforeLines="0" w:before="0"/>
              <w:jc w:val="left"/>
              <w:rPr>
                <w:rFonts w:ascii="Calibri" w:hAnsi="Calibri" w:cs="Calibri"/>
                <w:b/>
                <w:bCs/>
                <w:color w:val="FF0000"/>
                <w:sz w:val="18"/>
                <w:szCs w:val="18"/>
                <w:lang w:val="nl-NL" w:eastAsia="nl-NL"/>
              </w:rPr>
            </w:pPr>
            <w:r w:rsidRPr="00CF5CB7">
              <w:rPr>
                <w:rFonts w:ascii="Calibri" w:hAnsi="Calibri" w:cs="Calibri"/>
                <w:b/>
                <w:bCs/>
                <w:color w:val="FF0000"/>
                <w:sz w:val="18"/>
                <w:szCs w:val="18"/>
                <w:lang w:val="nl-NL" w:eastAsia="nl-NL"/>
              </w:rPr>
              <w:t>Informative</w:t>
            </w:r>
          </w:p>
        </w:tc>
        <w:tc>
          <w:tcPr>
            <w:tcW w:w="4100" w:type="dxa"/>
            <w:tcBorders>
              <w:top w:val="nil"/>
              <w:left w:val="nil"/>
              <w:bottom w:val="single" w:sz="4" w:space="0" w:color="auto"/>
              <w:right w:val="single" w:sz="4" w:space="0" w:color="auto"/>
            </w:tcBorders>
            <w:shd w:val="clear" w:color="auto" w:fill="auto"/>
            <w:vAlign w:val="center"/>
            <w:hideMark/>
          </w:tcPr>
          <w:p w14:paraId="00ECD337" w14:textId="77777777" w:rsidR="00CF5CB7" w:rsidRPr="00CF5CB7" w:rsidRDefault="00CF5CB7" w:rsidP="00CF5CB7">
            <w:pPr>
              <w:spacing w:beforeLines="0" w:before="0"/>
              <w:jc w:val="left"/>
              <w:rPr>
                <w:rFonts w:ascii="Calibri" w:hAnsi="Calibri" w:cs="Calibri"/>
                <w:color w:val="FF0000"/>
                <w:sz w:val="18"/>
                <w:szCs w:val="18"/>
                <w:lang w:val="en-US" w:eastAsia="nl-NL"/>
              </w:rPr>
            </w:pPr>
            <w:r w:rsidRPr="00CF5CB7">
              <w:rPr>
                <w:rFonts w:ascii="Calibri" w:hAnsi="Calibri" w:cs="Calibri"/>
                <w:color w:val="FF0000"/>
                <w:sz w:val="18"/>
                <w:szCs w:val="18"/>
                <w:lang w:val="en-US" w:eastAsia="nl-NL"/>
              </w:rPr>
              <w:t>Marine Signal Lights Part 3 - Measurement</w:t>
            </w:r>
          </w:p>
        </w:tc>
        <w:tc>
          <w:tcPr>
            <w:tcW w:w="3500" w:type="dxa"/>
            <w:tcBorders>
              <w:top w:val="nil"/>
              <w:left w:val="nil"/>
              <w:bottom w:val="single" w:sz="4" w:space="0" w:color="auto"/>
              <w:right w:val="single" w:sz="8" w:space="0" w:color="auto"/>
            </w:tcBorders>
            <w:shd w:val="clear" w:color="auto" w:fill="auto"/>
            <w:vAlign w:val="center"/>
            <w:hideMark/>
          </w:tcPr>
          <w:p w14:paraId="186F9084"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should be guideline</w:t>
            </w:r>
          </w:p>
        </w:tc>
      </w:tr>
      <w:tr w:rsidR="00CF5CB7" w:rsidRPr="00CF5CB7" w14:paraId="53B30389" w14:textId="77777777" w:rsidTr="00CF5CB7">
        <w:trPr>
          <w:trHeight w:val="510"/>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4824D4D4"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4805A48A"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1B862A49" w14:textId="77777777" w:rsidR="00CF5CB7" w:rsidRPr="00CF5CB7" w:rsidRDefault="00CF5CB7" w:rsidP="00CF5CB7">
            <w:pPr>
              <w:spacing w:beforeLines="0" w:before="0"/>
              <w:jc w:val="left"/>
              <w:rPr>
                <w:rFonts w:ascii="Calibri" w:hAnsi="Calibri" w:cs="Calibri"/>
                <w:color w:val="FF0000"/>
                <w:sz w:val="18"/>
                <w:szCs w:val="18"/>
                <w:lang w:val="nl-NL" w:eastAsia="nl-NL"/>
              </w:rPr>
            </w:pPr>
            <w:r w:rsidRPr="00CF5CB7">
              <w:rPr>
                <w:rFonts w:ascii="Calibri" w:hAnsi="Calibri" w:cs="Calibri"/>
                <w:color w:val="FF0000"/>
                <w:sz w:val="18"/>
                <w:szCs w:val="18"/>
                <w:lang w:val="nl-NL" w:eastAsia="nl-NL"/>
              </w:rPr>
              <w:t>E-200-4</w:t>
            </w:r>
          </w:p>
        </w:tc>
        <w:tc>
          <w:tcPr>
            <w:tcW w:w="1580" w:type="dxa"/>
            <w:tcBorders>
              <w:top w:val="double" w:sz="6" w:space="0" w:color="auto"/>
              <w:left w:val="nil"/>
              <w:bottom w:val="nil"/>
              <w:right w:val="single" w:sz="4" w:space="0" w:color="auto"/>
            </w:tcBorders>
            <w:shd w:val="clear" w:color="000000" w:fill="FFFF00"/>
            <w:vAlign w:val="center"/>
            <w:hideMark/>
          </w:tcPr>
          <w:p w14:paraId="0510F86E" w14:textId="77777777" w:rsidR="00CF5CB7" w:rsidRPr="00CF5CB7" w:rsidRDefault="00CF5CB7" w:rsidP="00CF5CB7">
            <w:pPr>
              <w:spacing w:beforeLines="0" w:before="0"/>
              <w:jc w:val="left"/>
              <w:rPr>
                <w:rFonts w:ascii="Calibri" w:hAnsi="Calibri" w:cs="Calibri"/>
                <w:b/>
                <w:bCs/>
                <w:color w:val="FF0000"/>
                <w:sz w:val="18"/>
                <w:szCs w:val="18"/>
                <w:lang w:val="nl-NL" w:eastAsia="nl-NL"/>
              </w:rPr>
            </w:pPr>
            <w:r w:rsidRPr="00CF5CB7">
              <w:rPr>
                <w:rFonts w:ascii="Calibri" w:hAnsi="Calibri" w:cs="Calibri"/>
                <w:b/>
                <w:bCs/>
                <w:color w:val="FF0000"/>
                <w:sz w:val="18"/>
                <w:szCs w:val="18"/>
                <w:lang w:val="nl-NL" w:eastAsia="nl-NL"/>
              </w:rPr>
              <w:t>Informative</w:t>
            </w:r>
          </w:p>
        </w:tc>
        <w:tc>
          <w:tcPr>
            <w:tcW w:w="4100" w:type="dxa"/>
            <w:tcBorders>
              <w:top w:val="nil"/>
              <w:left w:val="nil"/>
              <w:bottom w:val="single" w:sz="4" w:space="0" w:color="auto"/>
              <w:right w:val="single" w:sz="4" w:space="0" w:color="auto"/>
            </w:tcBorders>
            <w:shd w:val="clear" w:color="auto" w:fill="auto"/>
            <w:vAlign w:val="center"/>
            <w:hideMark/>
          </w:tcPr>
          <w:p w14:paraId="7717597E" w14:textId="77777777" w:rsidR="00CF5CB7" w:rsidRPr="00CF5CB7" w:rsidRDefault="00CF5CB7" w:rsidP="00CF5CB7">
            <w:pPr>
              <w:spacing w:beforeLines="0" w:before="0"/>
              <w:jc w:val="left"/>
              <w:rPr>
                <w:rFonts w:ascii="Calibri" w:hAnsi="Calibri" w:cs="Calibri"/>
                <w:color w:val="FF0000"/>
                <w:sz w:val="18"/>
                <w:szCs w:val="18"/>
                <w:lang w:val="en-US" w:eastAsia="nl-NL"/>
              </w:rPr>
            </w:pPr>
            <w:r w:rsidRPr="00CF5CB7">
              <w:rPr>
                <w:rFonts w:ascii="Calibri" w:hAnsi="Calibri" w:cs="Calibri"/>
                <w:color w:val="FF0000"/>
                <w:sz w:val="18"/>
                <w:szCs w:val="18"/>
                <w:lang w:val="en-US" w:eastAsia="nl-NL"/>
              </w:rPr>
              <w:t>Marine Signal Lights Part 4 - Determination and Calculation of Effective Intensity</w:t>
            </w:r>
          </w:p>
        </w:tc>
        <w:tc>
          <w:tcPr>
            <w:tcW w:w="3500" w:type="dxa"/>
            <w:tcBorders>
              <w:top w:val="nil"/>
              <w:left w:val="nil"/>
              <w:bottom w:val="single" w:sz="4" w:space="0" w:color="auto"/>
              <w:right w:val="single" w:sz="8" w:space="0" w:color="auto"/>
            </w:tcBorders>
            <w:shd w:val="clear" w:color="auto" w:fill="auto"/>
            <w:vAlign w:val="center"/>
            <w:hideMark/>
          </w:tcPr>
          <w:p w14:paraId="55D12631"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should be guideline</w:t>
            </w:r>
          </w:p>
        </w:tc>
      </w:tr>
      <w:tr w:rsidR="00CF5CB7" w:rsidRPr="00CF5CB7" w14:paraId="49B7A19A" w14:textId="77777777" w:rsidTr="00CF5CB7">
        <w:trPr>
          <w:trHeight w:val="510"/>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159B8187"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09C4DAF5"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6010A458" w14:textId="77777777" w:rsidR="00CF5CB7" w:rsidRPr="00CF5CB7" w:rsidRDefault="00CF5CB7" w:rsidP="00CF5CB7">
            <w:pPr>
              <w:spacing w:beforeLines="0" w:before="0"/>
              <w:jc w:val="left"/>
              <w:rPr>
                <w:rFonts w:ascii="Calibri" w:hAnsi="Calibri" w:cs="Calibri"/>
                <w:color w:val="FF0000"/>
                <w:sz w:val="18"/>
                <w:szCs w:val="18"/>
                <w:lang w:val="nl-NL" w:eastAsia="nl-NL"/>
              </w:rPr>
            </w:pPr>
            <w:r w:rsidRPr="00CF5CB7">
              <w:rPr>
                <w:rFonts w:ascii="Calibri" w:hAnsi="Calibri" w:cs="Calibri"/>
                <w:color w:val="FF0000"/>
                <w:sz w:val="18"/>
                <w:szCs w:val="18"/>
                <w:lang w:val="nl-NL" w:eastAsia="nl-NL"/>
              </w:rPr>
              <w:t>E-200-5</w:t>
            </w:r>
          </w:p>
        </w:tc>
        <w:tc>
          <w:tcPr>
            <w:tcW w:w="1580" w:type="dxa"/>
            <w:tcBorders>
              <w:top w:val="double" w:sz="6" w:space="0" w:color="auto"/>
              <w:left w:val="nil"/>
              <w:bottom w:val="nil"/>
              <w:right w:val="single" w:sz="4" w:space="0" w:color="auto"/>
            </w:tcBorders>
            <w:shd w:val="clear" w:color="auto" w:fill="auto"/>
            <w:vAlign w:val="center"/>
            <w:hideMark/>
          </w:tcPr>
          <w:p w14:paraId="797DBEC6" w14:textId="77777777" w:rsidR="00CF5CB7" w:rsidRPr="00CF5CB7" w:rsidRDefault="00CF5CB7" w:rsidP="00CF5CB7">
            <w:pPr>
              <w:spacing w:beforeLines="0" w:before="0"/>
              <w:jc w:val="left"/>
              <w:rPr>
                <w:rFonts w:ascii="Calibri" w:hAnsi="Calibri" w:cs="Calibri"/>
                <w:b/>
                <w:bCs/>
                <w:color w:val="FF0000"/>
                <w:sz w:val="18"/>
                <w:szCs w:val="18"/>
                <w:lang w:val="nl-NL" w:eastAsia="nl-NL"/>
              </w:rPr>
            </w:pPr>
            <w:r w:rsidRPr="00CF5CB7">
              <w:rPr>
                <w:rFonts w:ascii="Calibri" w:hAnsi="Calibri" w:cs="Calibri"/>
                <w:b/>
                <w:bCs/>
                <w:color w:val="FF0000"/>
                <w:sz w:val="18"/>
                <w:szCs w:val="18"/>
                <w:lang w:val="nl-NL" w:eastAsia="nl-NL"/>
              </w:rPr>
              <w:t>Informative</w:t>
            </w:r>
          </w:p>
        </w:tc>
        <w:tc>
          <w:tcPr>
            <w:tcW w:w="4100" w:type="dxa"/>
            <w:tcBorders>
              <w:top w:val="nil"/>
              <w:left w:val="nil"/>
              <w:bottom w:val="single" w:sz="4" w:space="0" w:color="auto"/>
              <w:right w:val="single" w:sz="4" w:space="0" w:color="auto"/>
            </w:tcBorders>
            <w:shd w:val="clear" w:color="auto" w:fill="auto"/>
            <w:vAlign w:val="center"/>
            <w:hideMark/>
          </w:tcPr>
          <w:p w14:paraId="680CA6F7" w14:textId="77777777" w:rsidR="00CF5CB7" w:rsidRPr="00CF5CB7" w:rsidRDefault="00CF5CB7" w:rsidP="00CF5CB7">
            <w:pPr>
              <w:spacing w:beforeLines="0" w:before="0"/>
              <w:jc w:val="left"/>
              <w:rPr>
                <w:rFonts w:ascii="Calibri" w:hAnsi="Calibri" w:cs="Calibri"/>
                <w:color w:val="FF0000"/>
                <w:sz w:val="18"/>
                <w:szCs w:val="18"/>
                <w:lang w:val="en-US" w:eastAsia="nl-NL"/>
              </w:rPr>
            </w:pPr>
            <w:r w:rsidRPr="00CF5CB7">
              <w:rPr>
                <w:rFonts w:ascii="Calibri" w:hAnsi="Calibri" w:cs="Calibri"/>
                <w:color w:val="FF0000"/>
                <w:sz w:val="18"/>
                <w:szCs w:val="18"/>
                <w:lang w:val="en-US" w:eastAsia="nl-NL"/>
              </w:rPr>
              <w:t>Marine Signal Lights Part 5 - Estimation of the Performance of Optical Apparatus</w:t>
            </w:r>
          </w:p>
        </w:tc>
        <w:tc>
          <w:tcPr>
            <w:tcW w:w="3500" w:type="dxa"/>
            <w:tcBorders>
              <w:top w:val="nil"/>
              <w:left w:val="nil"/>
              <w:bottom w:val="single" w:sz="4" w:space="0" w:color="auto"/>
              <w:right w:val="single" w:sz="8" w:space="0" w:color="auto"/>
            </w:tcBorders>
            <w:shd w:val="clear" w:color="auto" w:fill="auto"/>
            <w:vAlign w:val="center"/>
            <w:hideMark/>
          </w:tcPr>
          <w:p w14:paraId="486E4771"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should be guideline</w:t>
            </w:r>
          </w:p>
        </w:tc>
      </w:tr>
      <w:tr w:rsidR="00CF5CB7" w:rsidRPr="00CF5CB7" w14:paraId="2AD7480A" w14:textId="77777777" w:rsidTr="00CF5CB7">
        <w:trPr>
          <w:trHeight w:val="31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24BF6BD6"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5E98B0E1"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22C69429"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1580" w:type="dxa"/>
            <w:tcBorders>
              <w:top w:val="double" w:sz="6" w:space="0" w:color="auto"/>
              <w:left w:val="nil"/>
              <w:bottom w:val="nil"/>
              <w:right w:val="single" w:sz="4" w:space="0" w:color="auto"/>
            </w:tcBorders>
            <w:shd w:val="clear" w:color="auto" w:fill="auto"/>
            <w:vAlign w:val="center"/>
            <w:hideMark/>
          </w:tcPr>
          <w:p w14:paraId="372EBC5E"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 </w:t>
            </w:r>
          </w:p>
        </w:tc>
        <w:tc>
          <w:tcPr>
            <w:tcW w:w="4100" w:type="dxa"/>
            <w:tcBorders>
              <w:top w:val="nil"/>
              <w:left w:val="nil"/>
              <w:bottom w:val="single" w:sz="4" w:space="0" w:color="auto"/>
              <w:right w:val="single" w:sz="4" w:space="0" w:color="auto"/>
            </w:tcBorders>
            <w:shd w:val="clear" w:color="auto" w:fill="auto"/>
            <w:vAlign w:val="center"/>
            <w:hideMark/>
          </w:tcPr>
          <w:p w14:paraId="16FD22F7"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3500" w:type="dxa"/>
            <w:tcBorders>
              <w:top w:val="nil"/>
              <w:left w:val="nil"/>
              <w:bottom w:val="single" w:sz="4" w:space="0" w:color="auto"/>
              <w:right w:val="single" w:sz="8" w:space="0" w:color="auto"/>
            </w:tcBorders>
            <w:shd w:val="clear" w:color="auto" w:fill="auto"/>
            <w:vAlign w:val="center"/>
            <w:hideMark/>
          </w:tcPr>
          <w:p w14:paraId="083315C8"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r>
      <w:tr w:rsidR="00CF5CB7" w:rsidRPr="00CF5CB7" w14:paraId="613D107F" w14:textId="77777777" w:rsidTr="00CF5CB7">
        <w:trPr>
          <w:trHeight w:val="480"/>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1FF36BD2"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2780" w:type="dxa"/>
            <w:tcBorders>
              <w:top w:val="nil"/>
              <w:left w:val="nil"/>
              <w:bottom w:val="single" w:sz="4" w:space="0" w:color="auto"/>
              <w:right w:val="single" w:sz="4" w:space="0" w:color="auto"/>
            </w:tcBorders>
            <w:shd w:val="clear" w:color="000000" w:fill="FFCC66"/>
            <w:vAlign w:val="center"/>
            <w:hideMark/>
          </w:tcPr>
          <w:p w14:paraId="587C1601"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Design, Implementation &amp; Maintenance</w:t>
            </w:r>
          </w:p>
        </w:tc>
        <w:tc>
          <w:tcPr>
            <w:tcW w:w="1080" w:type="dxa"/>
            <w:tcBorders>
              <w:top w:val="nil"/>
              <w:left w:val="nil"/>
              <w:bottom w:val="single" w:sz="4" w:space="0" w:color="auto"/>
              <w:right w:val="single" w:sz="4" w:space="0" w:color="auto"/>
            </w:tcBorders>
            <w:shd w:val="clear" w:color="auto" w:fill="auto"/>
            <w:vAlign w:val="center"/>
            <w:hideMark/>
          </w:tcPr>
          <w:p w14:paraId="2B64FF7A" w14:textId="77777777" w:rsidR="00CF5CB7" w:rsidRPr="00CF5CB7" w:rsidRDefault="00CF5CB7" w:rsidP="00CF5CB7">
            <w:pPr>
              <w:spacing w:beforeLines="0" w:before="0"/>
              <w:jc w:val="left"/>
              <w:rPr>
                <w:rFonts w:ascii="Calibri" w:hAnsi="Calibri" w:cs="Calibri"/>
                <w:color w:val="FF0000"/>
                <w:sz w:val="18"/>
                <w:szCs w:val="18"/>
                <w:lang w:val="nl-NL" w:eastAsia="nl-NL"/>
              </w:rPr>
            </w:pPr>
            <w:r w:rsidRPr="00CF5CB7">
              <w:rPr>
                <w:rFonts w:ascii="Calibri" w:hAnsi="Calibri" w:cs="Calibri"/>
                <w:color w:val="FF0000"/>
                <w:sz w:val="18"/>
                <w:szCs w:val="18"/>
                <w:lang w:val="nl-NL" w:eastAsia="nl-NL"/>
              </w:rPr>
              <w:t>A-126</w:t>
            </w:r>
          </w:p>
        </w:tc>
        <w:tc>
          <w:tcPr>
            <w:tcW w:w="1580" w:type="dxa"/>
            <w:tcBorders>
              <w:top w:val="double" w:sz="6" w:space="0" w:color="auto"/>
              <w:left w:val="nil"/>
              <w:bottom w:val="nil"/>
              <w:right w:val="single" w:sz="4" w:space="0" w:color="auto"/>
            </w:tcBorders>
            <w:shd w:val="clear" w:color="auto" w:fill="auto"/>
            <w:vAlign w:val="center"/>
            <w:hideMark/>
          </w:tcPr>
          <w:p w14:paraId="5CA9C05D" w14:textId="77777777" w:rsidR="00CF5CB7" w:rsidRPr="00CF5CB7" w:rsidRDefault="00CF5CB7" w:rsidP="00CF5CB7">
            <w:pPr>
              <w:spacing w:beforeLines="0" w:before="0"/>
              <w:jc w:val="left"/>
              <w:rPr>
                <w:rFonts w:ascii="Calibri" w:hAnsi="Calibri" w:cs="Calibri"/>
                <w:b/>
                <w:bCs/>
                <w:color w:val="FF0000"/>
                <w:sz w:val="18"/>
                <w:szCs w:val="18"/>
                <w:lang w:val="nl-NL" w:eastAsia="nl-NL"/>
              </w:rPr>
            </w:pPr>
            <w:r w:rsidRPr="00CF5CB7">
              <w:rPr>
                <w:rFonts w:ascii="Calibri" w:hAnsi="Calibri" w:cs="Calibri"/>
                <w:b/>
                <w:bCs/>
                <w:color w:val="FF0000"/>
                <w:sz w:val="18"/>
                <w:szCs w:val="18"/>
                <w:lang w:val="nl-NL" w:eastAsia="nl-NL"/>
              </w:rPr>
              <w:t>Informative</w:t>
            </w:r>
          </w:p>
        </w:tc>
        <w:tc>
          <w:tcPr>
            <w:tcW w:w="4100" w:type="dxa"/>
            <w:tcBorders>
              <w:top w:val="nil"/>
              <w:left w:val="nil"/>
              <w:bottom w:val="nil"/>
              <w:right w:val="nil"/>
            </w:tcBorders>
            <w:shd w:val="clear" w:color="auto" w:fill="auto"/>
            <w:vAlign w:val="center"/>
            <w:hideMark/>
          </w:tcPr>
          <w:p w14:paraId="77458FD7" w14:textId="77777777" w:rsidR="00CF5CB7" w:rsidRPr="00CF5CB7" w:rsidRDefault="00CF5CB7" w:rsidP="00CF5CB7">
            <w:pPr>
              <w:spacing w:beforeLines="0" w:before="0"/>
              <w:jc w:val="left"/>
              <w:rPr>
                <w:rFonts w:ascii="Calibri" w:hAnsi="Calibri" w:cs="Calibri"/>
                <w:color w:val="FF0000"/>
                <w:sz w:val="18"/>
                <w:szCs w:val="18"/>
                <w:lang w:val="en-US" w:eastAsia="nl-NL"/>
              </w:rPr>
            </w:pPr>
            <w:r w:rsidRPr="00CF5CB7">
              <w:rPr>
                <w:rFonts w:ascii="Calibri" w:hAnsi="Calibri" w:cs="Calibri"/>
                <w:color w:val="FF0000"/>
                <w:sz w:val="18"/>
                <w:szCs w:val="18"/>
                <w:lang w:val="en-US" w:eastAsia="nl-NL"/>
              </w:rPr>
              <w:t>Use of the AIS in Marine Aids to Navigation Service</w:t>
            </w:r>
          </w:p>
        </w:tc>
        <w:tc>
          <w:tcPr>
            <w:tcW w:w="3500" w:type="dxa"/>
            <w:tcBorders>
              <w:top w:val="nil"/>
              <w:left w:val="single" w:sz="4" w:space="0" w:color="auto"/>
              <w:bottom w:val="single" w:sz="4" w:space="0" w:color="auto"/>
              <w:right w:val="single" w:sz="8" w:space="0" w:color="auto"/>
            </w:tcBorders>
            <w:shd w:val="clear" w:color="auto" w:fill="auto"/>
            <w:vAlign w:val="center"/>
            <w:hideMark/>
          </w:tcPr>
          <w:p w14:paraId="42AC2610"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added, consider to split in Recommendation and guideline</w:t>
            </w:r>
          </w:p>
        </w:tc>
      </w:tr>
      <w:tr w:rsidR="00CF5CB7" w:rsidRPr="00CF5CB7" w14:paraId="6A5523C3" w14:textId="77777777" w:rsidTr="00CF5CB7">
        <w:trPr>
          <w:trHeight w:val="31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7EAECC6C"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12E547D8"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0101DFA5"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1580" w:type="dxa"/>
            <w:tcBorders>
              <w:top w:val="double" w:sz="6" w:space="0" w:color="auto"/>
              <w:left w:val="nil"/>
              <w:bottom w:val="single" w:sz="4" w:space="0" w:color="auto"/>
              <w:right w:val="single" w:sz="4" w:space="0" w:color="auto"/>
            </w:tcBorders>
            <w:shd w:val="clear" w:color="auto" w:fill="auto"/>
            <w:vAlign w:val="center"/>
            <w:hideMark/>
          </w:tcPr>
          <w:p w14:paraId="3FED7CEE" w14:textId="77777777" w:rsidR="00CF5CB7" w:rsidRPr="00CF5CB7" w:rsidRDefault="00CF5CB7" w:rsidP="00CF5CB7">
            <w:pPr>
              <w:spacing w:beforeLines="0" w:before="0"/>
              <w:jc w:val="left"/>
              <w:rPr>
                <w:rFonts w:ascii="Calibri" w:hAnsi="Calibri" w:cs="Calibri"/>
                <w:b/>
                <w:bCs/>
                <w:color w:val="0000FF"/>
                <w:sz w:val="18"/>
                <w:szCs w:val="18"/>
                <w:lang w:val="en-US" w:eastAsia="nl-NL"/>
              </w:rPr>
            </w:pPr>
            <w:r w:rsidRPr="00CF5CB7">
              <w:rPr>
                <w:rFonts w:ascii="Calibri" w:hAnsi="Calibri" w:cs="Calibri"/>
                <w:b/>
                <w:bCs/>
                <w:color w:val="0000FF"/>
                <w:sz w:val="18"/>
                <w:szCs w:val="18"/>
                <w:lang w:val="en-US" w:eastAsia="nl-NL"/>
              </w:rPr>
              <w:t> </w:t>
            </w:r>
          </w:p>
        </w:tc>
        <w:tc>
          <w:tcPr>
            <w:tcW w:w="4100" w:type="dxa"/>
            <w:tcBorders>
              <w:top w:val="single" w:sz="4" w:space="0" w:color="auto"/>
              <w:left w:val="nil"/>
              <w:bottom w:val="single" w:sz="4" w:space="0" w:color="auto"/>
              <w:right w:val="single" w:sz="4" w:space="0" w:color="auto"/>
            </w:tcBorders>
            <w:shd w:val="clear" w:color="auto" w:fill="auto"/>
            <w:vAlign w:val="center"/>
            <w:hideMark/>
          </w:tcPr>
          <w:p w14:paraId="14DE94F3"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3500" w:type="dxa"/>
            <w:tcBorders>
              <w:top w:val="nil"/>
              <w:left w:val="nil"/>
              <w:bottom w:val="single" w:sz="4" w:space="0" w:color="auto"/>
              <w:right w:val="single" w:sz="8" w:space="0" w:color="auto"/>
            </w:tcBorders>
            <w:shd w:val="clear" w:color="auto" w:fill="auto"/>
            <w:vAlign w:val="center"/>
            <w:hideMark/>
          </w:tcPr>
          <w:p w14:paraId="3A04EF17"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554B3EC3" w14:textId="77777777" w:rsidTr="00CF5CB7">
        <w:trPr>
          <w:trHeight w:val="315"/>
        </w:trPr>
        <w:tc>
          <w:tcPr>
            <w:tcW w:w="232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F49EAF2"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lastRenderedPageBreak/>
              <w:t> </w:t>
            </w:r>
          </w:p>
        </w:tc>
        <w:tc>
          <w:tcPr>
            <w:tcW w:w="2780" w:type="dxa"/>
            <w:tcBorders>
              <w:top w:val="single" w:sz="4" w:space="0" w:color="auto"/>
              <w:left w:val="nil"/>
              <w:bottom w:val="single" w:sz="4" w:space="0" w:color="auto"/>
              <w:right w:val="single" w:sz="4" w:space="0" w:color="auto"/>
            </w:tcBorders>
            <w:shd w:val="clear" w:color="000000" w:fill="FFCC66"/>
            <w:vAlign w:val="center"/>
            <w:hideMark/>
          </w:tcPr>
          <w:p w14:paraId="31C73077"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Power systems</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419B03F2"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1580" w:type="dxa"/>
            <w:tcBorders>
              <w:top w:val="single" w:sz="4" w:space="0" w:color="auto"/>
              <w:left w:val="nil"/>
              <w:bottom w:val="nil"/>
              <w:right w:val="single" w:sz="4" w:space="0" w:color="auto"/>
            </w:tcBorders>
            <w:shd w:val="clear" w:color="auto" w:fill="auto"/>
            <w:vAlign w:val="center"/>
            <w:hideMark/>
          </w:tcPr>
          <w:p w14:paraId="72F33606"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 </w:t>
            </w:r>
          </w:p>
        </w:tc>
        <w:tc>
          <w:tcPr>
            <w:tcW w:w="4100" w:type="dxa"/>
            <w:tcBorders>
              <w:top w:val="single" w:sz="4" w:space="0" w:color="auto"/>
              <w:left w:val="nil"/>
              <w:bottom w:val="single" w:sz="4" w:space="0" w:color="auto"/>
              <w:right w:val="single" w:sz="4" w:space="0" w:color="auto"/>
            </w:tcBorders>
            <w:shd w:val="clear" w:color="auto" w:fill="auto"/>
            <w:vAlign w:val="center"/>
            <w:hideMark/>
          </w:tcPr>
          <w:p w14:paraId="776C7F95"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3500" w:type="dxa"/>
            <w:tcBorders>
              <w:top w:val="single" w:sz="4" w:space="0" w:color="auto"/>
              <w:left w:val="nil"/>
              <w:bottom w:val="single" w:sz="4" w:space="0" w:color="auto"/>
              <w:right w:val="single" w:sz="8" w:space="0" w:color="auto"/>
            </w:tcBorders>
            <w:shd w:val="clear" w:color="auto" w:fill="auto"/>
            <w:vAlign w:val="center"/>
            <w:hideMark/>
          </w:tcPr>
          <w:p w14:paraId="18677DA1"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r>
      <w:tr w:rsidR="00CF5CB7" w:rsidRPr="00CF5CB7" w14:paraId="132B06B7" w14:textId="77777777" w:rsidTr="00CF5CB7">
        <w:trPr>
          <w:trHeight w:val="31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42B39E4C"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7FCCB32E"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6B02E94A"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1580" w:type="dxa"/>
            <w:tcBorders>
              <w:top w:val="double" w:sz="6" w:space="0" w:color="auto"/>
              <w:left w:val="nil"/>
              <w:bottom w:val="nil"/>
              <w:right w:val="single" w:sz="4" w:space="0" w:color="auto"/>
            </w:tcBorders>
            <w:shd w:val="clear" w:color="auto" w:fill="auto"/>
            <w:vAlign w:val="center"/>
            <w:hideMark/>
          </w:tcPr>
          <w:p w14:paraId="69BCA634"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 </w:t>
            </w:r>
          </w:p>
        </w:tc>
        <w:tc>
          <w:tcPr>
            <w:tcW w:w="4100" w:type="dxa"/>
            <w:tcBorders>
              <w:top w:val="nil"/>
              <w:left w:val="nil"/>
              <w:bottom w:val="single" w:sz="4" w:space="0" w:color="auto"/>
              <w:right w:val="single" w:sz="4" w:space="0" w:color="auto"/>
            </w:tcBorders>
            <w:shd w:val="clear" w:color="auto" w:fill="auto"/>
            <w:vAlign w:val="center"/>
            <w:hideMark/>
          </w:tcPr>
          <w:p w14:paraId="05410F82"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3500" w:type="dxa"/>
            <w:tcBorders>
              <w:top w:val="nil"/>
              <w:left w:val="nil"/>
              <w:bottom w:val="single" w:sz="4" w:space="0" w:color="auto"/>
              <w:right w:val="single" w:sz="8" w:space="0" w:color="auto"/>
            </w:tcBorders>
            <w:shd w:val="clear" w:color="auto" w:fill="auto"/>
            <w:vAlign w:val="center"/>
            <w:hideMark/>
          </w:tcPr>
          <w:p w14:paraId="2BFC8FF2"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r>
      <w:tr w:rsidR="00CF5CB7" w:rsidRPr="00CF5CB7" w14:paraId="191D43B2" w14:textId="77777777" w:rsidTr="00CF5CB7">
        <w:trPr>
          <w:trHeight w:val="31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74AD5F1D"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2780" w:type="dxa"/>
            <w:tcBorders>
              <w:top w:val="nil"/>
              <w:left w:val="nil"/>
              <w:bottom w:val="single" w:sz="4" w:space="0" w:color="auto"/>
              <w:right w:val="single" w:sz="4" w:space="0" w:color="auto"/>
            </w:tcBorders>
            <w:shd w:val="clear" w:color="000000" w:fill="FFCC66"/>
            <w:vAlign w:val="center"/>
            <w:hideMark/>
          </w:tcPr>
          <w:p w14:paraId="3A26C410"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Floating AtoN</w:t>
            </w:r>
          </w:p>
        </w:tc>
        <w:tc>
          <w:tcPr>
            <w:tcW w:w="1080" w:type="dxa"/>
            <w:tcBorders>
              <w:top w:val="nil"/>
              <w:left w:val="nil"/>
              <w:bottom w:val="single" w:sz="4" w:space="0" w:color="auto"/>
              <w:right w:val="single" w:sz="4" w:space="0" w:color="auto"/>
            </w:tcBorders>
            <w:shd w:val="clear" w:color="auto" w:fill="auto"/>
            <w:vAlign w:val="center"/>
            <w:hideMark/>
          </w:tcPr>
          <w:p w14:paraId="7C3C5C45"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E-107</w:t>
            </w:r>
          </w:p>
        </w:tc>
        <w:tc>
          <w:tcPr>
            <w:tcW w:w="1580" w:type="dxa"/>
            <w:tcBorders>
              <w:top w:val="double" w:sz="6" w:space="0" w:color="auto"/>
              <w:left w:val="nil"/>
              <w:bottom w:val="nil"/>
              <w:right w:val="single" w:sz="4" w:space="0" w:color="auto"/>
            </w:tcBorders>
            <w:shd w:val="clear" w:color="auto" w:fill="auto"/>
            <w:vAlign w:val="center"/>
            <w:hideMark/>
          </w:tcPr>
          <w:p w14:paraId="32ACC7B1"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Informative</w:t>
            </w:r>
          </w:p>
        </w:tc>
        <w:tc>
          <w:tcPr>
            <w:tcW w:w="4100" w:type="dxa"/>
            <w:tcBorders>
              <w:top w:val="nil"/>
              <w:left w:val="nil"/>
              <w:bottom w:val="single" w:sz="4" w:space="0" w:color="auto"/>
              <w:right w:val="single" w:sz="4" w:space="0" w:color="auto"/>
            </w:tcBorders>
            <w:shd w:val="clear" w:color="auto" w:fill="auto"/>
            <w:vAlign w:val="center"/>
            <w:hideMark/>
          </w:tcPr>
          <w:p w14:paraId="29759842"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Moorings for Floating Aids to Navigation</w:t>
            </w:r>
          </w:p>
        </w:tc>
        <w:tc>
          <w:tcPr>
            <w:tcW w:w="3500" w:type="dxa"/>
            <w:tcBorders>
              <w:top w:val="nil"/>
              <w:left w:val="nil"/>
              <w:bottom w:val="single" w:sz="4" w:space="0" w:color="auto"/>
              <w:right w:val="single" w:sz="8" w:space="0" w:color="auto"/>
            </w:tcBorders>
            <w:shd w:val="clear" w:color="auto" w:fill="auto"/>
            <w:vAlign w:val="center"/>
            <w:hideMark/>
          </w:tcPr>
          <w:p w14:paraId="1F5EF658"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375EFD74" w14:textId="77777777" w:rsidTr="00CF5CB7">
        <w:trPr>
          <w:trHeight w:val="31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12BAC036"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216C821B"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5AC7F8E9"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1580" w:type="dxa"/>
            <w:tcBorders>
              <w:top w:val="double" w:sz="6" w:space="0" w:color="auto"/>
              <w:left w:val="nil"/>
              <w:bottom w:val="nil"/>
              <w:right w:val="single" w:sz="4" w:space="0" w:color="auto"/>
            </w:tcBorders>
            <w:shd w:val="clear" w:color="auto" w:fill="auto"/>
            <w:vAlign w:val="center"/>
            <w:hideMark/>
          </w:tcPr>
          <w:p w14:paraId="44A4D7D7" w14:textId="77777777" w:rsidR="00CF5CB7" w:rsidRPr="00CF5CB7" w:rsidRDefault="00CF5CB7" w:rsidP="00CF5CB7">
            <w:pPr>
              <w:spacing w:beforeLines="0" w:before="0"/>
              <w:jc w:val="left"/>
              <w:rPr>
                <w:rFonts w:ascii="Calibri" w:hAnsi="Calibri" w:cs="Calibri"/>
                <w:b/>
                <w:bCs/>
                <w:color w:val="0000FF"/>
                <w:sz w:val="18"/>
                <w:szCs w:val="18"/>
                <w:lang w:val="en-US" w:eastAsia="nl-NL"/>
              </w:rPr>
            </w:pPr>
            <w:r w:rsidRPr="00CF5CB7">
              <w:rPr>
                <w:rFonts w:ascii="Calibri" w:hAnsi="Calibri" w:cs="Calibri"/>
                <w:b/>
                <w:bCs/>
                <w:color w:val="0000FF"/>
                <w:sz w:val="18"/>
                <w:szCs w:val="18"/>
                <w:lang w:val="en-US" w:eastAsia="nl-NL"/>
              </w:rPr>
              <w:t> </w:t>
            </w:r>
          </w:p>
        </w:tc>
        <w:tc>
          <w:tcPr>
            <w:tcW w:w="4100" w:type="dxa"/>
            <w:tcBorders>
              <w:top w:val="nil"/>
              <w:left w:val="nil"/>
              <w:bottom w:val="single" w:sz="4" w:space="0" w:color="auto"/>
              <w:right w:val="single" w:sz="4" w:space="0" w:color="auto"/>
            </w:tcBorders>
            <w:shd w:val="clear" w:color="auto" w:fill="auto"/>
            <w:vAlign w:val="center"/>
            <w:hideMark/>
          </w:tcPr>
          <w:p w14:paraId="02F91ABE"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3500" w:type="dxa"/>
            <w:tcBorders>
              <w:top w:val="nil"/>
              <w:left w:val="nil"/>
              <w:bottom w:val="single" w:sz="4" w:space="0" w:color="auto"/>
              <w:right w:val="single" w:sz="8" w:space="0" w:color="auto"/>
            </w:tcBorders>
            <w:shd w:val="clear" w:color="auto" w:fill="auto"/>
            <w:vAlign w:val="center"/>
            <w:hideMark/>
          </w:tcPr>
          <w:p w14:paraId="29839104"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2A9E4ECF" w14:textId="77777777" w:rsidTr="00CF5CB7">
        <w:trPr>
          <w:trHeight w:val="480"/>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522E220F"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000000" w:fill="FFCC66"/>
            <w:vAlign w:val="center"/>
            <w:hideMark/>
          </w:tcPr>
          <w:p w14:paraId="4EDD67E6"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Environment, Sustainability &amp; Legacy</w:t>
            </w:r>
          </w:p>
        </w:tc>
        <w:tc>
          <w:tcPr>
            <w:tcW w:w="1080" w:type="dxa"/>
            <w:tcBorders>
              <w:top w:val="nil"/>
              <w:left w:val="nil"/>
              <w:bottom w:val="single" w:sz="4" w:space="0" w:color="auto"/>
              <w:right w:val="single" w:sz="4" w:space="0" w:color="auto"/>
            </w:tcBorders>
            <w:shd w:val="clear" w:color="auto" w:fill="auto"/>
            <w:vAlign w:val="center"/>
            <w:hideMark/>
          </w:tcPr>
          <w:p w14:paraId="1EE7C337"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1580" w:type="dxa"/>
            <w:tcBorders>
              <w:top w:val="double" w:sz="6" w:space="0" w:color="auto"/>
              <w:left w:val="nil"/>
              <w:bottom w:val="nil"/>
              <w:right w:val="single" w:sz="4" w:space="0" w:color="auto"/>
            </w:tcBorders>
            <w:shd w:val="clear" w:color="auto" w:fill="auto"/>
            <w:vAlign w:val="center"/>
            <w:hideMark/>
          </w:tcPr>
          <w:p w14:paraId="3C38D498"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 </w:t>
            </w:r>
          </w:p>
        </w:tc>
        <w:tc>
          <w:tcPr>
            <w:tcW w:w="4100" w:type="dxa"/>
            <w:tcBorders>
              <w:top w:val="nil"/>
              <w:left w:val="nil"/>
              <w:bottom w:val="single" w:sz="4" w:space="0" w:color="auto"/>
              <w:right w:val="single" w:sz="4" w:space="0" w:color="auto"/>
            </w:tcBorders>
            <w:shd w:val="clear" w:color="auto" w:fill="auto"/>
            <w:vAlign w:val="center"/>
            <w:hideMark/>
          </w:tcPr>
          <w:p w14:paraId="6B40AD39"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3500" w:type="dxa"/>
            <w:tcBorders>
              <w:top w:val="nil"/>
              <w:left w:val="nil"/>
              <w:bottom w:val="single" w:sz="4" w:space="0" w:color="auto"/>
              <w:right w:val="single" w:sz="8" w:space="0" w:color="auto"/>
            </w:tcBorders>
            <w:shd w:val="clear" w:color="auto" w:fill="auto"/>
            <w:vAlign w:val="center"/>
            <w:hideMark/>
          </w:tcPr>
          <w:p w14:paraId="2B425407"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r>
      <w:tr w:rsidR="00CF5CB7" w:rsidRPr="00CF5CB7" w14:paraId="2680FBA3" w14:textId="77777777" w:rsidTr="00CF5CB7">
        <w:trPr>
          <w:trHeight w:val="31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164232DE"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04A6360F"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777494E5"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1580" w:type="dxa"/>
            <w:tcBorders>
              <w:top w:val="double" w:sz="6" w:space="0" w:color="auto"/>
              <w:left w:val="nil"/>
              <w:bottom w:val="nil"/>
              <w:right w:val="single" w:sz="4" w:space="0" w:color="auto"/>
            </w:tcBorders>
            <w:shd w:val="clear" w:color="auto" w:fill="auto"/>
            <w:vAlign w:val="center"/>
            <w:hideMark/>
          </w:tcPr>
          <w:p w14:paraId="4E80FEEA"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 </w:t>
            </w:r>
          </w:p>
        </w:tc>
        <w:tc>
          <w:tcPr>
            <w:tcW w:w="4100" w:type="dxa"/>
            <w:tcBorders>
              <w:top w:val="nil"/>
              <w:left w:val="nil"/>
              <w:bottom w:val="single" w:sz="4" w:space="0" w:color="auto"/>
              <w:right w:val="single" w:sz="4" w:space="0" w:color="auto"/>
            </w:tcBorders>
            <w:shd w:val="clear" w:color="auto" w:fill="auto"/>
            <w:vAlign w:val="center"/>
            <w:hideMark/>
          </w:tcPr>
          <w:p w14:paraId="45C03C3C"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3500" w:type="dxa"/>
            <w:tcBorders>
              <w:top w:val="nil"/>
              <w:left w:val="nil"/>
              <w:bottom w:val="single" w:sz="4" w:space="0" w:color="auto"/>
              <w:right w:val="single" w:sz="8" w:space="0" w:color="auto"/>
            </w:tcBorders>
            <w:shd w:val="clear" w:color="auto" w:fill="auto"/>
            <w:vAlign w:val="center"/>
            <w:hideMark/>
          </w:tcPr>
          <w:p w14:paraId="7AD3B2D8"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r>
      <w:tr w:rsidR="00CF5CB7" w:rsidRPr="00CF5CB7" w14:paraId="2CA02F0D" w14:textId="77777777" w:rsidTr="00CF5CB7">
        <w:trPr>
          <w:trHeight w:val="510"/>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3D4256BC"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2780" w:type="dxa"/>
            <w:tcBorders>
              <w:top w:val="nil"/>
              <w:left w:val="nil"/>
              <w:bottom w:val="single" w:sz="4" w:space="0" w:color="auto"/>
              <w:right w:val="single" w:sz="4" w:space="0" w:color="auto"/>
            </w:tcBorders>
            <w:shd w:val="clear" w:color="000000" w:fill="FFCC66"/>
            <w:vAlign w:val="center"/>
            <w:hideMark/>
          </w:tcPr>
          <w:p w14:paraId="35063ED1"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Additional AtoN systems, including Sound signal</w:t>
            </w:r>
          </w:p>
        </w:tc>
        <w:tc>
          <w:tcPr>
            <w:tcW w:w="1080" w:type="dxa"/>
            <w:tcBorders>
              <w:top w:val="nil"/>
              <w:left w:val="nil"/>
              <w:bottom w:val="single" w:sz="4" w:space="0" w:color="auto"/>
              <w:right w:val="single" w:sz="4" w:space="0" w:color="auto"/>
            </w:tcBorders>
            <w:shd w:val="clear" w:color="auto" w:fill="auto"/>
            <w:vAlign w:val="center"/>
            <w:hideMark/>
          </w:tcPr>
          <w:p w14:paraId="4BA4AD92"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E-109</w:t>
            </w:r>
          </w:p>
        </w:tc>
        <w:tc>
          <w:tcPr>
            <w:tcW w:w="1580" w:type="dxa"/>
            <w:tcBorders>
              <w:top w:val="double" w:sz="6" w:space="0" w:color="auto"/>
              <w:left w:val="nil"/>
              <w:bottom w:val="nil"/>
              <w:right w:val="single" w:sz="4" w:space="0" w:color="auto"/>
            </w:tcBorders>
            <w:shd w:val="clear" w:color="000000" w:fill="FFFF00"/>
            <w:vAlign w:val="center"/>
            <w:hideMark/>
          </w:tcPr>
          <w:p w14:paraId="07A3851F"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Informative</w:t>
            </w:r>
          </w:p>
        </w:tc>
        <w:tc>
          <w:tcPr>
            <w:tcW w:w="4100" w:type="dxa"/>
            <w:tcBorders>
              <w:top w:val="nil"/>
              <w:left w:val="nil"/>
              <w:bottom w:val="single" w:sz="4" w:space="0" w:color="auto"/>
              <w:right w:val="single" w:sz="4" w:space="0" w:color="auto"/>
            </w:tcBorders>
            <w:shd w:val="clear" w:color="auto" w:fill="auto"/>
            <w:vAlign w:val="center"/>
            <w:hideMark/>
          </w:tcPr>
          <w:p w14:paraId="2736A9E4"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xml:space="preserve">The Calculation Of The </w:t>
            </w:r>
            <w:proofErr w:type="spellStart"/>
            <w:r w:rsidRPr="00CF5CB7">
              <w:rPr>
                <w:rFonts w:ascii="Calibri" w:hAnsi="Calibri" w:cs="Calibri"/>
                <w:color w:val="000000"/>
                <w:sz w:val="18"/>
                <w:szCs w:val="18"/>
                <w:lang w:val="en-US" w:eastAsia="nl-NL"/>
              </w:rPr>
              <w:t>Rnage</w:t>
            </w:r>
            <w:proofErr w:type="spellEnd"/>
            <w:r w:rsidRPr="00CF5CB7">
              <w:rPr>
                <w:rFonts w:ascii="Calibri" w:hAnsi="Calibri" w:cs="Calibri"/>
                <w:color w:val="000000"/>
                <w:sz w:val="18"/>
                <w:szCs w:val="18"/>
                <w:lang w:val="en-US" w:eastAsia="nl-NL"/>
              </w:rPr>
              <w:t xml:space="preserve"> Of A Sound Signal</w:t>
            </w:r>
          </w:p>
        </w:tc>
        <w:tc>
          <w:tcPr>
            <w:tcW w:w="3500" w:type="dxa"/>
            <w:tcBorders>
              <w:top w:val="nil"/>
              <w:left w:val="nil"/>
              <w:bottom w:val="single" w:sz="4" w:space="0" w:color="auto"/>
              <w:right w:val="single" w:sz="8" w:space="0" w:color="auto"/>
            </w:tcBorders>
            <w:shd w:val="clear" w:color="auto" w:fill="auto"/>
            <w:vAlign w:val="center"/>
            <w:hideMark/>
          </w:tcPr>
          <w:p w14:paraId="77204912"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3C8F1745" w14:textId="77777777" w:rsidTr="00CF5CB7">
        <w:trPr>
          <w:trHeight w:val="31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1839D4C6"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7DA47B9B"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2A26D4AF"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1580" w:type="dxa"/>
            <w:tcBorders>
              <w:top w:val="double" w:sz="6" w:space="0" w:color="auto"/>
              <w:left w:val="nil"/>
              <w:bottom w:val="nil"/>
              <w:right w:val="single" w:sz="4" w:space="0" w:color="auto"/>
            </w:tcBorders>
            <w:shd w:val="clear" w:color="auto" w:fill="auto"/>
            <w:vAlign w:val="center"/>
            <w:hideMark/>
          </w:tcPr>
          <w:p w14:paraId="2EB9FC4A" w14:textId="77777777" w:rsidR="00CF5CB7" w:rsidRPr="00CF5CB7" w:rsidRDefault="00CF5CB7" w:rsidP="00CF5CB7">
            <w:pPr>
              <w:spacing w:beforeLines="0" w:before="0"/>
              <w:jc w:val="left"/>
              <w:rPr>
                <w:rFonts w:ascii="Calibri" w:hAnsi="Calibri" w:cs="Calibri"/>
                <w:b/>
                <w:bCs/>
                <w:color w:val="0000FF"/>
                <w:sz w:val="18"/>
                <w:szCs w:val="18"/>
                <w:lang w:val="en-US" w:eastAsia="nl-NL"/>
              </w:rPr>
            </w:pPr>
            <w:r w:rsidRPr="00CF5CB7">
              <w:rPr>
                <w:rFonts w:ascii="Calibri" w:hAnsi="Calibri" w:cs="Calibri"/>
                <w:b/>
                <w:bCs/>
                <w:color w:val="0000FF"/>
                <w:sz w:val="18"/>
                <w:szCs w:val="18"/>
                <w:lang w:val="en-US" w:eastAsia="nl-NL"/>
              </w:rPr>
              <w:t> </w:t>
            </w:r>
          </w:p>
        </w:tc>
        <w:tc>
          <w:tcPr>
            <w:tcW w:w="4100" w:type="dxa"/>
            <w:tcBorders>
              <w:top w:val="nil"/>
              <w:left w:val="nil"/>
              <w:bottom w:val="single" w:sz="4" w:space="0" w:color="auto"/>
              <w:right w:val="single" w:sz="4" w:space="0" w:color="auto"/>
            </w:tcBorders>
            <w:shd w:val="clear" w:color="auto" w:fill="auto"/>
            <w:vAlign w:val="center"/>
            <w:hideMark/>
          </w:tcPr>
          <w:p w14:paraId="30107DFF"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3500" w:type="dxa"/>
            <w:tcBorders>
              <w:top w:val="nil"/>
              <w:left w:val="nil"/>
              <w:bottom w:val="single" w:sz="4" w:space="0" w:color="auto"/>
              <w:right w:val="single" w:sz="8" w:space="0" w:color="auto"/>
            </w:tcBorders>
            <w:shd w:val="clear" w:color="auto" w:fill="auto"/>
            <w:vAlign w:val="center"/>
            <w:hideMark/>
          </w:tcPr>
          <w:p w14:paraId="03BE74AF"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6984A716" w14:textId="77777777" w:rsidTr="00CF5CB7">
        <w:trPr>
          <w:trHeight w:val="315"/>
        </w:trPr>
        <w:tc>
          <w:tcPr>
            <w:tcW w:w="2320" w:type="dxa"/>
            <w:tcBorders>
              <w:top w:val="nil"/>
              <w:left w:val="single" w:sz="8" w:space="0" w:color="auto"/>
              <w:bottom w:val="single" w:sz="4" w:space="0" w:color="auto"/>
              <w:right w:val="single" w:sz="4" w:space="0" w:color="auto"/>
            </w:tcBorders>
            <w:shd w:val="clear" w:color="000000" w:fill="99FF66"/>
            <w:vAlign w:val="center"/>
            <w:hideMark/>
          </w:tcPr>
          <w:p w14:paraId="587C86A9"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Radionavigation Services</w:t>
            </w:r>
          </w:p>
        </w:tc>
        <w:tc>
          <w:tcPr>
            <w:tcW w:w="2780" w:type="dxa"/>
            <w:tcBorders>
              <w:top w:val="nil"/>
              <w:left w:val="nil"/>
              <w:bottom w:val="single" w:sz="4" w:space="0" w:color="auto"/>
              <w:right w:val="single" w:sz="4" w:space="0" w:color="auto"/>
            </w:tcBorders>
            <w:shd w:val="clear" w:color="000000" w:fill="FFCC66"/>
            <w:vAlign w:val="center"/>
            <w:hideMark/>
          </w:tcPr>
          <w:p w14:paraId="3C46DE02"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Satellite positioning and timing</w:t>
            </w:r>
          </w:p>
        </w:tc>
        <w:tc>
          <w:tcPr>
            <w:tcW w:w="1080" w:type="dxa"/>
            <w:tcBorders>
              <w:top w:val="nil"/>
              <w:left w:val="nil"/>
              <w:bottom w:val="single" w:sz="4" w:space="0" w:color="auto"/>
              <w:right w:val="single" w:sz="4" w:space="0" w:color="auto"/>
            </w:tcBorders>
            <w:shd w:val="clear" w:color="auto" w:fill="auto"/>
            <w:vAlign w:val="center"/>
            <w:hideMark/>
          </w:tcPr>
          <w:p w14:paraId="05BFB9B0"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1580" w:type="dxa"/>
            <w:tcBorders>
              <w:top w:val="double" w:sz="6" w:space="0" w:color="auto"/>
              <w:left w:val="nil"/>
              <w:bottom w:val="nil"/>
              <w:right w:val="single" w:sz="4" w:space="0" w:color="auto"/>
            </w:tcBorders>
            <w:shd w:val="clear" w:color="auto" w:fill="auto"/>
            <w:vAlign w:val="center"/>
            <w:hideMark/>
          </w:tcPr>
          <w:p w14:paraId="274348F1"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 </w:t>
            </w:r>
          </w:p>
        </w:tc>
        <w:tc>
          <w:tcPr>
            <w:tcW w:w="4100" w:type="dxa"/>
            <w:tcBorders>
              <w:top w:val="nil"/>
              <w:left w:val="nil"/>
              <w:bottom w:val="single" w:sz="4" w:space="0" w:color="auto"/>
              <w:right w:val="single" w:sz="4" w:space="0" w:color="auto"/>
            </w:tcBorders>
            <w:shd w:val="clear" w:color="auto" w:fill="auto"/>
            <w:vAlign w:val="center"/>
            <w:hideMark/>
          </w:tcPr>
          <w:p w14:paraId="5B51FB46"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3500" w:type="dxa"/>
            <w:tcBorders>
              <w:top w:val="nil"/>
              <w:left w:val="nil"/>
              <w:bottom w:val="single" w:sz="4" w:space="0" w:color="auto"/>
              <w:right w:val="single" w:sz="8" w:space="0" w:color="auto"/>
            </w:tcBorders>
            <w:shd w:val="clear" w:color="auto" w:fill="auto"/>
            <w:vAlign w:val="center"/>
            <w:hideMark/>
          </w:tcPr>
          <w:p w14:paraId="73218F55"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r>
      <w:tr w:rsidR="00CF5CB7" w:rsidRPr="00CF5CB7" w14:paraId="2764CB83" w14:textId="77777777" w:rsidTr="00CF5CB7">
        <w:trPr>
          <w:trHeight w:val="31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210AF6E6"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3CAE8B5B"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0F24E593"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1580" w:type="dxa"/>
            <w:tcBorders>
              <w:top w:val="double" w:sz="6" w:space="0" w:color="auto"/>
              <w:left w:val="nil"/>
              <w:bottom w:val="nil"/>
              <w:right w:val="single" w:sz="4" w:space="0" w:color="auto"/>
            </w:tcBorders>
            <w:shd w:val="clear" w:color="auto" w:fill="auto"/>
            <w:vAlign w:val="center"/>
            <w:hideMark/>
          </w:tcPr>
          <w:p w14:paraId="1587DEC5"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 </w:t>
            </w:r>
          </w:p>
        </w:tc>
        <w:tc>
          <w:tcPr>
            <w:tcW w:w="4100" w:type="dxa"/>
            <w:tcBorders>
              <w:top w:val="nil"/>
              <w:left w:val="nil"/>
              <w:bottom w:val="single" w:sz="4" w:space="0" w:color="auto"/>
              <w:right w:val="single" w:sz="4" w:space="0" w:color="auto"/>
            </w:tcBorders>
            <w:shd w:val="clear" w:color="auto" w:fill="auto"/>
            <w:vAlign w:val="center"/>
            <w:hideMark/>
          </w:tcPr>
          <w:p w14:paraId="1879DF0B"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3500" w:type="dxa"/>
            <w:tcBorders>
              <w:top w:val="nil"/>
              <w:left w:val="nil"/>
              <w:bottom w:val="single" w:sz="4" w:space="0" w:color="auto"/>
              <w:right w:val="single" w:sz="8" w:space="0" w:color="auto"/>
            </w:tcBorders>
            <w:shd w:val="clear" w:color="auto" w:fill="auto"/>
            <w:vAlign w:val="center"/>
            <w:hideMark/>
          </w:tcPr>
          <w:p w14:paraId="166E7AAC"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r>
      <w:tr w:rsidR="00CF5CB7" w:rsidRPr="00CF5CB7" w14:paraId="4EC7C50C" w14:textId="77777777" w:rsidTr="00CF5CB7">
        <w:trPr>
          <w:trHeight w:val="31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60E02ED0"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2780" w:type="dxa"/>
            <w:tcBorders>
              <w:top w:val="nil"/>
              <w:left w:val="nil"/>
              <w:bottom w:val="single" w:sz="4" w:space="0" w:color="auto"/>
              <w:right w:val="single" w:sz="4" w:space="0" w:color="auto"/>
            </w:tcBorders>
            <w:shd w:val="clear" w:color="000000" w:fill="FFCC66"/>
            <w:vAlign w:val="center"/>
            <w:hideMark/>
          </w:tcPr>
          <w:p w14:paraId="1370D3AE"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Terrestrial positioning and timing</w:t>
            </w:r>
          </w:p>
        </w:tc>
        <w:tc>
          <w:tcPr>
            <w:tcW w:w="1080" w:type="dxa"/>
            <w:tcBorders>
              <w:top w:val="nil"/>
              <w:left w:val="nil"/>
              <w:bottom w:val="single" w:sz="4" w:space="0" w:color="auto"/>
              <w:right w:val="single" w:sz="4" w:space="0" w:color="auto"/>
            </w:tcBorders>
            <w:shd w:val="clear" w:color="auto" w:fill="auto"/>
            <w:vAlign w:val="center"/>
            <w:hideMark/>
          </w:tcPr>
          <w:p w14:paraId="6A758630"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1580" w:type="dxa"/>
            <w:tcBorders>
              <w:top w:val="double" w:sz="6" w:space="0" w:color="auto"/>
              <w:left w:val="nil"/>
              <w:bottom w:val="nil"/>
              <w:right w:val="single" w:sz="4" w:space="0" w:color="auto"/>
            </w:tcBorders>
            <w:shd w:val="clear" w:color="auto" w:fill="auto"/>
            <w:vAlign w:val="center"/>
            <w:hideMark/>
          </w:tcPr>
          <w:p w14:paraId="39A9C052"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 </w:t>
            </w:r>
          </w:p>
        </w:tc>
        <w:tc>
          <w:tcPr>
            <w:tcW w:w="4100" w:type="dxa"/>
            <w:tcBorders>
              <w:top w:val="nil"/>
              <w:left w:val="nil"/>
              <w:bottom w:val="single" w:sz="4" w:space="0" w:color="auto"/>
              <w:right w:val="single" w:sz="4" w:space="0" w:color="auto"/>
            </w:tcBorders>
            <w:shd w:val="clear" w:color="auto" w:fill="auto"/>
            <w:vAlign w:val="center"/>
            <w:hideMark/>
          </w:tcPr>
          <w:p w14:paraId="4043DE4F"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3500" w:type="dxa"/>
            <w:tcBorders>
              <w:top w:val="nil"/>
              <w:left w:val="nil"/>
              <w:bottom w:val="single" w:sz="4" w:space="0" w:color="auto"/>
              <w:right w:val="single" w:sz="8" w:space="0" w:color="auto"/>
            </w:tcBorders>
            <w:shd w:val="clear" w:color="auto" w:fill="auto"/>
            <w:vAlign w:val="center"/>
            <w:hideMark/>
          </w:tcPr>
          <w:p w14:paraId="06B45259"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r>
      <w:tr w:rsidR="00CF5CB7" w:rsidRPr="00CF5CB7" w14:paraId="496DACBD" w14:textId="77777777" w:rsidTr="00CF5CB7">
        <w:trPr>
          <w:trHeight w:val="31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60DF3759"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6E5B30F0"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3B715EB3"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1580" w:type="dxa"/>
            <w:tcBorders>
              <w:top w:val="double" w:sz="6" w:space="0" w:color="auto"/>
              <w:left w:val="nil"/>
              <w:bottom w:val="nil"/>
              <w:right w:val="single" w:sz="4" w:space="0" w:color="auto"/>
            </w:tcBorders>
            <w:shd w:val="clear" w:color="auto" w:fill="auto"/>
            <w:vAlign w:val="center"/>
            <w:hideMark/>
          </w:tcPr>
          <w:p w14:paraId="074AC815"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 </w:t>
            </w:r>
          </w:p>
        </w:tc>
        <w:tc>
          <w:tcPr>
            <w:tcW w:w="4100" w:type="dxa"/>
            <w:tcBorders>
              <w:top w:val="nil"/>
              <w:left w:val="nil"/>
              <w:bottom w:val="single" w:sz="4" w:space="0" w:color="auto"/>
              <w:right w:val="single" w:sz="4" w:space="0" w:color="auto"/>
            </w:tcBorders>
            <w:shd w:val="clear" w:color="auto" w:fill="auto"/>
            <w:vAlign w:val="center"/>
            <w:hideMark/>
          </w:tcPr>
          <w:p w14:paraId="5AEA72F1"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3500" w:type="dxa"/>
            <w:tcBorders>
              <w:top w:val="nil"/>
              <w:left w:val="nil"/>
              <w:bottom w:val="single" w:sz="4" w:space="0" w:color="auto"/>
              <w:right w:val="single" w:sz="8" w:space="0" w:color="auto"/>
            </w:tcBorders>
            <w:shd w:val="clear" w:color="auto" w:fill="auto"/>
            <w:vAlign w:val="center"/>
            <w:hideMark/>
          </w:tcPr>
          <w:p w14:paraId="6F4872EC"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r>
      <w:tr w:rsidR="00CF5CB7" w:rsidRPr="00CF5CB7" w14:paraId="396A7102" w14:textId="77777777" w:rsidTr="00CF5CB7">
        <w:trPr>
          <w:trHeight w:val="480"/>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0F88A2CF"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2780" w:type="dxa"/>
            <w:tcBorders>
              <w:top w:val="nil"/>
              <w:left w:val="nil"/>
              <w:bottom w:val="single" w:sz="4" w:space="0" w:color="auto"/>
              <w:right w:val="single" w:sz="4" w:space="0" w:color="auto"/>
            </w:tcBorders>
            <w:shd w:val="clear" w:color="000000" w:fill="FFCC66"/>
            <w:vAlign w:val="center"/>
            <w:hideMark/>
          </w:tcPr>
          <w:p w14:paraId="07DA9201"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RACON &amp; Radar positioning</w:t>
            </w:r>
          </w:p>
        </w:tc>
        <w:tc>
          <w:tcPr>
            <w:tcW w:w="1080" w:type="dxa"/>
            <w:tcBorders>
              <w:top w:val="nil"/>
              <w:left w:val="nil"/>
              <w:bottom w:val="single" w:sz="4" w:space="0" w:color="auto"/>
              <w:right w:val="single" w:sz="4" w:space="0" w:color="auto"/>
            </w:tcBorders>
            <w:shd w:val="clear" w:color="auto" w:fill="auto"/>
            <w:vAlign w:val="center"/>
            <w:hideMark/>
          </w:tcPr>
          <w:p w14:paraId="671FE9AE" w14:textId="77777777" w:rsidR="00CF5CB7" w:rsidRPr="00CF5CB7" w:rsidRDefault="00CF5CB7" w:rsidP="00CF5CB7">
            <w:pPr>
              <w:spacing w:beforeLines="0" w:before="0"/>
              <w:jc w:val="left"/>
              <w:rPr>
                <w:rFonts w:ascii="Calibri" w:hAnsi="Calibri" w:cs="Calibri"/>
                <w:color w:val="FF0000"/>
                <w:sz w:val="18"/>
                <w:szCs w:val="18"/>
                <w:lang w:val="nl-NL" w:eastAsia="nl-NL"/>
              </w:rPr>
            </w:pPr>
            <w:r w:rsidRPr="00CF5CB7">
              <w:rPr>
                <w:rFonts w:ascii="Calibri" w:hAnsi="Calibri" w:cs="Calibri"/>
                <w:color w:val="FF0000"/>
                <w:sz w:val="18"/>
                <w:szCs w:val="18"/>
                <w:lang w:val="nl-NL" w:eastAsia="nl-NL"/>
              </w:rPr>
              <w:t>e-NAV-146</w:t>
            </w:r>
          </w:p>
        </w:tc>
        <w:tc>
          <w:tcPr>
            <w:tcW w:w="1580" w:type="dxa"/>
            <w:tcBorders>
              <w:top w:val="double" w:sz="6" w:space="0" w:color="auto"/>
              <w:left w:val="nil"/>
              <w:bottom w:val="nil"/>
              <w:right w:val="single" w:sz="4" w:space="0" w:color="auto"/>
            </w:tcBorders>
            <w:shd w:val="clear" w:color="000000" w:fill="FFFF00"/>
            <w:vAlign w:val="center"/>
            <w:hideMark/>
          </w:tcPr>
          <w:p w14:paraId="4E54B6B0" w14:textId="77777777" w:rsidR="00CF5CB7" w:rsidRPr="00CF5CB7" w:rsidRDefault="00CF5CB7" w:rsidP="00CF5CB7">
            <w:pPr>
              <w:spacing w:beforeLines="0" w:before="0"/>
              <w:jc w:val="left"/>
              <w:rPr>
                <w:rFonts w:ascii="Calibri" w:hAnsi="Calibri" w:cs="Calibri"/>
                <w:b/>
                <w:bCs/>
                <w:color w:val="FF0000"/>
                <w:sz w:val="18"/>
                <w:szCs w:val="18"/>
                <w:lang w:val="nl-NL" w:eastAsia="nl-NL"/>
              </w:rPr>
            </w:pPr>
            <w:r w:rsidRPr="00CF5CB7">
              <w:rPr>
                <w:rFonts w:ascii="Calibri" w:hAnsi="Calibri" w:cs="Calibri"/>
                <w:b/>
                <w:bCs/>
                <w:color w:val="FF0000"/>
                <w:sz w:val="18"/>
                <w:szCs w:val="18"/>
                <w:lang w:val="nl-NL" w:eastAsia="nl-NL"/>
              </w:rPr>
              <w:t>Informative</w:t>
            </w:r>
          </w:p>
        </w:tc>
        <w:tc>
          <w:tcPr>
            <w:tcW w:w="4100" w:type="dxa"/>
            <w:tcBorders>
              <w:top w:val="nil"/>
              <w:left w:val="nil"/>
              <w:bottom w:val="single" w:sz="4" w:space="0" w:color="auto"/>
              <w:right w:val="single" w:sz="4" w:space="0" w:color="auto"/>
            </w:tcBorders>
            <w:shd w:val="clear" w:color="auto" w:fill="auto"/>
            <w:vAlign w:val="center"/>
            <w:hideMark/>
          </w:tcPr>
          <w:p w14:paraId="22F16F28" w14:textId="77777777" w:rsidR="00CF5CB7" w:rsidRPr="00CF5CB7" w:rsidRDefault="00CF5CB7" w:rsidP="00CF5CB7">
            <w:pPr>
              <w:spacing w:beforeLines="0" w:before="0"/>
              <w:jc w:val="left"/>
              <w:rPr>
                <w:rFonts w:ascii="Calibri" w:hAnsi="Calibri" w:cs="Calibri"/>
                <w:color w:val="FF0000"/>
                <w:sz w:val="18"/>
                <w:szCs w:val="18"/>
                <w:lang w:val="en-US" w:eastAsia="nl-NL"/>
              </w:rPr>
            </w:pPr>
            <w:r w:rsidRPr="00CF5CB7">
              <w:rPr>
                <w:rFonts w:ascii="Calibri" w:hAnsi="Calibri" w:cs="Calibri"/>
                <w:color w:val="FF0000"/>
                <w:sz w:val="18"/>
                <w:szCs w:val="18"/>
                <w:lang w:val="en-US" w:eastAsia="nl-NL"/>
              </w:rPr>
              <w:t xml:space="preserve">Strategy for Maintaining </w:t>
            </w:r>
            <w:proofErr w:type="spellStart"/>
            <w:r w:rsidRPr="00CF5CB7">
              <w:rPr>
                <w:rFonts w:ascii="Calibri" w:hAnsi="Calibri" w:cs="Calibri"/>
                <w:color w:val="FF0000"/>
                <w:sz w:val="18"/>
                <w:szCs w:val="18"/>
                <w:lang w:val="en-US" w:eastAsia="nl-NL"/>
              </w:rPr>
              <w:t>Racon</w:t>
            </w:r>
            <w:proofErr w:type="spellEnd"/>
            <w:r w:rsidRPr="00CF5CB7">
              <w:rPr>
                <w:rFonts w:ascii="Calibri" w:hAnsi="Calibri" w:cs="Calibri"/>
                <w:color w:val="FF0000"/>
                <w:sz w:val="18"/>
                <w:szCs w:val="18"/>
                <w:lang w:val="en-US" w:eastAsia="nl-NL"/>
              </w:rPr>
              <w:t xml:space="preserve"> Service Capability</w:t>
            </w:r>
          </w:p>
        </w:tc>
        <w:tc>
          <w:tcPr>
            <w:tcW w:w="3500" w:type="dxa"/>
            <w:tcBorders>
              <w:top w:val="nil"/>
              <w:left w:val="nil"/>
              <w:bottom w:val="single" w:sz="4" w:space="0" w:color="auto"/>
              <w:right w:val="single" w:sz="8" w:space="0" w:color="auto"/>
            </w:tcBorders>
            <w:shd w:val="clear" w:color="auto" w:fill="auto"/>
            <w:vAlign w:val="center"/>
            <w:hideMark/>
          </w:tcPr>
          <w:p w14:paraId="2342169E"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change from normative to informative, revision needed</w:t>
            </w:r>
          </w:p>
        </w:tc>
      </w:tr>
      <w:tr w:rsidR="00CF5CB7" w:rsidRPr="00CF5CB7" w14:paraId="27C28D40" w14:textId="77777777" w:rsidTr="00CF5CB7">
        <w:trPr>
          <w:trHeight w:val="300"/>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437E29C0"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5A14844A"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6023E70B"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R-101</w:t>
            </w:r>
          </w:p>
        </w:tc>
        <w:tc>
          <w:tcPr>
            <w:tcW w:w="1580" w:type="dxa"/>
            <w:tcBorders>
              <w:top w:val="double" w:sz="6" w:space="0" w:color="auto"/>
              <w:left w:val="nil"/>
              <w:bottom w:val="single" w:sz="4" w:space="0" w:color="auto"/>
              <w:right w:val="single" w:sz="4" w:space="0" w:color="auto"/>
            </w:tcBorders>
            <w:shd w:val="clear" w:color="000000" w:fill="FFFF00"/>
            <w:vAlign w:val="center"/>
            <w:hideMark/>
          </w:tcPr>
          <w:p w14:paraId="5C637ADE"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Normative</w:t>
            </w:r>
          </w:p>
        </w:tc>
        <w:tc>
          <w:tcPr>
            <w:tcW w:w="4100" w:type="dxa"/>
            <w:tcBorders>
              <w:top w:val="nil"/>
              <w:left w:val="nil"/>
              <w:bottom w:val="single" w:sz="4" w:space="0" w:color="auto"/>
              <w:right w:val="single" w:sz="4" w:space="0" w:color="auto"/>
            </w:tcBorders>
            <w:shd w:val="clear" w:color="auto" w:fill="auto"/>
            <w:vAlign w:val="center"/>
            <w:hideMark/>
          </w:tcPr>
          <w:p w14:paraId="6F6D89BC"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Marine Radar Beacons (racons)</w:t>
            </w:r>
          </w:p>
        </w:tc>
        <w:tc>
          <w:tcPr>
            <w:tcW w:w="3500" w:type="dxa"/>
            <w:tcBorders>
              <w:top w:val="nil"/>
              <w:left w:val="nil"/>
              <w:bottom w:val="single" w:sz="4" w:space="0" w:color="auto"/>
              <w:right w:val="single" w:sz="8" w:space="0" w:color="auto"/>
            </w:tcBorders>
            <w:shd w:val="clear" w:color="auto" w:fill="auto"/>
            <w:vAlign w:val="center"/>
            <w:hideMark/>
          </w:tcPr>
          <w:p w14:paraId="5849F17F"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r>
      <w:tr w:rsidR="00CF5CB7" w:rsidRPr="00CF5CB7" w14:paraId="1F802A38" w14:textId="77777777" w:rsidTr="00CF5CB7">
        <w:trPr>
          <w:trHeight w:val="300"/>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6DB18A3E"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4F115CFD"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68294879"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1580" w:type="dxa"/>
            <w:tcBorders>
              <w:top w:val="nil"/>
              <w:left w:val="nil"/>
              <w:bottom w:val="double" w:sz="6" w:space="0" w:color="auto"/>
              <w:right w:val="single" w:sz="4" w:space="0" w:color="auto"/>
            </w:tcBorders>
            <w:shd w:val="clear" w:color="auto" w:fill="auto"/>
            <w:vAlign w:val="center"/>
            <w:hideMark/>
          </w:tcPr>
          <w:p w14:paraId="12CE3FBF"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 </w:t>
            </w:r>
          </w:p>
        </w:tc>
        <w:tc>
          <w:tcPr>
            <w:tcW w:w="4100" w:type="dxa"/>
            <w:tcBorders>
              <w:top w:val="nil"/>
              <w:left w:val="nil"/>
              <w:bottom w:val="single" w:sz="4" w:space="0" w:color="auto"/>
              <w:right w:val="single" w:sz="4" w:space="0" w:color="auto"/>
            </w:tcBorders>
            <w:shd w:val="clear" w:color="auto" w:fill="auto"/>
            <w:vAlign w:val="center"/>
            <w:hideMark/>
          </w:tcPr>
          <w:p w14:paraId="0D704A8C"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3500" w:type="dxa"/>
            <w:tcBorders>
              <w:top w:val="nil"/>
              <w:left w:val="nil"/>
              <w:bottom w:val="single" w:sz="4" w:space="0" w:color="auto"/>
              <w:right w:val="single" w:sz="8" w:space="0" w:color="auto"/>
            </w:tcBorders>
            <w:shd w:val="clear" w:color="auto" w:fill="auto"/>
            <w:vAlign w:val="center"/>
            <w:hideMark/>
          </w:tcPr>
          <w:p w14:paraId="27E88D44"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r>
      <w:tr w:rsidR="00CF5CB7" w:rsidRPr="00CF5CB7" w14:paraId="6064968F" w14:textId="77777777" w:rsidTr="00CF5CB7">
        <w:trPr>
          <w:trHeight w:val="750"/>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12E068E2"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2780" w:type="dxa"/>
            <w:tcBorders>
              <w:top w:val="nil"/>
              <w:left w:val="nil"/>
              <w:bottom w:val="single" w:sz="4" w:space="0" w:color="auto"/>
              <w:right w:val="single" w:sz="4" w:space="0" w:color="auto"/>
            </w:tcBorders>
            <w:shd w:val="clear" w:color="000000" w:fill="FFCC66"/>
            <w:vAlign w:val="center"/>
            <w:hideMark/>
          </w:tcPr>
          <w:p w14:paraId="462464F7"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Terrestrial augmentation services (DGNSS)</w:t>
            </w:r>
          </w:p>
        </w:tc>
        <w:tc>
          <w:tcPr>
            <w:tcW w:w="1080" w:type="dxa"/>
            <w:tcBorders>
              <w:top w:val="nil"/>
              <w:left w:val="nil"/>
              <w:bottom w:val="single" w:sz="4" w:space="0" w:color="auto"/>
              <w:right w:val="single" w:sz="4" w:space="0" w:color="auto"/>
            </w:tcBorders>
            <w:shd w:val="clear" w:color="auto" w:fill="auto"/>
            <w:vAlign w:val="center"/>
            <w:hideMark/>
          </w:tcPr>
          <w:p w14:paraId="7D4240C7"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R-115</w:t>
            </w:r>
          </w:p>
        </w:tc>
        <w:tc>
          <w:tcPr>
            <w:tcW w:w="1580" w:type="dxa"/>
            <w:tcBorders>
              <w:top w:val="nil"/>
              <w:left w:val="nil"/>
              <w:bottom w:val="nil"/>
              <w:right w:val="single" w:sz="4" w:space="0" w:color="auto"/>
            </w:tcBorders>
            <w:shd w:val="clear" w:color="000000" w:fill="FFFF00"/>
            <w:vAlign w:val="center"/>
            <w:hideMark/>
          </w:tcPr>
          <w:p w14:paraId="71BC0574"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Normative</w:t>
            </w:r>
          </w:p>
        </w:tc>
        <w:tc>
          <w:tcPr>
            <w:tcW w:w="4100" w:type="dxa"/>
            <w:tcBorders>
              <w:top w:val="nil"/>
              <w:left w:val="nil"/>
              <w:bottom w:val="single" w:sz="4" w:space="0" w:color="auto"/>
              <w:right w:val="single" w:sz="4" w:space="0" w:color="auto"/>
            </w:tcBorders>
            <w:shd w:val="clear" w:color="auto" w:fill="auto"/>
            <w:vAlign w:val="center"/>
            <w:hideMark/>
          </w:tcPr>
          <w:p w14:paraId="552A3A63"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xml:space="preserve">The Provision Of Maritime </w:t>
            </w:r>
            <w:proofErr w:type="spellStart"/>
            <w:r w:rsidRPr="00CF5CB7">
              <w:rPr>
                <w:rFonts w:ascii="Calibri" w:hAnsi="Calibri" w:cs="Calibri"/>
                <w:color w:val="000000"/>
                <w:sz w:val="18"/>
                <w:szCs w:val="18"/>
                <w:lang w:val="en-US" w:eastAsia="nl-NL"/>
              </w:rPr>
              <w:t>Radionavigation</w:t>
            </w:r>
            <w:proofErr w:type="spellEnd"/>
            <w:r w:rsidRPr="00CF5CB7">
              <w:rPr>
                <w:rFonts w:ascii="Calibri" w:hAnsi="Calibri" w:cs="Calibri"/>
                <w:color w:val="000000"/>
                <w:sz w:val="18"/>
                <w:szCs w:val="18"/>
                <w:lang w:val="en-US" w:eastAsia="nl-NL"/>
              </w:rPr>
              <w:t xml:space="preserve"> Services In The Frequency Band 283.5-315 kHz In Region 1 and 285-325 kHz In Region 2 And 3</w:t>
            </w:r>
          </w:p>
        </w:tc>
        <w:tc>
          <w:tcPr>
            <w:tcW w:w="3500" w:type="dxa"/>
            <w:tcBorders>
              <w:top w:val="nil"/>
              <w:left w:val="nil"/>
              <w:bottom w:val="single" w:sz="4" w:space="0" w:color="auto"/>
              <w:right w:val="single" w:sz="8" w:space="0" w:color="auto"/>
            </w:tcBorders>
            <w:shd w:val="clear" w:color="auto" w:fill="auto"/>
            <w:vAlign w:val="center"/>
            <w:hideMark/>
          </w:tcPr>
          <w:p w14:paraId="500EBC8F"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675BF155" w14:textId="77777777" w:rsidTr="00CF5CB7">
        <w:trPr>
          <w:trHeight w:val="510"/>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0DF0D946"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6BCC066D"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0D1F860D"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R-121</w:t>
            </w:r>
          </w:p>
        </w:tc>
        <w:tc>
          <w:tcPr>
            <w:tcW w:w="1580" w:type="dxa"/>
            <w:tcBorders>
              <w:top w:val="double" w:sz="6" w:space="0" w:color="auto"/>
              <w:left w:val="nil"/>
              <w:bottom w:val="nil"/>
              <w:right w:val="single" w:sz="4" w:space="0" w:color="auto"/>
            </w:tcBorders>
            <w:shd w:val="clear" w:color="000000" w:fill="FFFF00"/>
            <w:vAlign w:val="center"/>
            <w:hideMark/>
          </w:tcPr>
          <w:p w14:paraId="0D665D58"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Normative</w:t>
            </w:r>
          </w:p>
        </w:tc>
        <w:tc>
          <w:tcPr>
            <w:tcW w:w="4100" w:type="dxa"/>
            <w:tcBorders>
              <w:top w:val="nil"/>
              <w:left w:val="nil"/>
              <w:bottom w:val="single" w:sz="4" w:space="0" w:color="auto"/>
              <w:right w:val="single" w:sz="4" w:space="0" w:color="auto"/>
            </w:tcBorders>
            <w:shd w:val="clear" w:color="auto" w:fill="auto"/>
            <w:vAlign w:val="center"/>
            <w:hideMark/>
          </w:tcPr>
          <w:p w14:paraId="2B17AA6C"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The Performance and Monitoring of DGNSS Services in the Frequency Band 283.5 - 325 kHz</w:t>
            </w:r>
          </w:p>
        </w:tc>
        <w:tc>
          <w:tcPr>
            <w:tcW w:w="3500" w:type="dxa"/>
            <w:tcBorders>
              <w:top w:val="nil"/>
              <w:left w:val="nil"/>
              <w:bottom w:val="single" w:sz="4" w:space="0" w:color="auto"/>
              <w:right w:val="single" w:sz="8" w:space="0" w:color="auto"/>
            </w:tcBorders>
            <w:shd w:val="clear" w:color="auto" w:fill="auto"/>
            <w:vAlign w:val="center"/>
            <w:hideMark/>
          </w:tcPr>
          <w:p w14:paraId="45F1C694"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1F48A782" w14:textId="77777777" w:rsidTr="00CF5CB7">
        <w:trPr>
          <w:trHeight w:val="31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4D46345A"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19533ECF"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299D4412" w14:textId="77777777" w:rsidR="00CF5CB7" w:rsidRPr="00CF5CB7" w:rsidRDefault="00CF5CB7" w:rsidP="00CF5CB7">
            <w:pPr>
              <w:spacing w:beforeLines="0" w:before="0"/>
              <w:jc w:val="left"/>
              <w:rPr>
                <w:rFonts w:ascii="Calibri" w:hAnsi="Calibri" w:cs="Calibri"/>
                <w:color w:val="FF0000"/>
                <w:sz w:val="18"/>
                <w:szCs w:val="18"/>
                <w:lang w:val="nl-NL" w:eastAsia="nl-NL"/>
              </w:rPr>
            </w:pPr>
            <w:r w:rsidRPr="00CF5CB7">
              <w:rPr>
                <w:rFonts w:ascii="Calibri" w:hAnsi="Calibri" w:cs="Calibri"/>
                <w:color w:val="FF0000"/>
                <w:sz w:val="18"/>
                <w:szCs w:val="18"/>
                <w:lang w:val="nl-NL" w:eastAsia="nl-NL"/>
              </w:rPr>
              <w:t>R-129</w:t>
            </w:r>
          </w:p>
        </w:tc>
        <w:tc>
          <w:tcPr>
            <w:tcW w:w="1580" w:type="dxa"/>
            <w:tcBorders>
              <w:top w:val="double" w:sz="6" w:space="0" w:color="auto"/>
              <w:left w:val="nil"/>
              <w:bottom w:val="nil"/>
              <w:right w:val="single" w:sz="4" w:space="0" w:color="auto"/>
            </w:tcBorders>
            <w:shd w:val="clear" w:color="auto" w:fill="auto"/>
            <w:vAlign w:val="center"/>
            <w:hideMark/>
          </w:tcPr>
          <w:p w14:paraId="11493B36" w14:textId="77777777" w:rsidR="00CF5CB7" w:rsidRPr="00CF5CB7" w:rsidRDefault="00CF5CB7" w:rsidP="00CF5CB7">
            <w:pPr>
              <w:spacing w:beforeLines="0" w:before="0"/>
              <w:jc w:val="left"/>
              <w:rPr>
                <w:rFonts w:ascii="Calibri" w:hAnsi="Calibri" w:cs="Calibri"/>
                <w:b/>
                <w:bCs/>
                <w:color w:val="FF0000"/>
                <w:sz w:val="18"/>
                <w:szCs w:val="18"/>
                <w:lang w:val="nl-NL" w:eastAsia="nl-NL"/>
              </w:rPr>
            </w:pPr>
            <w:r w:rsidRPr="00CF5CB7">
              <w:rPr>
                <w:rFonts w:ascii="Calibri" w:hAnsi="Calibri" w:cs="Calibri"/>
                <w:b/>
                <w:bCs/>
                <w:color w:val="FF0000"/>
                <w:sz w:val="18"/>
                <w:szCs w:val="18"/>
                <w:lang w:val="nl-NL" w:eastAsia="nl-NL"/>
              </w:rPr>
              <w:t>Informative</w:t>
            </w:r>
          </w:p>
        </w:tc>
        <w:tc>
          <w:tcPr>
            <w:tcW w:w="4100" w:type="dxa"/>
            <w:tcBorders>
              <w:top w:val="nil"/>
              <w:left w:val="nil"/>
              <w:bottom w:val="single" w:sz="4" w:space="0" w:color="auto"/>
              <w:right w:val="single" w:sz="4" w:space="0" w:color="auto"/>
            </w:tcBorders>
            <w:shd w:val="clear" w:color="auto" w:fill="auto"/>
            <w:vAlign w:val="center"/>
            <w:hideMark/>
          </w:tcPr>
          <w:p w14:paraId="417143D5" w14:textId="77777777" w:rsidR="00CF5CB7" w:rsidRPr="00CF5CB7" w:rsidRDefault="00CF5CB7" w:rsidP="00CF5CB7">
            <w:pPr>
              <w:spacing w:beforeLines="0" w:before="0"/>
              <w:jc w:val="left"/>
              <w:rPr>
                <w:rFonts w:ascii="Calibri" w:hAnsi="Calibri" w:cs="Calibri"/>
                <w:color w:val="FF0000"/>
                <w:sz w:val="18"/>
                <w:szCs w:val="18"/>
                <w:lang w:val="en-US" w:eastAsia="nl-NL"/>
              </w:rPr>
            </w:pPr>
            <w:r w:rsidRPr="00CF5CB7">
              <w:rPr>
                <w:rFonts w:ascii="Calibri" w:hAnsi="Calibri" w:cs="Calibri"/>
                <w:color w:val="FF0000"/>
                <w:sz w:val="18"/>
                <w:szCs w:val="18"/>
                <w:lang w:val="en-US" w:eastAsia="nl-NL"/>
              </w:rPr>
              <w:t>GNSS Vulnerability and Mitigation Measures</w:t>
            </w:r>
          </w:p>
        </w:tc>
        <w:tc>
          <w:tcPr>
            <w:tcW w:w="3500" w:type="dxa"/>
            <w:tcBorders>
              <w:top w:val="nil"/>
              <w:left w:val="nil"/>
              <w:bottom w:val="single" w:sz="4" w:space="0" w:color="auto"/>
              <w:right w:val="single" w:sz="8" w:space="0" w:color="auto"/>
            </w:tcBorders>
            <w:shd w:val="clear" w:color="auto" w:fill="auto"/>
            <w:vAlign w:val="center"/>
            <w:hideMark/>
          </w:tcPr>
          <w:p w14:paraId="31442B94"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should be guideline, do not list in standard</w:t>
            </w:r>
          </w:p>
        </w:tc>
      </w:tr>
      <w:tr w:rsidR="00CF5CB7" w:rsidRPr="00CF5CB7" w14:paraId="69D23216" w14:textId="77777777" w:rsidTr="00CF5CB7">
        <w:trPr>
          <w:trHeight w:val="31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414ED86E"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08D1C244"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7216570F" w14:textId="77777777" w:rsidR="00CF5CB7" w:rsidRPr="00CF5CB7" w:rsidRDefault="00CF5CB7" w:rsidP="00CF5CB7">
            <w:pPr>
              <w:spacing w:beforeLines="0" w:before="0"/>
              <w:jc w:val="left"/>
              <w:rPr>
                <w:rFonts w:ascii="Calibri" w:hAnsi="Calibri" w:cs="Calibri"/>
                <w:color w:val="FF0000"/>
                <w:sz w:val="18"/>
                <w:szCs w:val="18"/>
                <w:lang w:val="nl-NL" w:eastAsia="nl-NL"/>
              </w:rPr>
            </w:pPr>
            <w:r w:rsidRPr="00CF5CB7">
              <w:rPr>
                <w:rFonts w:ascii="Calibri" w:hAnsi="Calibri" w:cs="Calibri"/>
                <w:color w:val="FF0000"/>
                <w:sz w:val="18"/>
                <w:szCs w:val="18"/>
                <w:lang w:val="nl-NL" w:eastAsia="nl-NL"/>
              </w:rPr>
              <w:t>R-135</w:t>
            </w:r>
          </w:p>
        </w:tc>
        <w:tc>
          <w:tcPr>
            <w:tcW w:w="1580" w:type="dxa"/>
            <w:tcBorders>
              <w:top w:val="double" w:sz="6" w:space="0" w:color="auto"/>
              <w:left w:val="nil"/>
              <w:bottom w:val="nil"/>
              <w:right w:val="single" w:sz="4" w:space="0" w:color="auto"/>
            </w:tcBorders>
            <w:shd w:val="clear" w:color="auto" w:fill="auto"/>
            <w:vAlign w:val="center"/>
            <w:hideMark/>
          </w:tcPr>
          <w:p w14:paraId="5E16C8AB" w14:textId="77777777" w:rsidR="00CF5CB7" w:rsidRPr="00CF5CB7" w:rsidRDefault="00CF5CB7" w:rsidP="00CF5CB7">
            <w:pPr>
              <w:spacing w:beforeLines="0" w:before="0"/>
              <w:jc w:val="left"/>
              <w:rPr>
                <w:rFonts w:ascii="Calibri" w:hAnsi="Calibri" w:cs="Calibri"/>
                <w:b/>
                <w:bCs/>
                <w:color w:val="FF0000"/>
                <w:sz w:val="18"/>
                <w:szCs w:val="18"/>
                <w:lang w:val="nl-NL" w:eastAsia="nl-NL"/>
              </w:rPr>
            </w:pPr>
            <w:r w:rsidRPr="00CF5CB7">
              <w:rPr>
                <w:rFonts w:ascii="Calibri" w:hAnsi="Calibri" w:cs="Calibri"/>
                <w:b/>
                <w:bCs/>
                <w:color w:val="FF0000"/>
                <w:sz w:val="18"/>
                <w:szCs w:val="18"/>
                <w:lang w:val="nl-NL" w:eastAsia="nl-NL"/>
              </w:rPr>
              <w:t>Informative</w:t>
            </w:r>
          </w:p>
        </w:tc>
        <w:tc>
          <w:tcPr>
            <w:tcW w:w="4100" w:type="dxa"/>
            <w:tcBorders>
              <w:top w:val="nil"/>
              <w:left w:val="nil"/>
              <w:bottom w:val="single" w:sz="4" w:space="0" w:color="auto"/>
              <w:right w:val="single" w:sz="4" w:space="0" w:color="auto"/>
            </w:tcBorders>
            <w:shd w:val="clear" w:color="auto" w:fill="auto"/>
            <w:vAlign w:val="center"/>
            <w:hideMark/>
          </w:tcPr>
          <w:p w14:paraId="2B1D2974" w14:textId="77777777" w:rsidR="00CF5CB7" w:rsidRPr="00CF5CB7" w:rsidRDefault="00CF5CB7" w:rsidP="00CF5CB7">
            <w:pPr>
              <w:spacing w:beforeLines="0" w:before="0"/>
              <w:jc w:val="left"/>
              <w:rPr>
                <w:rFonts w:ascii="Calibri" w:hAnsi="Calibri" w:cs="Calibri"/>
                <w:color w:val="FF0000"/>
                <w:sz w:val="18"/>
                <w:szCs w:val="18"/>
                <w:lang w:val="nl-NL" w:eastAsia="nl-NL"/>
              </w:rPr>
            </w:pPr>
            <w:r w:rsidRPr="00CF5CB7">
              <w:rPr>
                <w:rFonts w:ascii="Calibri" w:hAnsi="Calibri" w:cs="Calibri"/>
                <w:color w:val="FF0000"/>
                <w:sz w:val="18"/>
                <w:szCs w:val="18"/>
                <w:lang w:val="nl-NL" w:eastAsia="nl-NL"/>
              </w:rPr>
              <w:t>The Future of DGNSS</w:t>
            </w:r>
          </w:p>
        </w:tc>
        <w:tc>
          <w:tcPr>
            <w:tcW w:w="3500" w:type="dxa"/>
            <w:tcBorders>
              <w:top w:val="nil"/>
              <w:left w:val="nil"/>
              <w:bottom w:val="single" w:sz="4" w:space="0" w:color="auto"/>
              <w:right w:val="single" w:sz="8" w:space="0" w:color="auto"/>
            </w:tcBorders>
            <w:shd w:val="clear" w:color="auto" w:fill="auto"/>
            <w:vAlign w:val="center"/>
            <w:hideMark/>
          </w:tcPr>
          <w:p w14:paraId="18CC1F1C"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should be guideline, do not list in standard</w:t>
            </w:r>
          </w:p>
        </w:tc>
      </w:tr>
      <w:tr w:rsidR="00CF5CB7" w:rsidRPr="00CF5CB7" w14:paraId="324EE3A2" w14:textId="77777777" w:rsidTr="00CF5CB7">
        <w:trPr>
          <w:trHeight w:val="300"/>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3FD869AF"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6C5B236E"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7F6B3063"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1580" w:type="dxa"/>
            <w:tcBorders>
              <w:top w:val="double" w:sz="6" w:space="0" w:color="auto"/>
              <w:left w:val="nil"/>
              <w:bottom w:val="single" w:sz="4" w:space="0" w:color="auto"/>
              <w:right w:val="single" w:sz="4" w:space="0" w:color="auto"/>
            </w:tcBorders>
            <w:shd w:val="clear" w:color="auto" w:fill="auto"/>
            <w:vAlign w:val="center"/>
            <w:hideMark/>
          </w:tcPr>
          <w:p w14:paraId="4E2C48DD" w14:textId="77777777" w:rsidR="00CF5CB7" w:rsidRPr="00CF5CB7" w:rsidRDefault="00CF5CB7" w:rsidP="00CF5CB7">
            <w:pPr>
              <w:spacing w:beforeLines="0" w:before="0"/>
              <w:jc w:val="left"/>
              <w:rPr>
                <w:rFonts w:ascii="Calibri" w:hAnsi="Calibri" w:cs="Calibri"/>
                <w:b/>
                <w:bCs/>
                <w:color w:val="0000FF"/>
                <w:sz w:val="18"/>
                <w:szCs w:val="18"/>
                <w:lang w:val="en-US" w:eastAsia="nl-NL"/>
              </w:rPr>
            </w:pPr>
            <w:r w:rsidRPr="00CF5CB7">
              <w:rPr>
                <w:rFonts w:ascii="Calibri" w:hAnsi="Calibri" w:cs="Calibri"/>
                <w:b/>
                <w:bCs/>
                <w:color w:val="0000FF"/>
                <w:sz w:val="18"/>
                <w:szCs w:val="18"/>
                <w:lang w:val="en-US" w:eastAsia="nl-NL"/>
              </w:rPr>
              <w:t> </w:t>
            </w:r>
          </w:p>
        </w:tc>
        <w:tc>
          <w:tcPr>
            <w:tcW w:w="4100" w:type="dxa"/>
            <w:tcBorders>
              <w:top w:val="nil"/>
              <w:left w:val="nil"/>
              <w:bottom w:val="single" w:sz="4" w:space="0" w:color="auto"/>
              <w:right w:val="single" w:sz="4" w:space="0" w:color="auto"/>
            </w:tcBorders>
            <w:shd w:val="clear" w:color="auto" w:fill="auto"/>
            <w:vAlign w:val="center"/>
            <w:hideMark/>
          </w:tcPr>
          <w:p w14:paraId="13F42CB7"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3500" w:type="dxa"/>
            <w:tcBorders>
              <w:top w:val="nil"/>
              <w:left w:val="nil"/>
              <w:bottom w:val="single" w:sz="4" w:space="0" w:color="auto"/>
              <w:right w:val="single" w:sz="8" w:space="0" w:color="auto"/>
            </w:tcBorders>
            <w:shd w:val="clear" w:color="auto" w:fill="auto"/>
            <w:vAlign w:val="center"/>
            <w:hideMark/>
          </w:tcPr>
          <w:p w14:paraId="19642793"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0103342D" w14:textId="77777777" w:rsidTr="00CF5CB7">
        <w:trPr>
          <w:trHeight w:val="495"/>
        </w:trPr>
        <w:tc>
          <w:tcPr>
            <w:tcW w:w="2320" w:type="dxa"/>
            <w:tcBorders>
              <w:top w:val="nil"/>
              <w:left w:val="single" w:sz="8" w:space="0" w:color="auto"/>
              <w:bottom w:val="single" w:sz="4" w:space="0" w:color="auto"/>
              <w:right w:val="single" w:sz="4" w:space="0" w:color="auto"/>
            </w:tcBorders>
            <w:shd w:val="clear" w:color="000000" w:fill="99FF66"/>
            <w:vAlign w:val="center"/>
            <w:hideMark/>
          </w:tcPr>
          <w:p w14:paraId="177F7E4B"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Vessel Traffic Services</w:t>
            </w:r>
          </w:p>
        </w:tc>
        <w:tc>
          <w:tcPr>
            <w:tcW w:w="2780" w:type="dxa"/>
            <w:tcBorders>
              <w:top w:val="nil"/>
              <w:left w:val="nil"/>
              <w:bottom w:val="single" w:sz="4" w:space="0" w:color="auto"/>
              <w:right w:val="single" w:sz="4" w:space="0" w:color="auto"/>
            </w:tcBorders>
            <w:shd w:val="clear" w:color="000000" w:fill="FFCC66"/>
            <w:vAlign w:val="center"/>
            <w:hideMark/>
          </w:tcPr>
          <w:p w14:paraId="111CBED1"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VTS implementation</w:t>
            </w:r>
          </w:p>
        </w:tc>
        <w:tc>
          <w:tcPr>
            <w:tcW w:w="1080" w:type="dxa"/>
            <w:tcBorders>
              <w:top w:val="nil"/>
              <w:left w:val="nil"/>
              <w:bottom w:val="single" w:sz="4" w:space="0" w:color="auto"/>
              <w:right w:val="single" w:sz="4" w:space="0" w:color="auto"/>
            </w:tcBorders>
            <w:shd w:val="clear" w:color="auto" w:fill="auto"/>
            <w:vAlign w:val="center"/>
            <w:hideMark/>
          </w:tcPr>
          <w:p w14:paraId="16D11AEA"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V-102</w:t>
            </w:r>
          </w:p>
        </w:tc>
        <w:tc>
          <w:tcPr>
            <w:tcW w:w="1580" w:type="dxa"/>
            <w:tcBorders>
              <w:top w:val="nil"/>
              <w:left w:val="nil"/>
              <w:bottom w:val="double" w:sz="6" w:space="0" w:color="auto"/>
              <w:right w:val="single" w:sz="4" w:space="0" w:color="auto"/>
            </w:tcBorders>
            <w:shd w:val="clear" w:color="auto" w:fill="auto"/>
            <w:vAlign w:val="center"/>
            <w:hideMark/>
          </w:tcPr>
          <w:p w14:paraId="6F024551"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Informative</w:t>
            </w:r>
          </w:p>
        </w:tc>
        <w:tc>
          <w:tcPr>
            <w:tcW w:w="4100" w:type="dxa"/>
            <w:tcBorders>
              <w:top w:val="nil"/>
              <w:left w:val="nil"/>
              <w:bottom w:val="single" w:sz="4" w:space="0" w:color="auto"/>
              <w:right w:val="single" w:sz="4" w:space="0" w:color="auto"/>
            </w:tcBorders>
            <w:shd w:val="clear" w:color="auto" w:fill="auto"/>
            <w:vAlign w:val="center"/>
            <w:hideMark/>
          </w:tcPr>
          <w:p w14:paraId="452A2B1D"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The application of the 'User Pays' principle to Vessel Traffic Services</w:t>
            </w:r>
          </w:p>
        </w:tc>
        <w:tc>
          <w:tcPr>
            <w:tcW w:w="3500" w:type="dxa"/>
            <w:tcBorders>
              <w:top w:val="nil"/>
              <w:left w:val="nil"/>
              <w:bottom w:val="single" w:sz="4" w:space="0" w:color="auto"/>
              <w:right w:val="single" w:sz="8" w:space="0" w:color="auto"/>
            </w:tcBorders>
            <w:shd w:val="clear" w:color="auto" w:fill="auto"/>
            <w:vAlign w:val="center"/>
            <w:hideMark/>
          </w:tcPr>
          <w:p w14:paraId="7DC4C695"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1D1211D4" w14:textId="77777777" w:rsidTr="00CF5CB7">
        <w:trPr>
          <w:trHeight w:val="31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72F54124"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45D0F505"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7C549841"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V-119</w:t>
            </w:r>
          </w:p>
        </w:tc>
        <w:tc>
          <w:tcPr>
            <w:tcW w:w="1580" w:type="dxa"/>
            <w:tcBorders>
              <w:top w:val="nil"/>
              <w:left w:val="nil"/>
              <w:bottom w:val="nil"/>
              <w:right w:val="single" w:sz="4" w:space="0" w:color="auto"/>
            </w:tcBorders>
            <w:shd w:val="clear" w:color="auto" w:fill="auto"/>
            <w:vAlign w:val="center"/>
            <w:hideMark/>
          </w:tcPr>
          <w:p w14:paraId="5461F4D7"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Normative</w:t>
            </w:r>
          </w:p>
        </w:tc>
        <w:tc>
          <w:tcPr>
            <w:tcW w:w="4100" w:type="dxa"/>
            <w:tcBorders>
              <w:top w:val="nil"/>
              <w:left w:val="nil"/>
              <w:bottom w:val="single" w:sz="4" w:space="0" w:color="auto"/>
              <w:right w:val="single" w:sz="4" w:space="0" w:color="auto"/>
            </w:tcBorders>
            <w:shd w:val="clear" w:color="auto" w:fill="auto"/>
            <w:vAlign w:val="center"/>
            <w:hideMark/>
          </w:tcPr>
          <w:p w14:paraId="4CFAC66E"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The Implementation of Vessel Traffic Services</w:t>
            </w:r>
          </w:p>
        </w:tc>
        <w:tc>
          <w:tcPr>
            <w:tcW w:w="3500" w:type="dxa"/>
            <w:tcBorders>
              <w:top w:val="nil"/>
              <w:left w:val="nil"/>
              <w:bottom w:val="single" w:sz="4" w:space="0" w:color="auto"/>
              <w:right w:val="single" w:sz="8" w:space="0" w:color="auto"/>
            </w:tcBorders>
            <w:shd w:val="clear" w:color="auto" w:fill="auto"/>
            <w:vAlign w:val="center"/>
            <w:hideMark/>
          </w:tcPr>
          <w:p w14:paraId="4B9B3A22"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20F334D7" w14:textId="77777777" w:rsidTr="00CF5CB7">
        <w:trPr>
          <w:trHeight w:val="31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5942C5EF"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lastRenderedPageBreak/>
              <w:t> </w:t>
            </w:r>
          </w:p>
        </w:tc>
        <w:tc>
          <w:tcPr>
            <w:tcW w:w="2780" w:type="dxa"/>
            <w:tcBorders>
              <w:top w:val="nil"/>
              <w:left w:val="nil"/>
              <w:bottom w:val="single" w:sz="4" w:space="0" w:color="auto"/>
              <w:right w:val="single" w:sz="4" w:space="0" w:color="auto"/>
            </w:tcBorders>
            <w:shd w:val="clear" w:color="auto" w:fill="auto"/>
            <w:vAlign w:val="center"/>
            <w:hideMark/>
          </w:tcPr>
          <w:p w14:paraId="71B04C72"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13719D77"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V-120</w:t>
            </w:r>
          </w:p>
        </w:tc>
        <w:tc>
          <w:tcPr>
            <w:tcW w:w="1580" w:type="dxa"/>
            <w:tcBorders>
              <w:top w:val="double" w:sz="6" w:space="0" w:color="auto"/>
              <w:left w:val="nil"/>
              <w:bottom w:val="single" w:sz="4" w:space="0" w:color="auto"/>
              <w:right w:val="single" w:sz="4" w:space="0" w:color="auto"/>
            </w:tcBorders>
            <w:shd w:val="clear" w:color="000000" w:fill="FFFF00"/>
            <w:vAlign w:val="center"/>
            <w:hideMark/>
          </w:tcPr>
          <w:p w14:paraId="08B28F03"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Informative</w:t>
            </w:r>
          </w:p>
        </w:tc>
        <w:tc>
          <w:tcPr>
            <w:tcW w:w="4100" w:type="dxa"/>
            <w:tcBorders>
              <w:top w:val="nil"/>
              <w:left w:val="nil"/>
              <w:bottom w:val="single" w:sz="4" w:space="0" w:color="auto"/>
              <w:right w:val="single" w:sz="4" w:space="0" w:color="auto"/>
            </w:tcBorders>
            <w:shd w:val="clear" w:color="auto" w:fill="auto"/>
            <w:vAlign w:val="center"/>
            <w:hideMark/>
          </w:tcPr>
          <w:p w14:paraId="45252315"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Vessel Traffic Services in Inland Waters</w:t>
            </w:r>
          </w:p>
        </w:tc>
        <w:tc>
          <w:tcPr>
            <w:tcW w:w="3500" w:type="dxa"/>
            <w:tcBorders>
              <w:top w:val="nil"/>
              <w:left w:val="nil"/>
              <w:bottom w:val="single" w:sz="4" w:space="0" w:color="auto"/>
              <w:right w:val="single" w:sz="8" w:space="0" w:color="auto"/>
            </w:tcBorders>
            <w:shd w:val="clear" w:color="auto" w:fill="auto"/>
            <w:vAlign w:val="center"/>
            <w:hideMark/>
          </w:tcPr>
          <w:p w14:paraId="3CBFB0EC"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517238B9" w14:textId="77777777" w:rsidTr="00CF5CB7">
        <w:trPr>
          <w:trHeight w:val="315"/>
        </w:trPr>
        <w:tc>
          <w:tcPr>
            <w:tcW w:w="232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D3ECD2F"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14:paraId="5D525CF0"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 </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3BC44D5D"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1580" w:type="dxa"/>
            <w:tcBorders>
              <w:top w:val="single" w:sz="4" w:space="0" w:color="auto"/>
              <w:left w:val="nil"/>
              <w:bottom w:val="nil"/>
              <w:right w:val="single" w:sz="4" w:space="0" w:color="auto"/>
            </w:tcBorders>
            <w:shd w:val="clear" w:color="auto" w:fill="auto"/>
            <w:vAlign w:val="center"/>
            <w:hideMark/>
          </w:tcPr>
          <w:p w14:paraId="74D8AB05" w14:textId="77777777" w:rsidR="00CF5CB7" w:rsidRPr="00CF5CB7" w:rsidRDefault="00CF5CB7" w:rsidP="00CF5CB7">
            <w:pPr>
              <w:spacing w:beforeLines="0" w:before="0"/>
              <w:jc w:val="left"/>
              <w:rPr>
                <w:rFonts w:ascii="Calibri" w:hAnsi="Calibri" w:cs="Calibri"/>
                <w:b/>
                <w:bCs/>
                <w:color w:val="0000FF"/>
                <w:sz w:val="18"/>
                <w:szCs w:val="18"/>
                <w:lang w:val="en-US" w:eastAsia="nl-NL"/>
              </w:rPr>
            </w:pPr>
            <w:r w:rsidRPr="00CF5CB7">
              <w:rPr>
                <w:rFonts w:ascii="Calibri" w:hAnsi="Calibri" w:cs="Calibri"/>
                <w:b/>
                <w:bCs/>
                <w:color w:val="0000FF"/>
                <w:sz w:val="18"/>
                <w:szCs w:val="18"/>
                <w:lang w:val="en-US" w:eastAsia="nl-NL"/>
              </w:rPr>
              <w:t> </w:t>
            </w:r>
          </w:p>
        </w:tc>
        <w:tc>
          <w:tcPr>
            <w:tcW w:w="4100" w:type="dxa"/>
            <w:tcBorders>
              <w:top w:val="single" w:sz="4" w:space="0" w:color="auto"/>
              <w:left w:val="nil"/>
              <w:bottom w:val="single" w:sz="4" w:space="0" w:color="auto"/>
              <w:right w:val="single" w:sz="4" w:space="0" w:color="auto"/>
            </w:tcBorders>
            <w:shd w:val="clear" w:color="auto" w:fill="auto"/>
            <w:vAlign w:val="center"/>
            <w:hideMark/>
          </w:tcPr>
          <w:p w14:paraId="3725CE89"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3500" w:type="dxa"/>
            <w:tcBorders>
              <w:top w:val="single" w:sz="4" w:space="0" w:color="auto"/>
              <w:left w:val="nil"/>
              <w:bottom w:val="single" w:sz="4" w:space="0" w:color="auto"/>
              <w:right w:val="single" w:sz="8" w:space="0" w:color="auto"/>
            </w:tcBorders>
            <w:shd w:val="clear" w:color="auto" w:fill="auto"/>
            <w:vAlign w:val="center"/>
            <w:hideMark/>
          </w:tcPr>
          <w:p w14:paraId="40713104"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55775F53" w14:textId="77777777" w:rsidTr="00CF5CB7">
        <w:trPr>
          <w:trHeight w:val="31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25F6FBFB"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000000" w:fill="FFCC66"/>
            <w:vAlign w:val="center"/>
            <w:hideMark/>
          </w:tcPr>
          <w:p w14:paraId="0F2D9FCF"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VTS operations</w:t>
            </w:r>
          </w:p>
        </w:tc>
        <w:tc>
          <w:tcPr>
            <w:tcW w:w="1080" w:type="dxa"/>
            <w:tcBorders>
              <w:top w:val="nil"/>
              <w:left w:val="nil"/>
              <w:bottom w:val="single" w:sz="4" w:space="0" w:color="auto"/>
              <w:right w:val="single" w:sz="4" w:space="0" w:color="auto"/>
            </w:tcBorders>
            <w:shd w:val="clear" w:color="auto" w:fill="auto"/>
            <w:vAlign w:val="center"/>
            <w:hideMark/>
          </w:tcPr>
          <w:p w14:paraId="64587095"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V-127</w:t>
            </w:r>
          </w:p>
        </w:tc>
        <w:tc>
          <w:tcPr>
            <w:tcW w:w="1580" w:type="dxa"/>
            <w:tcBorders>
              <w:top w:val="double" w:sz="6" w:space="0" w:color="auto"/>
              <w:left w:val="nil"/>
              <w:bottom w:val="nil"/>
              <w:right w:val="single" w:sz="4" w:space="0" w:color="auto"/>
            </w:tcBorders>
            <w:shd w:val="clear" w:color="auto" w:fill="auto"/>
            <w:vAlign w:val="center"/>
            <w:hideMark/>
          </w:tcPr>
          <w:p w14:paraId="2FE400A9"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Normative</w:t>
            </w:r>
          </w:p>
        </w:tc>
        <w:tc>
          <w:tcPr>
            <w:tcW w:w="4100" w:type="dxa"/>
            <w:tcBorders>
              <w:top w:val="nil"/>
              <w:left w:val="nil"/>
              <w:bottom w:val="single" w:sz="4" w:space="0" w:color="auto"/>
              <w:right w:val="single" w:sz="4" w:space="0" w:color="auto"/>
            </w:tcBorders>
            <w:shd w:val="clear" w:color="auto" w:fill="auto"/>
            <w:vAlign w:val="center"/>
            <w:hideMark/>
          </w:tcPr>
          <w:p w14:paraId="58FA28E3"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Operational Procedures for Vessel Traffic Services</w:t>
            </w:r>
          </w:p>
        </w:tc>
        <w:tc>
          <w:tcPr>
            <w:tcW w:w="3500" w:type="dxa"/>
            <w:tcBorders>
              <w:top w:val="nil"/>
              <w:left w:val="nil"/>
              <w:bottom w:val="single" w:sz="4" w:space="0" w:color="auto"/>
              <w:right w:val="single" w:sz="8" w:space="0" w:color="auto"/>
            </w:tcBorders>
            <w:shd w:val="clear" w:color="auto" w:fill="auto"/>
            <w:vAlign w:val="center"/>
            <w:hideMark/>
          </w:tcPr>
          <w:p w14:paraId="0FFF6FF9"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45E9B766" w14:textId="77777777" w:rsidTr="00CF5CB7">
        <w:trPr>
          <w:trHeight w:val="31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5F90D203"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51D59548"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09CCBCFB"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1580" w:type="dxa"/>
            <w:tcBorders>
              <w:top w:val="double" w:sz="6" w:space="0" w:color="auto"/>
              <w:left w:val="nil"/>
              <w:bottom w:val="nil"/>
              <w:right w:val="single" w:sz="4" w:space="0" w:color="auto"/>
            </w:tcBorders>
            <w:shd w:val="clear" w:color="auto" w:fill="auto"/>
            <w:vAlign w:val="center"/>
            <w:hideMark/>
          </w:tcPr>
          <w:p w14:paraId="0E7AAA26" w14:textId="77777777" w:rsidR="00CF5CB7" w:rsidRPr="00CF5CB7" w:rsidRDefault="00CF5CB7" w:rsidP="00CF5CB7">
            <w:pPr>
              <w:spacing w:beforeLines="0" w:before="0"/>
              <w:jc w:val="left"/>
              <w:rPr>
                <w:rFonts w:ascii="Calibri" w:hAnsi="Calibri" w:cs="Calibri"/>
                <w:b/>
                <w:bCs/>
                <w:color w:val="0000FF"/>
                <w:sz w:val="18"/>
                <w:szCs w:val="18"/>
                <w:lang w:val="en-US" w:eastAsia="nl-NL"/>
              </w:rPr>
            </w:pPr>
            <w:r w:rsidRPr="00CF5CB7">
              <w:rPr>
                <w:rFonts w:ascii="Calibri" w:hAnsi="Calibri" w:cs="Calibri"/>
                <w:b/>
                <w:bCs/>
                <w:color w:val="0000FF"/>
                <w:sz w:val="18"/>
                <w:szCs w:val="18"/>
                <w:lang w:val="en-US" w:eastAsia="nl-NL"/>
              </w:rPr>
              <w:t> </w:t>
            </w:r>
          </w:p>
        </w:tc>
        <w:tc>
          <w:tcPr>
            <w:tcW w:w="4100" w:type="dxa"/>
            <w:tcBorders>
              <w:top w:val="nil"/>
              <w:left w:val="nil"/>
              <w:bottom w:val="single" w:sz="4" w:space="0" w:color="auto"/>
              <w:right w:val="single" w:sz="4" w:space="0" w:color="auto"/>
            </w:tcBorders>
            <w:shd w:val="clear" w:color="auto" w:fill="auto"/>
            <w:vAlign w:val="center"/>
            <w:hideMark/>
          </w:tcPr>
          <w:p w14:paraId="12DE39CA"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3500" w:type="dxa"/>
            <w:tcBorders>
              <w:top w:val="nil"/>
              <w:left w:val="nil"/>
              <w:bottom w:val="single" w:sz="4" w:space="0" w:color="auto"/>
              <w:right w:val="single" w:sz="8" w:space="0" w:color="auto"/>
            </w:tcBorders>
            <w:shd w:val="clear" w:color="auto" w:fill="auto"/>
            <w:vAlign w:val="center"/>
            <w:hideMark/>
          </w:tcPr>
          <w:p w14:paraId="725BC6E2"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13148C43" w14:textId="77777777" w:rsidTr="00CF5CB7">
        <w:trPr>
          <w:trHeight w:val="31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322DA217"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1BB024A0"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4F79C08D"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1580" w:type="dxa"/>
            <w:tcBorders>
              <w:top w:val="double" w:sz="6" w:space="0" w:color="auto"/>
              <w:left w:val="nil"/>
              <w:bottom w:val="nil"/>
              <w:right w:val="single" w:sz="4" w:space="0" w:color="auto"/>
            </w:tcBorders>
            <w:shd w:val="clear" w:color="auto" w:fill="auto"/>
            <w:vAlign w:val="center"/>
            <w:hideMark/>
          </w:tcPr>
          <w:p w14:paraId="0CDCC46E"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Normative</w:t>
            </w:r>
          </w:p>
        </w:tc>
        <w:tc>
          <w:tcPr>
            <w:tcW w:w="4100" w:type="dxa"/>
            <w:tcBorders>
              <w:top w:val="nil"/>
              <w:left w:val="nil"/>
              <w:bottom w:val="single" w:sz="4" w:space="0" w:color="auto"/>
              <w:right w:val="single" w:sz="4" w:space="0" w:color="auto"/>
            </w:tcBorders>
            <w:shd w:val="clear" w:color="auto" w:fill="auto"/>
            <w:vAlign w:val="center"/>
            <w:hideMark/>
          </w:tcPr>
          <w:p w14:paraId="0C687652"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3500" w:type="dxa"/>
            <w:tcBorders>
              <w:top w:val="nil"/>
              <w:left w:val="nil"/>
              <w:bottom w:val="single" w:sz="4" w:space="0" w:color="auto"/>
              <w:right w:val="single" w:sz="8" w:space="0" w:color="auto"/>
            </w:tcBorders>
            <w:shd w:val="clear" w:color="auto" w:fill="auto"/>
            <w:vAlign w:val="center"/>
            <w:hideMark/>
          </w:tcPr>
          <w:p w14:paraId="1E8FF0C6"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r>
      <w:tr w:rsidR="00CF5CB7" w:rsidRPr="00CF5CB7" w14:paraId="54E74A92" w14:textId="77777777" w:rsidTr="00CF5CB7">
        <w:trPr>
          <w:trHeight w:val="31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16559FE3"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6DE38E1F"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4DD0201D"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1580" w:type="dxa"/>
            <w:tcBorders>
              <w:top w:val="double" w:sz="6" w:space="0" w:color="auto"/>
              <w:left w:val="nil"/>
              <w:bottom w:val="nil"/>
              <w:right w:val="single" w:sz="4" w:space="0" w:color="auto"/>
            </w:tcBorders>
            <w:shd w:val="clear" w:color="auto" w:fill="auto"/>
            <w:vAlign w:val="center"/>
            <w:hideMark/>
          </w:tcPr>
          <w:p w14:paraId="446CE542"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 </w:t>
            </w:r>
          </w:p>
        </w:tc>
        <w:tc>
          <w:tcPr>
            <w:tcW w:w="4100" w:type="dxa"/>
            <w:tcBorders>
              <w:top w:val="nil"/>
              <w:left w:val="nil"/>
              <w:bottom w:val="single" w:sz="4" w:space="0" w:color="auto"/>
              <w:right w:val="single" w:sz="4" w:space="0" w:color="auto"/>
            </w:tcBorders>
            <w:shd w:val="clear" w:color="auto" w:fill="auto"/>
            <w:vAlign w:val="center"/>
            <w:hideMark/>
          </w:tcPr>
          <w:p w14:paraId="20A3DDF5"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3500" w:type="dxa"/>
            <w:tcBorders>
              <w:top w:val="nil"/>
              <w:left w:val="nil"/>
              <w:bottom w:val="single" w:sz="4" w:space="0" w:color="auto"/>
              <w:right w:val="single" w:sz="8" w:space="0" w:color="auto"/>
            </w:tcBorders>
            <w:shd w:val="clear" w:color="auto" w:fill="auto"/>
            <w:vAlign w:val="center"/>
            <w:hideMark/>
          </w:tcPr>
          <w:p w14:paraId="4986D6B2"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r>
      <w:tr w:rsidR="00CF5CB7" w:rsidRPr="00CF5CB7" w14:paraId="588531A1" w14:textId="77777777" w:rsidTr="00CF5CB7">
        <w:trPr>
          <w:trHeight w:val="31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4824B00F"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2780" w:type="dxa"/>
            <w:tcBorders>
              <w:top w:val="nil"/>
              <w:left w:val="nil"/>
              <w:bottom w:val="single" w:sz="4" w:space="0" w:color="auto"/>
              <w:right w:val="single" w:sz="4" w:space="0" w:color="auto"/>
            </w:tcBorders>
            <w:shd w:val="clear" w:color="000000" w:fill="FFCC66"/>
            <w:vAlign w:val="center"/>
            <w:hideMark/>
          </w:tcPr>
          <w:p w14:paraId="4283144E"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VTS data and information management</w:t>
            </w:r>
          </w:p>
        </w:tc>
        <w:tc>
          <w:tcPr>
            <w:tcW w:w="1080" w:type="dxa"/>
            <w:tcBorders>
              <w:top w:val="nil"/>
              <w:left w:val="nil"/>
              <w:bottom w:val="single" w:sz="4" w:space="0" w:color="auto"/>
              <w:right w:val="single" w:sz="4" w:space="0" w:color="auto"/>
            </w:tcBorders>
            <w:shd w:val="clear" w:color="auto" w:fill="auto"/>
            <w:vAlign w:val="center"/>
            <w:hideMark/>
          </w:tcPr>
          <w:p w14:paraId="39AEBA8B"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V-125</w:t>
            </w:r>
          </w:p>
        </w:tc>
        <w:tc>
          <w:tcPr>
            <w:tcW w:w="1580" w:type="dxa"/>
            <w:tcBorders>
              <w:top w:val="double" w:sz="6" w:space="0" w:color="auto"/>
              <w:left w:val="nil"/>
              <w:bottom w:val="nil"/>
              <w:right w:val="single" w:sz="4" w:space="0" w:color="auto"/>
            </w:tcBorders>
            <w:shd w:val="clear" w:color="auto" w:fill="auto"/>
            <w:vAlign w:val="center"/>
            <w:hideMark/>
          </w:tcPr>
          <w:p w14:paraId="7F3747E6"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Normative</w:t>
            </w:r>
          </w:p>
        </w:tc>
        <w:tc>
          <w:tcPr>
            <w:tcW w:w="4100" w:type="dxa"/>
            <w:tcBorders>
              <w:top w:val="nil"/>
              <w:left w:val="nil"/>
              <w:bottom w:val="single" w:sz="4" w:space="0" w:color="auto"/>
              <w:right w:val="single" w:sz="4" w:space="0" w:color="auto"/>
            </w:tcBorders>
            <w:shd w:val="clear" w:color="auto" w:fill="auto"/>
            <w:vAlign w:val="center"/>
            <w:hideMark/>
          </w:tcPr>
          <w:p w14:paraId="06CE47DB"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xml:space="preserve">The use and presentation of </w:t>
            </w:r>
            <w:proofErr w:type="spellStart"/>
            <w:r w:rsidRPr="00CF5CB7">
              <w:rPr>
                <w:rFonts w:ascii="Calibri" w:hAnsi="Calibri" w:cs="Calibri"/>
                <w:color w:val="000000"/>
                <w:sz w:val="18"/>
                <w:szCs w:val="18"/>
                <w:lang w:val="en-US" w:eastAsia="nl-NL"/>
              </w:rPr>
              <w:t>symbology</w:t>
            </w:r>
            <w:proofErr w:type="spellEnd"/>
            <w:r w:rsidRPr="00CF5CB7">
              <w:rPr>
                <w:rFonts w:ascii="Calibri" w:hAnsi="Calibri" w:cs="Calibri"/>
                <w:color w:val="000000"/>
                <w:sz w:val="18"/>
                <w:szCs w:val="18"/>
                <w:lang w:val="en-US" w:eastAsia="nl-NL"/>
              </w:rPr>
              <w:t xml:space="preserve"> at a VTS Centre</w:t>
            </w:r>
          </w:p>
        </w:tc>
        <w:tc>
          <w:tcPr>
            <w:tcW w:w="3500" w:type="dxa"/>
            <w:tcBorders>
              <w:top w:val="nil"/>
              <w:left w:val="nil"/>
              <w:bottom w:val="single" w:sz="4" w:space="0" w:color="auto"/>
              <w:right w:val="single" w:sz="8" w:space="0" w:color="auto"/>
            </w:tcBorders>
            <w:shd w:val="clear" w:color="auto" w:fill="auto"/>
            <w:vAlign w:val="center"/>
            <w:hideMark/>
          </w:tcPr>
          <w:p w14:paraId="32A7556E"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390D5387" w14:textId="77777777" w:rsidTr="00CF5CB7">
        <w:trPr>
          <w:trHeight w:val="31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08CDD112"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5ADA6260"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06FCD79E"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1580" w:type="dxa"/>
            <w:tcBorders>
              <w:top w:val="double" w:sz="6" w:space="0" w:color="auto"/>
              <w:left w:val="nil"/>
              <w:bottom w:val="nil"/>
              <w:right w:val="single" w:sz="4" w:space="0" w:color="auto"/>
            </w:tcBorders>
            <w:shd w:val="clear" w:color="auto" w:fill="auto"/>
            <w:vAlign w:val="center"/>
            <w:hideMark/>
          </w:tcPr>
          <w:p w14:paraId="2CE87A9A" w14:textId="77777777" w:rsidR="00CF5CB7" w:rsidRPr="00CF5CB7" w:rsidRDefault="00CF5CB7" w:rsidP="00CF5CB7">
            <w:pPr>
              <w:spacing w:beforeLines="0" w:before="0"/>
              <w:jc w:val="left"/>
              <w:rPr>
                <w:rFonts w:ascii="Calibri" w:hAnsi="Calibri" w:cs="Calibri"/>
                <w:b/>
                <w:bCs/>
                <w:color w:val="0000FF"/>
                <w:sz w:val="18"/>
                <w:szCs w:val="18"/>
                <w:lang w:val="en-US" w:eastAsia="nl-NL"/>
              </w:rPr>
            </w:pPr>
            <w:r w:rsidRPr="00CF5CB7">
              <w:rPr>
                <w:rFonts w:ascii="Calibri" w:hAnsi="Calibri" w:cs="Calibri"/>
                <w:b/>
                <w:bCs/>
                <w:color w:val="0000FF"/>
                <w:sz w:val="18"/>
                <w:szCs w:val="18"/>
                <w:lang w:val="en-US" w:eastAsia="nl-NL"/>
              </w:rPr>
              <w:t> </w:t>
            </w:r>
          </w:p>
        </w:tc>
        <w:tc>
          <w:tcPr>
            <w:tcW w:w="4100" w:type="dxa"/>
            <w:tcBorders>
              <w:top w:val="nil"/>
              <w:left w:val="nil"/>
              <w:bottom w:val="single" w:sz="4" w:space="0" w:color="auto"/>
              <w:right w:val="single" w:sz="4" w:space="0" w:color="auto"/>
            </w:tcBorders>
            <w:shd w:val="clear" w:color="auto" w:fill="auto"/>
            <w:vAlign w:val="center"/>
            <w:hideMark/>
          </w:tcPr>
          <w:p w14:paraId="6DB4343E"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3500" w:type="dxa"/>
            <w:tcBorders>
              <w:top w:val="nil"/>
              <w:left w:val="nil"/>
              <w:bottom w:val="single" w:sz="4" w:space="0" w:color="auto"/>
              <w:right w:val="single" w:sz="8" w:space="0" w:color="auto"/>
            </w:tcBorders>
            <w:shd w:val="clear" w:color="auto" w:fill="auto"/>
            <w:vAlign w:val="center"/>
            <w:hideMark/>
          </w:tcPr>
          <w:p w14:paraId="3545279C"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082AD09C" w14:textId="77777777" w:rsidTr="00CF5CB7">
        <w:trPr>
          <w:trHeight w:val="300"/>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4F4A434D"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000000" w:fill="FFCC66"/>
            <w:vAlign w:val="center"/>
            <w:hideMark/>
          </w:tcPr>
          <w:p w14:paraId="6F04B1F8"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VTS communications</w:t>
            </w:r>
          </w:p>
        </w:tc>
        <w:tc>
          <w:tcPr>
            <w:tcW w:w="1080" w:type="dxa"/>
            <w:tcBorders>
              <w:top w:val="nil"/>
              <w:left w:val="nil"/>
              <w:bottom w:val="single" w:sz="4" w:space="0" w:color="auto"/>
              <w:right w:val="single" w:sz="4" w:space="0" w:color="auto"/>
            </w:tcBorders>
            <w:shd w:val="clear" w:color="auto" w:fill="auto"/>
            <w:vAlign w:val="center"/>
            <w:hideMark/>
          </w:tcPr>
          <w:p w14:paraId="222C5E7F"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1580" w:type="dxa"/>
            <w:tcBorders>
              <w:top w:val="double" w:sz="6" w:space="0" w:color="auto"/>
              <w:left w:val="nil"/>
              <w:bottom w:val="single" w:sz="4" w:space="0" w:color="auto"/>
              <w:right w:val="single" w:sz="4" w:space="0" w:color="auto"/>
            </w:tcBorders>
            <w:shd w:val="clear" w:color="auto" w:fill="auto"/>
            <w:vAlign w:val="center"/>
            <w:hideMark/>
          </w:tcPr>
          <w:p w14:paraId="1B31FB17"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Normative</w:t>
            </w:r>
          </w:p>
        </w:tc>
        <w:tc>
          <w:tcPr>
            <w:tcW w:w="4100" w:type="dxa"/>
            <w:tcBorders>
              <w:top w:val="nil"/>
              <w:left w:val="nil"/>
              <w:bottom w:val="single" w:sz="4" w:space="0" w:color="auto"/>
              <w:right w:val="single" w:sz="4" w:space="0" w:color="auto"/>
            </w:tcBorders>
            <w:shd w:val="clear" w:color="auto" w:fill="auto"/>
            <w:vAlign w:val="center"/>
            <w:hideMark/>
          </w:tcPr>
          <w:p w14:paraId="677A69BC"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3500" w:type="dxa"/>
            <w:tcBorders>
              <w:top w:val="nil"/>
              <w:left w:val="nil"/>
              <w:bottom w:val="single" w:sz="4" w:space="0" w:color="auto"/>
              <w:right w:val="single" w:sz="8" w:space="0" w:color="auto"/>
            </w:tcBorders>
            <w:shd w:val="clear" w:color="auto" w:fill="auto"/>
            <w:vAlign w:val="center"/>
            <w:hideMark/>
          </w:tcPr>
          <w:p w14:paraId="5E373CF8"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r>
      <w:tr w:rsidR="00CF5CB7" w:rsidRPr="00CF5CB7" w14:paraId="2AECC00F" w14:textId="77777777" w:rsidTr="00CF5CB7">
        <w:trPr>
          <w:trHeight w:val="300"/>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6D91B454"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09BFFB8C"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2521D53F"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1580" w:type="dxa"/>
            <w:tcBorders>
              <w:top w:val="nil"/>
              <w:left w:val="nil"/>
              <w:bottom w:val="nil"/>
              <w:right w:val="single" w:sz="4" w:space="0" w:color="auto"/>
            </w:tcBorders>
            <w:shd w:val="clear" w:color="auto" w:fill="auto"/>
            <w:vAlign w:val="center"/>
            <w:hideMark/>
          </w:tcPr>
          <w:p w14:paraId="1DFE8BE2"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 </w:t>
            </w:r>
          </w:p>
        </w:tc>
        <w:tc>
          <w:tcPr>
            <w:tcW w:w="4100" w:type="dxa"/>
            <w:tcBorders>
              <w:top w:val="nil"/>
              <w:left w:val="nil"/>
              <w:bottom w:val="single" w:sz="4" w:space="0" w:color="auto"/>
              <w:right w:val="single" w:sz="4" w:space="0" w:color="auto"/>
            </w:tcBorders>
            <w:shd w:val="clear" w:color="auto" w:fill="auto"/>
            <w:vAlign w:val="center"/>
            <w:hideMark/>
          </w:tcPr>
          <w:p w14:paraId="49492735"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3500" w:type="dxa"/>
            <w:tcBorders>
              <w:top w:val="nil"/>
              <w:left w:val="nil"/>
              <w:bottom w:val="single" w:sz="4" w:space="0" w:color="auto"/>
              <w:right w:val="single" w:sz="8" w:space="0" w:color="auto"/>
            </w:tcBorders>
            <w:shd w:val="clear" w:color="auto" w:fill="auto"/>
            <w:vAlign w:val="center"/>
            <w:hideMark/>
          </w:tcPr>
          <w:p w14:paraId="1671E862"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r>
      <w:tr w:rsidR="00CF5CB7" w:rsidRPr="00CF5CB7" w14:paraId="3F504455" w14:textId="77777777" w:rsidTr="00CF5CB7">
        <w:trPr>
          <w:trHeight w:val="49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5790CBBA"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2780" w:type="dxa"/>
            <w:tcBorders>
              <w:top w:val="nil"/>
              <w:left w:val="nil"/>
              <w:bottom w:val="single" w:sz="4" w:space="0" w:color="auto"/>
              <w:right w:val="single" w:sz="4" w:space="0" w:color="auto"/>
            </w:tcBorders>
            <w:shd w:val="clear" w:color="000000" w:fill="FFCC66"/>
            <w:vAlign w:val="center"/>
            <w:hideMark/>
          </w:tcPr>
          <w:p w14:paraId="68E474F6"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VTS technologies</w:t>
            </w:r>
          </w:p>
        </w:tc>
        <w:tc>
          <w:tcPr>
            <w:tcW w:w="1080" w:type="dxa"/>
            <w:tcBorders>
              <w:top w:val="nil"/>
              <w:left w:val="nil"/>
              <w:bottom w:val="single" w:sz="4" w:space="0" w:color="auto"/>
              <w:right w:val="single" w:sz="4" w:space="0" w:color="auto"/>
            </w:tcBorders>
            <w:shd w:val="clear" w:color="auto" w:fill="auto"/>
            <w:vAlign w:val="center"/>
            <w:hideMark/>
          </w:tcPr>
          <w:p w14:paraId="1F67EBC5"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V-128</w:t>
            </w:r>
          </w:p>
        </w:tc>
        <w:tc>
          <w:tcPr>
            <w:tcW w:w="1580" w:type="dxa"/>
            <w:tcBorders>
              <w:top w:val="double" w:sz="6" w:space="0" w:color="auto"/>
              <w:left w:val="nil"/>
              <w:bottom w:val="nil"/>
              <w:right w:val="single" w:sz="4" w:space="0" w:color="auto"/>
            </w:tcBorders>
            <w:shd w:val="clear" w:color="000000" w:fill="FFFF00"/>
            <w:vAlign w:val="center"/>
            <w:hideMark/>
          </w:tcPr>
          <w:p w14:paraId="70CC9558"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Normative</w:t>
            </w:r>
          </w:p>
        </w:tc>
        <w:tc>
          <w:tcPr>
            <w:tcW w:w="4100" w:type="dxa"/>
            <w:tcBorders>
              <w:top w:val="nil"/>
              <w:left w:val="nil"/>
              <w:bottom w:val="single" w:sz="4" w:space="0" w:color="auto"/>
              <w:right w:val="single" w:sz="4" w:space="0" w:color="auto"/>
            </w:tcBorders>
            <w:shd w:val="clear" w:color="auto" w:fill="auto"/>
            <w:vAlign w:val="center"/>
            <w:hideMark/>
          </w:tcPr>
          <w:p w14:paraId="738A3452"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Operational and Technical Performance of VTS Systems</w:t>
            </w:r>
          </w:p>
        </w:tc>
        <w:tc>
          <w:tcPr>
            <w:tcW w:w="3500" w:type="dxa"/>
            <w:tcBorders>
              <w:top w:val="nil"/>
              <w:left w:val="nil"/>
              <w:bottom w:val="single" w:sz="4" w:space="0" w:color="auto"/>
              <w:right w:val="single" w:sz="8" w:space="0" w:color="auto"/>
            </w:tcBorders>
            <w:shd w:val="clear" w:color="auto" w:fill="auto"/>
            <w:vAlign w:val="center"/>
            <w:hideMark/>
          </w:tcPr>
          <w:p w14:paraId="18062899"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5F3F7689" w14:textId="77777777" w:rsidTr="00CF5CB7">
        <w:trPr>
          <w:trHeight w:val="31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055A470D"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73646CDA"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6EB0CAB3"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1580" w:type="dxa"/>
            <w:tcBorders>
              <w:top w:val="double" w:sz="6" w:space="0" w:color="auto"/>
              <w:left w:val="nil"/>
              <w:bottom w:val="nil"/>
              <w:right w:val="single" w:sz="4" w:space="0" w:color="auto"/>
            </w:tcBorders>
            <w:shd w:val="clear" w:color="auto" w:fill="auto"/>
            <w:vAlign w:val="center"/>
            <w:hideMark/>
          </w:tcPr>
          <w:p w14:paraId="0F5D1743" w14:textId="77777777" w:rsidR="00CF5CB7" w:rsidRPr="00CF5CB7" w:rsidRDefault="00CF5CB7" w:rsidP="00CF5CB7">
            <w:pPr>
              <w:spacing w:beforeLines="0" w:before="0"/>
              <w:jc w:val="left"/>
              <w:rPr>
                <w:rFonts w:ascii="Calibri" w:hAnsi="Calibri" w:cs="Calibri"/>
                <w:b/>
                <w:bCs/>
                <w:color w:val="0000FF"/>
                <w:sz w:val="18"/>
                <w:szCs w:val="18"/>
                <w:lang w:val="en-US" w:eastAsia="nl-NL"/>
              </w:rPr>
            </w:pPr>
            <w:r w:rsidRPr="00CF5CB7">
              <w:rPr>
                <w:rFonts w:ascii="Calibri" w:hAnsi="Calibri" w:cs="Calibri"/>
                <w:b/>
                <w:bCs/>
                <w:color w:val="0000FF"/>
                <w:sz w:val="18"/>
                <w:szCs w:val="18"/>
                <w:lang w:val="en-US" w:eastAsia="nl-NL"/>
              </w:rPr>
              <w:t> </w:t>
            </w:r>
          </w:p>
        </w:tc>
        <w:tc>
          <w:tcPr>
            <w:tcW w:w="4100" w:type="dxa"/>
            <w:tcBorders>
              <w:top w:val="nil"/>
              <w:left w:val="nil"/>
              <w:bottom w:val="single" w:sz="4" w:space="0" w:color="auto"/>
              <w:right w:val="single" w:sz="4" w:space="0" w:color="auto"/>
            </w:tcBorders>
            <w:shd w:val="clear" w:color="auto" w:fill="auto"/>
            <w:vAlign w:val="center"/>
            <w:hideMark/>
          </w:tcPr>
          <w:p w14:paraId="01521DEA"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3500" w:type="dxa"/>
            <w:tcBorders>
              <w:top w:val="nil"/>
              <w:left w:val="nil"/>
              <w:bottom w:val="single" w:sz="4" w:space="0" w:color="auto"/>
              <w:right w:val="single" w:sz="8" w:space="0" w:color="auto"/>
            </w:tcBorders>
            <w:shd w:val="clear" w:color="auto" w:fill="auto"/>
            <w:vAlign w:val="center"/>
            <w:hideMark/>
          </w:tcPr>
          <w:p w14:paraId="465252CE"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3B018678" w14:textId="77777777" w:rsidTr="00CF5CB7">
        <w:trPr>
          <w:trHeight w:val="31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20B358F0"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000000" w:fill="FFCC66"/>
            <w:vAlign w:val="center"/>
            <w:hideMark/>
          </w:tcPr>
          <w:p w14:paraId="1B67A9A2"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Auditing and assessing of VTS</w:t>
            </w:r>
          </w:p>
        </w:tc>
        <w:tc>
          <w:tcPr>
            <w:tcW w:w="1080" w:type="dxa"/>
            <w:tcBorders>
              <w:top w:val="nil"/>
              <w:left w:val="nil"/>
              <w:bottom w:val="single" w:sz="4" w:space="0" w:color="auto"/>
              <w:right w:val="single" w:sz="4" w:space="0" w:color="auto"/>
            </w:tcBorders>
            <w:shd w:val="clear" w:color="auto" w:fill="auto"/>
            <w:vAlign w:val="center"/>
            <w:hideMark/>
          </w:tcPr>
          <w:p w14:paraId="72E37966" w14:textId="77777777" w:rsidR="00CF5CB7" w:rsidRPr="00CF5CB7" w:rsidRDefault="00CF5CB7" w:rsidP="00CF5CB7">
            <w:pPr>
              <w:spacing w:beforeLines="0" w:before="0"/>
              <w:jc w:val="left"/>
              <w:rPr>
                <w:rFonts w:ascii="Calibri" w:hAnsi="Calibri" w:cs="Calibri"/>
                <w:color w:val="FF0000"/>
                <w:sz w:val="18"/>
                <w:szCs w:val="18"/>
                <w:lang w:val="nl-NL" w:eastAsia="nl-NL"/>
              </w:rPr>
            </w:pPr>
            <w:r w:rsidRPr="00CF5CB7">
              <w:rPr>
                <w:rFonts w:ascii="Calibri" w:hAnsi="Calibri" w:cs="Calibri"/>
                <w:color w:val="FF0000"/>
                <w:sz w:val="18"/>
                <w:szCs w:val="18"/>
                <w:lang w:val="nl-NL" w:eastAsia="nl-NL"/>
              </w:rPr>
              <w:t>XXXXXX</w:t>
            </w:r>
          </w:p>
        </w:tc>
        <w:tc>
          <w:tcPr>
            <w:tcW w:w="1580" w:type="dxa"/>
            <w:tcBorders>
              <w:top w:val="double" w:sz="6" w:space="0" w:color="auto"/>
              <w:left w:val="nil"/>
              <w:bottom w:val="nil"/>
              <w:right w:val="single" w:sz="4" w:space="0" w:color="auto"/>
            </w:tcBorders>
            <w:shd w:val="clear" w:color="auto" w:fill="auto"/>
            <w:vAlign w:val="center"/>
            <w:hideMark/>
          </w:tcPr>
          <w:p w14:paraId="1BB53E2F" w14:textId="77777777" w:rsidR="00CF5CB7" w:rsidRPr="00CF5CB7" w:rsidRDefault="00CF5CB7" w:rsidP="00CF5CB7">
            <w:pPr>
              <w:spacing w:beforeLines="0" w:before="0"/>
              <w:jc w:val="left"/>
              <w:rPr>
                <w:rFonts w:ascii="Calibri" w:hAnsi="Calibri" w:cs="Calibri"/>
                <w:b/>
                <w:bCs/>
                <w:color w:val="FF0000"/>
                <w:sz w:val="18"/>
                <w:szCs w:val="18"/>
                <w:lang w:val="nl-NL" w:eastAsia="nl-NL"/>
              </w:rPr>
            </w:pPr>
            <w:r w:rsidRPr="00CF5CB7">
              <w:rPr>
                <w:rFonts w:ascii="Calibri" w:hAnsi="Calibri" w:cs="Calibri"/>
                <w:b/>
                <w:bCs/>
                <w:color w:val="FF0000"/>
                <w:sz w:val="18"/>
                <w:szCs w:val="18"/>
                <w:lang w:val="nl-NL" w:eastAsia="nl-NL"/>
              </w:rPr>
              <w:t>Normative</w:t>
            </w:r>
          </w:p>
        </w:tc>
        <w:tc>
          <w:tcPr>
            <w:tcW w:w="4100" w:type="dxa"/>
            <w:tcBorders>
              <w:top w:val="nil"/>
              <w:left w:val="nil"/>
              <w:bottom w:val="single" w:sz="4" w:space="0" w:color="auto"/>
              <w:right w:val="single" w:sz="4" w:space="0" w:color="auto"/>
            </w:tcBorders>
            <w:shd w:val="clear" w:color="auto" w:fill="auto"/>
            <w:vAlign w:val="center"/>
            <w:hideMark/>
          </w:tcPr>
          <w:p w14:paraId="131F5BEE"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3500" w:type="dxa"/>
            <w:tcBorders>
              <w:top w:val="nil"/>
              <w:left w:val="nil"/>
              <w:bottom w:val="single" w:sz="4" w:space="0" w:color="auto"/>
              <w:right w:val="single" w:sz="8" w:space="0" w:color="auto"/>
            </w:tcBorders>
            <w:shd w:val="clear" w:color="auto" w:fill="auto"/>
            <w:vAlign w:val="center"/>
            <w:hideMark/>
          </w:tcPr>
          <w:p w14:paraId="35167E8C"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requires new recommendation</w:t>
            </w:r>
          </w:p>
        </w:tc>
      </w:tr>
      <w:tr w:rsidR="00CF5CB7" w:rsidRPr="00CF5CB7" w14:paraId="10651A00" w14:textId="77777777" w:rsidTr="00CF5CB7">
        <w:trPr>
          <w:trHeight w:val="31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4490799E"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75967BEF"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291D825A"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1580" w:type="dxa"/>
            <w:tcBorders>
              <w:top w:val="double" w:sz="6" w:space="0" w:color="auto"/>
              <w:left w:val="nil"/>
              <w:bottom w:val="nil"/>
              <w:right w:val="single" w:sz="4" w:space="0" w:color="auto"/>
            </w:tcBorders>
            <w:shd w:val="clear" w:color="auto" w:fill="auto"/>
            <w:vAlign w:val="center"/>
            <w:hideMark/>
          </w:tcPr>
          <w:p w14:paraId="6C1E7A5A"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 </w:t>
            </w:r>
          </w:p>
        </w:tc>
        <w:tc>
          <w:tcPr>
            <w:tcW w:w="4100" w:type="dxa"/>
            <w:tcBorders>
              <w:top w:val="nil"/>
              <w:left w:val="nil"/>
              <w:bottom w:val="single" w:sz="4" w:space="0" w:color="auto"/>
              <w:right w:val="single" w:sz="4" w:space="0" w:color="auto"/>
            </w:tcBorders>
            <w:shd w:val="clear" w:color="auto" w:fill="auto"/>
            <w:vAlign w:val="center"/>
            <w:hideMark/>
          </w:tcPr>
          <w:p w14:paraId="6848CFB8"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3500" w:type="dxa"/>
            <w:tcBorders>
              <w:top w:val="nil"/>
              <w:left w:val="nil"/>
              <w:bottom w:val="single" w:sz="4" w:space="0" w:color="auto"/>
              <w:right w:val="single" w:sz="8" w:space="0" w:color="auto"/>
            </w:tcBorders>
            <w:shd w:val="clear" w:color="auto" w:fill="auto"/>
            <w:vAlign w:val="center"/>
            <w:hideMark/>
          </w:tcPr>
          <w:p w14:paraId="4C55BDF4"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r>
      <w:tr w:rsidR="00CF5CB7" w:rsidRPr="00CF5CB7" w14:paraId="56117FCE" w14:textId="77777777" w:rsidTr="00CF5CB7">
        <w:trPr>
          <w:trHeight w:val="480"/>
        </w:trPr>
        <w:tc>
          <w:tcPr>
            <w:tcW w:w="2320" w:type="dxa"/>
            <w:tcBorders>
              <w:top w:val="nil"/>
              <w:left w:val="single" w:sz="8" w:space="0" w:color="auto"/>
              <w:bottom w:val="single" w:sz="4" w:space="0" w:color="auto"/>
              <w:right w:val="single" w:sz="4" w:space="0" w:color="auto"/>
            </w:tcBorders>
            <w:shd w:val="clear" w:color="000000" w:fill="99FF66"/>
            <w:vAlign w:val="center"/>
            <w:hideMark/>
          </w:tcPr>
          <w:p w14:paraId="11A33C1B"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Training and Certification</w:t>
            </w:r>
          </w:p>
        </w:tc>
        <w:tc>
          <w:tcPr>
            <w:tcW w:w="2780" w:type="dxa"/>
            <w:tcBorders>
              <w:top w:val="nil"/>
              <w:left w:val="nil"/>
              <w:bottom w:val="single" w:sz="4" w:space="0" w:color="auto"/>
              <w:right w:val="single" w:sz="4" w:space="0" w:color="auto"/>
            </w:tcBorders>
            <w:shd w:val="clear" w:color="000000" w:fill="FFCC66"/>
            <w:vAlign w:val="center"/>
            <w:hideMark/>
          </w:tcPr>
          <w:p w14:paraId="3E45A3F0"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Training and assessment</w:t>
            </w:r>
          </w:p>
        </w:tc>
        <w:tc>
          <w:tcPr>
            <w:tcW w:w="1080" w:type="dxa"/>
            <w:tcBorders>
              <w:top w:val="nil"/>
              <w:left w:val="nil"/>
              <w:bottom w:val="single" w:sz="4" w:space="0" w:color="auto"/>
              <w:right w:val="single" w:sz="4" w:space="0" w:color="auto"/>
            </w:tcBorders>
            <w:shd w:val="clear" w:color="auto" w:fill="auto"/>
            <w:vAlign w:val="center"/>
            <w:hideMark/>
          </w:tcPr>
          <w:p w14:paraId="10AEF6A5"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E-141</w:t>
            </w:r>
          </w:p>
        </w:tc>
        <w:tc>
          <w:tcPr>
            <w:tcW w:w="1580" w:type="dxa"/>
            <w:tcBorders>
              <w:top w:val="double" w:sz="6" w:space="0" w:color="auto"/>
              <w:left w:val="nil"/>
              <w:bottom w:val="nil"/>
              <w:right w:val="single" w:sz="4" w:space="0" w:color="auto"/>
            </w:tcBorders>
            <w:shd w:val="clear" w:color="auto" w:fill="auto"/>
            <w:vAlign w:val="center"/>
            <w:hideMark/>
          </w:tcPr>
          <w:p w14:paraId="2338E438"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Normative</w:t>
            </w:r>
          </w:p>
        </w:tc>
        <w:tc>
          <w:tcPr>
            <w:tcW w:w="4100" w:type="dxa"/>
            <w:tcBorders>
              <w:top w:val="nil"/>
              <w:left w:val="nil"/>
              <w:bottom w:val="single" w:sz="4" w:space="0" w:color="auto"/>
              <w:right w:val="single" w:sz="4" w:space="0" w:color="auto"/>
            </w:tcBorders>
            <w:shd w:val="clear" w:color="auto" w:fill="auto"/>
            <w:vAlign w:val="center"/>
            <w:hideMark/>
          </w:tcPr>
          <w:p w14:paraId="58980EBC"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xml:space="preserve">Standards for </w:t>
            </w:r>
            <w:proofErr w:type="spellStart"/>
            <w:r w:rsidRPr="00CF5CB7">
              <w:rPr>
                <w:rFonts w:ascii="Calibri" w:hAnsi="Calibri" w:cs="Calibri"/>
                <w:color w:val="000000"/>
                <w:sz w:val="18"/>
                <w:szCs w:val="18"/>
                <w:lang w:val="en-US" w:eastAsia="nl-NL"/>
              </w:rPr>
              <w:t>Traning</w:t>
            </w:r>
            <w:proofErr w:type="spellEnd"/>
            <w:r w:rsidRPr="00CF5CB7">
              <w:rPr>
                <w:rFonts w:ascii="Calibri" w:hAnsi="Calibri" w:cs="Calibri"/>
                <w:color w:val="000000"/>
                <w:sz w:val="18"/>
                <w:szCs w:val="18"/>
                <w:lang w:val="en-US" w:eastAsia="nl-NL"/>
              </w:rPr>
              <w:t xml:space="preserve"> and Certification of AtoN Personnel</w:t>
            </w:r>
          </w:p>
        </w:tc>
        <w:tc>
          <w:tcPr>
            <w:tcW w:w="3500" w:type="dxa"/>
            <w:tcBorders>
              <w:top w:val="nil"/>
              <w:left w:val="nil"/>
              <w:bottom w:val="single" w:sz="4" w:space="0" w:color="auto"/>
              <w:right w:val="single" w:sz="8" w:space="0" w:color="auto"/>
            </w:tcBorders>
            <w:shd w:val="clear" w:color="auto" w:fill="auto"/>
            <w:vAlign w:val="center"/>
            <w:hideMark/>
          </w:tcPr>
          <w:p w14:paraId="5C7A2CB2"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32923720" w14:textId="77777777" w:rsidTr="00CF5CB7">
        <w:trPr>
          <w:trHeight w:val="480"/>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7860E530"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38455D19"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581148E5"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V-103</w:t>
            </w:r>
          </w:p>
        </w:tc>
        <w:tc>
          <w:tcPr>
            <w:tcW w:w="1580" w:type="dxa"/>
            <w:tcBorders>
              <w:top w:val="double" w:sz="6" w:space="0" w:color="auto"/>
              <w:left w:val="nil"/>
              <w:bottom w:val="nil"/>
              <w:right w:val="single" w:sz="4" w:space="0" w:color="auto"/>
            </w:tcBorders>
            <w:shd w:val="clear" w:color="auto" w:fill="auto"/>
            <w:vAlign w:val="center"/>
            <w:hideMark/>
          </w:tcPr>
          <w:p w14:paraId="2A26579A"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Normative</w:t>
            </w:r>
          </w:p>
        </w:tc>
        <w:tc>
          <w:tcPr>
            <w:tcW w:w="4100" w:type="dxa"/>
            <w:tcBorders>
              <w:top w:val="nil"/>
              <w:left w:val="nil"/>
              <w:bottom w:val="single" w:sz="4" w:space="0" w:color="auto"/>
              <w:right w:val="single" w:sz="4" w:space="0" w:color="auto"/>
            </w:tcBorders>
            <w:shd w:val="clear" w:color="auto" w:fill="auto"/>
            <w:vAlign w:val="center"/>
            <w:hideMark/>
          </w:tcPr>
          <w:p w14:paraId="1BFB83B1"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xml:space="preserve">Standards for </w:t>
            </w:r>
            <w:proofErr w:type="spellStart"/>
            <w:r w:rsidRPr="00CF5CB7">
              <w:rPr>
                <w:rFonts w:ascii="Calibri" w:hAnsi="Calibri" w:cs="Calibri"/>
                <w:color w:val="000000"/>
                <w:sz w:val="18"/>
                <w:szCs w:val="18"/>
                <w:lang w:val="en-US" w:eastAsia="nl-NL"/>
              </w:rPr>
              <w:t>Traning</w:t>
            </w:r>
            <w:proofErr w:type="spellEnd"/>
            <w:r w:rsidRPr="00CF5CB7">
              <w:rPr>
                <w:rFonts w:ascii="Calibri" w:hAnsi="Calibri" w:cs="Calibri"/>
                <w:color w:val="000000"/>
                <w:sz w:val="18"/>
                <w:szCs w:val="18"/>
                <w:lang w:val="en-US" w:eastAsia="nl-NL"/>
              </w:rPr>
              <w:t xml:space="preserve"> and Certification of VTS Personnel</w:t>
            </w:r>
          </w:p>
        </w:tc>
        <w:tc>
          <w:tcPr>
            <w:tcW w:w="3500" w:type="dxa"/>
            <w:tcBorders>
              <w:top w:val="nil"/>
              <w:left w:val="nil"/>
              <w:bottom w:val="single" w:sz="4" w:space="0" w:color="auto"/>
              <w:right w:val="single" w:sz="8" w:space="0" w:color="auto"/>
            </w:tcBorders>
            <w:shd w:val="clear" w:color="auto" w:fill="auto"/>
            <w:vAlign w:val="center"/>
            <w:hideMark/>
          </w:tcPr>
          <w:p w14:paraId="1AF7E17D"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keep related Model Courses as is</w:t>
            </w:r>
          </w:p>
        </w:tc>
      </w:tr>
      <w:tr w:rsidR="00CF5CB7" w:rsidRPr="00CF5CB7" w14:paraId="6328267E" w14:textId="77777777" w:rsidTr="00CF5CB7">
        <w:trPr>
          <w:trHeight w:val="31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2E59A1BD"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3F9EA4B4"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44216D73"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1580" w:type="dxa"/>
            <w:tcBorders>
              <w:top w:val="double" w:sz="6" w:space="0" w:color="auto"/>
              <w:left w:val="nil"/>
              <w:bottom w:val="nil"/>
              <w:right w:val="single" w:sz="4" w:space="0" w:color="auto"/>
            </w:tcBorders>
            <w:shd w:val="clear" w:color="auto" w:fill="auto"/>
            <w:vAlign w:val="center"/>
            <w:hideMark/>
          </w:tcPr>
          <w:p w14:paraId="5170A95F" w14:textId="77777777" w:rsidR="00CF5CB7" w:rsidRPr="00CF5CB7" w:rsidRDefault="00CF5CB7" w:rsidP="00CF5CB7">
            <w:pPr>
              <w:spacing w:beforeLines="0" w:before="0"/>
              <w:jc w:val="left"/>
              <w:rPr>
                <w:rFonts w:ascii="Calibri" w:hAnsi="Calibri" w:cs="Calibri"/>
                <w:b/>
                <w:bCs/>
                <w:color w:val="0000FF"/>
                <w:sz w:val="18"/>
                <w:szCs w:val="18"/>
                <w:lang w:val="en-US" w:eastAsia="nl-NL"/>
              </w:rPr>
            </w:pPr>
            <w:r w:rsidRPr="00CF5CB7">
              <w:rPr>
                <w:rFonts w:ascii="Calibri" w:hAnsi="Calibri" w:cs="Calibri"/>
                <w:b/>
                <w:bCs/>
                <w:color w:val="0000FF"/>
                <w:sz w:val="18"/>
                <w:szCs w:val="18"/>
                <w:lang w:val="en-US" w:eastAsia="nl-NL"/>
              </w:rPr>
              <w:t> </w:t>
            </w:r>
          </w:p>
        </w:tc>
        <w:tc>
          <w:tcPr>
            <w:tcW w:w="4100" w:type="dxa"/>
            <w:tcBorders>
              <w:top w:val="nil"/>
              <w:left w:val="nil"/>
              <w:bottom w:val="single" w:sz="4" w:space="0" w:color="auto"/>
              <w:right w:val="single" w:sz="4" w:space="0" w:color="auto"/>
            </w:tcBorders>
            <w:shd w:val="clear" w:color="auto" w:fill="auto"/>
            <w:vAlign w:val="center"/>
            <w:hideMark/>
          </w:tcPr>
          <w:p w14:paraId="6A1E7E1F"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3500" w:type="dxa"/>
            <w:tcBorders>
              <w:top w:val="nil"/>
              <w:left w:val="nil"/>
              <w:bottom w:val="single" w:sz="4" w:space="0" w:color="auto"/>
              <w:right w:val="single" w:sz="8" w:space="0" w:color="auto"/>
            </w:tcBorders>
            <w:shd w:val="clear" w:color="auto" w:fill="auto"/>
            <w:vAlign w:val="center"/>
            <w:hideMark/>
          </w:tcPr>
          <w:p w14:paraId="2ED95895"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21608D37" w14:textId="77777777" w:rsidTr="00CF5CB7">
        <w:trPr>
          <w:trHeight w:val="31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16598BDD"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000000" w:fill="FFCC66"/>
            <w:vAlign w:val="center"/>
            <w:hideMark/>
          </w:tcPr>
          <w:p w14:paraId="045759D5"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Competency certification and revalidation</w:t>
            </w:r>
          </w:p>
        </w:tc>
        <w:tc>
          <w:tcPr>
            <w:tcW w:w="1080" w:type="dxa"/>
            <w:tcBorders>
              <w:top w:val="nil"/>
              <w:left w:val="nil"/>
              <w:bottom w:val="single" w:sz="4" w:space="0" w:color="auto"/>
              <w:right w:val="single" w:sz="4" w:space="0" w:color="auto"/>
            </w:tcBorders>
            <w:shd w:val="clear" w:color="auto" w:fill="auto"/>
            <w:vAlign w:val="center"/>
            <w:hideMark/>
          </w:tcPr>
          <w:p w14:paraId="261DEADD" w14:textId="77777777" w:rsidR="00CF5CB7" w:rsidRPr="00CF5CB7" w:rsidRDefault="00CF5CB7" w:rsidP="00CF5CB7">
            <w:pPr>
              <w:spacing w:beforeLines="0" w:before="0"/>
              <w:jc w:val="left"/>
              <w:rPr>
                <w:rFonts w:ascii="Calibri" w:hAnsi="Calibri" w:cs="Calibri"/>
                <w:color w:val="FF0000"/>
                <w:sz w:val="18"/>
                <w:szCs w:val="18"/>
                <w:lang w:val="nl-NL" w:eastAsia="nl-NL"/>
              </w:rPr>
            </w:pPr>
            <w:r w:rsidRPr="00CF5CB7">
              <w:rPr>
                <w:rFonts w:ascii="Calibri" w:hAnsi="Calibri" w:cs="Calibri"/>
                <w:color w:val="FF0000"/>
                <w:sz w:val="18"/>
                <w:szCs w:val="18"/>
                <w:lang w:val="nl-NL" w:eastAsia="nl-NL"/>
              </w:rPr>
              <w:t>XXXXXX</w:t>
            </w:r>
          </w:p>
        </w:tc>
        <w:tc>
          <w:tcPr>
            <w:tcW w:w="1580" w:type="dxa"/>
            <w:tcBorders>
              <w:top w:val="double" w:sz="6" w:space="0" w:color="auto"/>
              <w:left w:val="nil"/>
              <w:bottom w:val="nil"/>
              <w:right w:val="single" w:sz="4" w:space="0" w:color="auto"/>
            </w:tcBorders>
            <w:shd w:val="clear" w:color="auto" w:fill="auto"/>
            <w:vAlign w:val="center"/>
            <w:hideMark/>
          </w:tcPr>
          <w:p w14:paraId="64C7F9BF" w14:textId="77777777" w:rsidR="00CF5CB7" w:rsidRPr="00CF5CB7" w:rsidRDefault="00CF5CB7" w:rsidP="00CF5CB7">
            <w:pPr>
              <w:spacing w:beforeLines="0" w:before="0"/>
              <w:jc w:val="left"/>
              <w:rPr>
                <w:rFonts w:ascii="Calibri" w:hAnsi="Calibri" w:cs="Calibri"/>
                <w:b/>
                <w:bCs/>
                <w:color w:val="FF0000"/>
                <w:sz w:val="18"/>
                <w:szCs w:val="18"/>
                <w:lang w:val="nl-NL" w:eastAsia="nl-NL"/>
              </w:rPr>
            </w:pPr>
            <w:r w:rsidRPr="00CF5CB7">
              <w:rPr>
                <w:rFonts w:ascii="Calibri" w:hAnsi="Calibri" w:cs="Calibri"/>
                <w:b/>
                <w:bCs/>
                <w:color w:val="FF0000"/>
                <w:sz w:val="18"/>
                <w:szCs w:val="18"/>
                <w:lang w:val="nl-NL" w:eastAsia="nl-NL"/>
              </w:rPr>
              <w:t>Normative</w:t>
            </w:r>
          </w:p>
        </w:tc>
        <w:tc>
          <w:tcPr>
            <w:tcW w:w="4100" w:type="dxa"/>
            <w:tcBorders>
              <w:top w:val="nil"/>
              <w:left w:val="nil"/>
              <w:bottom w:val="single" w:sz="4" w:space="0" w:color="auto"/>
              <w:right w:val="single" w:sz="4" w:space="0" w:color="auto"/>
            </w:tcBorders>
            <w:shd w:val="clear" w:color="auto" w:fill="auto"/>
            <w:vAlign w:val="center"/>
            <w:hideMark/>
          </w:tcPr>
          <w:p w14:paraId="66C50FF1"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3500" w:type="dxa"/>
            <w:tcBorders>
              <w:top w:val="nil"/>
              <w:left w:val="nil"/>
              <w:bottom w:val="single" w:sz="4" w:space="0" w:color="auto"/>
              <w:right w:val="single" w:sz="8" w:space="0" w:color="auto"/>
            </w:tcBorders>
            <w:shd w:val="clear" w:color="auto" w:fill="auto"/>
            <w:vAlign w:val="center"/>
            <w:hideMark/>
          </w:tcPr>
          <w:p w14:paraId="31017E8C"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requires new recommendation</w:t>
            </w:r>
          </w:p>
        </w:tc>
      </w:tr>
      <w:tr w:rsidR="00CF5CB7" w:rsidRPr="00CF5CB7" w14:paraId="241484EF" w14:textId="77777777" w:rsidTr="00CF5CB7">
        <w:trPr>
          <w:trHeight w:val="31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10162DFB"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3DEEB619"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09CCB49A"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1580" w:type="dxa"/>
            <w:tcBorders>
              <w:top w:val="double" w:sz="6" w:space="0" w:color="auto"/>
              <w:left w:val="nil"/>
              <w:bottom w:val="nil"/>
              <w:right w:val="single" w:sz="4" w:space="0" w:color="auto"/>
            </w:tcBorders>
            <w:shd w:val="clear" w:color="auto" w:fill="auto"/>
            <w:vAlign w:val="center"/>
            <w:hideMark/>
          </w:tcPr>
          <w:p w14:paraId="0D39316B"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Normative</w:t>
            </w:r>
          </w:p>
        </w:tc>
        <w:tc>
          <w:tcPr>
            <w:tcW w:w="4100" w:type="dxa"/>
            <w:tcBorders>
              <w:top w:val="nil"/>
              <w:left w:val="nil"/>
              <w:bottom w:val="single" w:sz="4" w:space="0" w:color="auto"/>
              <w:right w:val="single" w:sz="4" w:space="0" w:color="auto"/>
            </w:tcBorders>
            <w:shd w:val="clear" w:color="auto" w:fill="auto"/>
            <w:vAlign w:val="center"/>
            <w:hideMark/>
          </w:tcPr>
          <w:p w14:paraId="6629958F"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3500" w:type="dxa"/>
            <w:tcBorders>
              <w:top w:val="nil"/>
              <w:left w:val="nil"/>
              <w:bottom w:val="single" w:sz="4" w:space="0" w:color="auto"/>
              <w:right w:val="single" w:sz="8" w:space="0" w:color="auto"/>
            </w:tcBorders>
            <w:shd w:val="clear" w:color="auto" w:fill="auto"/>
            <w:vAlign w:val="center"/>
            <w:hideMark/>
          </w:tcPr>
          <w:p w14:paraId="645B77EC"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r>
      <w:tr w:rsidR="00CF5CB7" w:rsidRPr="00CF5CB7" w14:paraId="49796EA0" w14:textId="77777777" w:rsidTr="00CF5CB7">
        <w:trPr>
          <w:trHeight w:val="31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423C8364"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26896082"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7F481225"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1580" w:type="dxa"/>
            <w:tcBorders>
              <w:top w:val="double" w:sz="6" w:space="0" w:color="auto"/>
              <w:left w:val="nil"/>
              <w:bottom w:val="nil"/>
              <w:right w:val="single" w:sz="4" w:space="0" w:color="auto"/>
            </w:tcBorders>
            <w:shd w:val="clear" w:color="auto" w:fill="auto"/>
            <w:vAlign w:val="center"/>
            <w:hideMark/>
          </w:tcPr>
          <w:p w14:paraId="0AED1B1E"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 </w:t>
            </w:r>
          </w:p>
        </w:tc>
        <w:tc>
          <w:tcPr>
            <w:tcW w:w="4100" w:type="dxa"/>
            <w:tcBorders>
              <w:top w:val="nil"/>
              <w:left w:val="nil"/>
              <w:bottom w:val="single" w:sz="4" w:space="0" w:color="auto"/>
              <w:right w:val="single" w:sz="4" w:space="0" w:color="auto"/>
            </w:tcBorders>
            <w:shd w:val="clear" w:color="auto" w:fill="auto"/>
            <w:vAlign w:val="center"/>
            <w:hideMark/>
          </w:tcPr>
          <w:p w14:paraId="4536032C"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3500" w:type="dxa"/>
            <w:tcBorders>
              <w:top w:val="nil"/>
              <w:left w:val="nil"/>
              <w:bottom w:val="single" w:sz="4" w:space="0" w:color="auto"/>
              <w:right w:val="single" w:sz="8" w:space="0" w:color="auto"/>
            </w:tcBorders>
            <w:shd w:val="clear" w:color="auto" w:fill="auto"/>
            <w:vAlign w:val="center"/>
            <w:hideMark/>
          </w:tcPr>
          <w:p w14:paraId="44248E71"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r>
      <w:tr w:rsidR="00CF5CB7" w:rsidRPr="00CF5CB7" w14:paraId="5E092BF6" w14:textId="77777777" w:rsidTr="00CF5CB7">
        <w:trPr>
          <w:trHeight w:val="31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5295C757"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2780" w:type="dxa"/>
            <w:tcBorders>
              <w:top w:val="nil"/>
              <w:left w:val="nil"/>
              <w:bottom w:val="single" w:sz="4" w:space="0" w:color="auto"/>
              <w:right w:val="single" w:sz="4" w:space="0" w:color="auto"/>
            </w:tcBorders>
            <w:shd w:val="clear" w:color="000000" w:fill="FFCC66"/>
            <w:vAlign w:val="center"/>
            <w:hideMark/>
          </w:tcPr>
          <w:p w14:paraId="570D3EED"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Simulation in training</w:t>
            </w:r>
          </w:p>
        </w:tc>
        <w:tc>
          <w:tcPr>
            <w:tcW w:w="1080" w:type="dxa"/>
            <w:tcBorders>
              <w:top w:val="nil"/>
              <w:left w:val="nil"/>
              <w:bottom w:val="single" w:sz="4" w:space="0" w:color="auto"/>
              <w:right w:val="single" w:sz="4" w:space="0" w:color="auto"/>
            </w:tcBorders>
            <w:shd w:val="clear" w:color="auto" w:fill="auto"/>
            <w:vAlign w:val="center"/>
            <w:hideMark/>
          </w:tcPr>
          <w:p w14:paraId="323400A3"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1580" w:type="dxa"/>
            <w:tcBorders>
              <w:top w:val="double" w:sz="6" w:space="0" w:color="auto"/>
              <w:left w:val="nil"/>
              <w:bottom w:val="nil"/>
              <w:right w:val="single" w:sz="4" w:space="0" w:color="auto"/>
            </w:tcBorders>
            <w:shd w:val="clear" w:color="auto" w:fill="auto"/>
            <w:vAlign w:val="center"/>
            <w:hideMark/>
          </w:tcPr>
          <w:p w14:paraId="10092E55"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Normative</w:t>
            </w:r>
          </w:p>
        </w:tc>
        <w:tc>
          <w:tcPr>
            <w:tcW w:w="4100" w:type="dxa"/>
            <w:tcBorders>
              <w:top w:val="nil"/>
              <w:left w:val="nil"/>
              <w:bottom w:val="single" w:sz="4" w:space="0" w:color="auto"/>
              <w:right w:val="single" w:sz="4" w:space="0" w:color="auto"/>
            </w:tcBorders>
            <w:shd w:val="clear" w:color="auto" w:fill="auto"/>
            <w:vAlign w:val="center"/>
            <w:hideMark/>
          </w:tcPr>
          <w:p w14:paraId="4B43206F"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3500" w:type="dxa"/>
            <w:tcBorders>
              <w:top w:val="nil"/>
              <w:left w:val="nil"/>
              <w:bottom w:val="single" w:sz="4" w:space="0" w:color="auto"/>
              <w:right w:val="single" w:sz="8" w:space="0" w:color="auto"/>
            </w:tcBorders>
            <w:shd w:val="clear" w:color="auto" w:fill="auto"/>
            <w:vAlign w:val="center"/>
            <w:hideMark/>
          </w:tcPr>
          <w:p w14:paraId="69402CF2"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r>
      <w:tr w:rsidR="00CF5CB7" w:rsidRPr="00CF5CB7" w14:paraId="6902FD8D" w14:textId="77777777" w:rsidTr="00CF5CB7">
        <w:trPr>
          <w:trHeight w:val="300"/>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20E8535C"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0BD2C5D8"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2FFCA5A5"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1580" w:type="dxa"/>
            <w:tcBorders>
              <w:top w:val="double" w:sz="6" w:space="0" w:color="auto"/>
              <w:left w:val="nil"/>
              <w:bottom w:val="single" w:sz="4" w:space="0" w:color="auto"/>
              <w:right w:val="single" w:sz="4" w:space="0" w:color="auto"/>
            </w:tcBorders>
            <w:shd w:val="clear" w:color="auto" w:fill="auto"/>
            <w:vAlign w:val="center"/>
            <w:hideMark/>
          </w:tcPr>
          <w:p w14:paraId="0A6B6AEF"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 </w:t>
            </w:r>
          </w:p>
        </w:tc>
        <w:tc>
          <w:tcPr>
            <w:tcW w:w="4100" w:type="dxa"/>
            <w:tcBorders>
              <w:top w:val="nil"/>
              <w:left w:val="nil"/>
              <w:bottom w:val="single" w:sz="4" w:space="0" w:color="auto"/>
              <w:right w:val="single" w:sz="4" w:space="0" w:color="auto"/>
            </w:tcBorders>
            <w:shd w:val="clear" w:color="auto" w:fill="auto"/>
            <w:vAlign w:val="center"/>
            <w:hideMark/>
          </w:tcPr>
          <w:p w14:paraId="55F20AF2"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3500" w:type="dxa"/>
            <w:tcBorders>
              <w:top w:val="nil"/>
              <w:left w:val="nil"/>
              <w:bottom w:val="single" w:sz="4" w:space="0" w:color="auto"/>
              <w:right w:val="single" w:sz="8" w:space="0" w:color="auto"/>
            </w:tcBorders>
            <w:shd w:val="clear" w:color="auto" w:fill="auto"/>
            <w:vAlign w:val="center"/>
            <w:hideMark/>
          </w:tcPr>
          <w:p w14:paraId="419AC1A0"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r>
      <w:tr w:rsidR="00CF5CB7" w:rsidRPr="00CF5CB7" w14:paraId="2C53A5C0" w14:textId="77777777" w:rsidTr="00CF5CB7">
        <w:trPr>
          <w:trHeight w:val="300"/>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32C5EFAD"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2780" w:type="dxa"/>
            <w:tcBorders>
              <w:top w:val="nil"/>
              <w:left w:val="nil"/>
              <w:bottom w:val="single" w:sz="4" w:space="0" w:color="auto"/>
              <w:right w:val="single" w:sz="4" w:space="0" w:color="auto"/>
            </w:tcBorders>
            <w:shd w:val="clear" w:color="000000" w:fill="FFCC66"/>
            <w:vAlign w:val="center"/>
            <w:hideMark/>
          </w:tcPr>
          <w:p w14:paraId="6E889770"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Human factors and ergonomics</w:t>
            </w:r>
          </w:p>
        </w:tc>
        <w:tc>
          <w:tcPr>
            <w:tcW w:w="1080" w:type="dxa"/>
            <w:tcBorders>
              <w:top w:val="nil"/>
              <w:left w:val="nil"/>
              <w:bottom w:val="single" w:sz="4" w:space="0" w:color="auto"/>
              <w:right w:val="single" w:sz="4" w:space="0" w:color="auto"/>
            </w:tcBorders>
            <w:shd w:val="clear" w:color="auto" w:fill="auto"/>
            <w:vAlign w:val="center"/>
            <w:hideMark/>
          </w:tcPr>
          <w:p w14:paraId="09268A7E"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1580" w:type="dxa"/>
            <w:tcBorders>
              <w:top w:val="nil"/>
              <w:left w:val="nil"/>
              <w:bottom w:val="double" w:sz="6" w:space="0" w:color="auto"/>
              <w:right w:val="single" w:sz="4" w:space="0" w:color="auto"/>
            </w:tcBorders>
            <w:shd w:val="clear" w:color="000000" w:fill="FFFFFF"/>
            <w:vAlign w:val="center"/>
            <w:hideMark/>
          </w:tcPr>
          <w:p w14:paraId="269BBF58"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 </w:t>
            </w:r>
          </w:p>
        </w:tc>
        <w:tc>
          <w:tcPr>
            <w:tcW w:w="4100" w:type="dxa"/>
            <w:tcBorders>
              <w:top w:val="nil"/>
              <w:left w:val="nil"/>
              <w:bottom w:val="single" w:sz="4" w:space="0" w:color="auto"/>
              <w:right w:val="single" w:sz="4" w:space="0" w:color="auto"/>
            </w:tcBorders>
            <w:shd w:val="clear" w:color="auto" w:fill="auto"/>
            <w:vAlign w:val="center"/>
            <w:hideMark/>
          </w:tcPr>
          <w:p w14:paraId="400855F4"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3500" w:type="dxa"/>
            <w:tcBorders>
              <w:top w:val="nil"/>
              <w:left w:val="nil"/>
              <w:bottom w:val="single" w:sz="4" w:space="0" w:color="auto"/>
              <w:right w:val="single" w:sz="8" w:space="0" w:color="auto"/>
            </w:tcBorders>
            <w:shd w:val="clear" w:color="auto" w:fill="auto"/>
            <w:vAlign w:val="center"/>
            <w:hideMark/>
          </w:tcPr>
          <w:p w14:paraId="1AD65A51"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r>
      <w:tr w:rsidR="00CF5CB7" w:rsidRPr="00CF5CB7" w14:paraId="191CC0C1" w14:textId="77777777" w:rsidTr="00CF5CB7">
        <w:trPr>
          <w:trHeight w:val="31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200A85CD"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lastRenderedPageBreak/>
              <w:t> </w:t>
            </w:r>
          </w:p>
        </w:tc>
        <w:tc>
          <w:tcPr>
            <w:tcW w:w="2780" w:type="dxa"/>
            <w:tcBorders>
              <w:top w:val="nil"/>
              <w:left w:val="nil"/>
              <w:bottom w:val="single" w:sz="4" w:space="0" w:color="auto"/>
              <w:right w:val="single" w:sz="4" w:space="0" w:color="auto"/>
            </w:tcBorders>
            <w:shd w:val="clear" w:color="auto" w:fill="auto"/>
            <w:vAlign w:val="center"/>
            <w:hideMark/>
          </w:tcPr>
          <w:p w14:paraId="4EBBD526"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16ECFE2E"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1580" w:type="dxa"/>
            <w:tcBorders>
              <w:top w:val="nil"/>
              <w:left w:val="nil"/>
              <w:bottom w:val="nil"/>
              <w:right w:val="single" w:sz="4" w:space="0" w:color="auto"/>
            </w:tcBorders>
            <w:shd w:val="clear" w:color="auto" w:fill="auto"/>
            <w:vAlign w:val="center"/>
            <w:hideMark/>
          </w:tcPr>
          <w:p w14:paraId="1CDFE95A"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 </w:t>
            </w:r>
          </w:p>
        </w:tc>
        <w:tc>
          <w:tcPr>
            <w:tcW w:w="4100" w:type="dxa"/>
            <w:tcBorders>
              <w:top w:val="nil"/>
              <w:left w:val="nil"/>
              <w:bottom w:val="single" w:sz="4" w:space="0" w:color="auto"/>
              <w:right w:val="single" w:sz="4" w:space="0" w:color="auto"/>
            </w:tcBorders>
            <w:shd w:val="clear" w:color="auto" w:fill="auto"/>
            <w:vAlign w:val="center"/>
            <w:hideMark/>
          </w:tcPr>
          <w:p w14:paraId="5507F5D7"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3500" w:type="dxa"/>
            <w:tcBorders>
              <w:top w:val="nil"/>
              <w:left w:val="nil"/>
              <w:bottom w:val="single" w:sz="4" w:space="0" w:color="auto"/>
              <w:right w:val="single" w:sz="8" w:space="0" w:color="auto"/>
            </w:tcBorders>
            <w:shd w:val="clear" w:color="auto" w:fill="auto"/>
            <w:vAlign w:val="center"/>
            <w:hideMark/>
          </w:tcPr>
          <w:p w14:paraId="2D6F1246"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r>
      <w:tr w:rsidR="00CF5CB7" w:rsidRPr="00CF5CB7" w14:paraId="4860A1CF" w14:textId="77777777" w:rsidTr="00CF5CB7">
        <w:trPr>
          <w:trHeight w:val="510"/>
        </w:trPr>
        <w:tc>
          <w:tcPr>
            <w:tcW w:w="2320" w:type="dxa"/>
            <w:tcBorders>
              <w:top w:val="nil"/>
              <w:left w:val="single" w:sz="8" w:space="0" w:color="auto"/>
              <w:bottom w:val="single" w:sz="4" w:space="0" w:color="auto"/>
              <w:right w:val="single" w:sz="4" w:space="0" w:color="auto"/>
            </w:tcBorders>
            <w:shd w:val="clear" w:color="000000" w:fill="99FF66"/>
            <w:vAlign w:val="center"/>
            <w:hideMark/>
          </w:tcPr>
          <w:p w14:paraId="7F1B5DDD"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Digital Communication Technologies</w:t>
            </w:r>
          </w:p>
        </w:tc>
        <w:tc>
          <w:tcPr>
            <w:tcW w:w="2780" w:type="dxa"/>
            <w:tcBorders>
              <w:top w:val="nil"/>
              <w:left w:val="nil"/>
              <w:bottom w:val="single" w:sz="4" w:space="0" w:color="auto"/>
              <w:right w:val="single" w:sz="4" w:space="0" w:color="auto"/>
            </w:tcBorders>
            <w:shd w:val="clear" w:color="000000" w:fill="FFCC66"/>
            <w:vAlign w:val="center"/>
            <w:hideMark/>
          </w:tcPr>
          <w:p w14:paraId="57ECD880"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Wide/Medium bandwidth systems (AIS &amp; VDES)</w:t>
            </w:r>
          </w:p>
        </w:tc>
        <w:tc>
          <w:tcPr>
            <w:tcW w:w="1080" w:type="dxa"/>
            <w:tcBorders>
              <w:top w:val="nil"/>
              <w:left w:val="nil"/>
              <w:bottom w:val="single" w:sz="4" w:space="0" w:color="auto"/>
              <w:right w:val="single" w:sz="4" w:space="0" w:color="auto"/>
            </w:tcBorders>
            <w:shd w:val="clear" w:color="auto" w:fill="auto"/>
            <w:vAlign w:val="center"/>
            <w:hideMark/>
          </w:tcPr>
          <w:p w14:paraId="343A9206"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A-123</w:t>
            </w:r>
          </w:p>
        </w:tc>
        <w:tc>
          <w:tcPr>
            <w:tcW w:w="1580" w:type="dxa"/>
            <w:tcBorders>
              <w:top w:val="double" w:sz="6" w:space="0" w:color="auto"/>
              <w:left w:val="nil"/>
              <w:bottom w:val="single" w:sz="4" w:space="0" w:color="auto"/>
              <w:right w:val="single" w:sz="4" w:space="0" w:color="auto"/>
            </w:tcBorders>
            <w:shd w:val="clear" w:color="000000" w:fill="FFFF00"/>
            <w:vAlign w:val="center"/>
            <w:hideMark/>
          </w:tcPr>
          <w:p w14:paraId="4600BCC2"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Normative</w:t>
            </w:r>
          </w:p>
        </w:tc>
        <w:tc>
          <w:tcPr>
            <w:tcW w:w="4100" w:type="dxa"/>
            <w:tcBorders>
              <w:top w:val="nil"/>
              <w:left w:val="nil"/>
              <w:bottom w:val="single" w:sz="4" w:space="0" w:color="auto"/>
              <w:right w:val="single" w:sz="4" w:space="0" w:color="auto"/>
            </w:tcBorders>
            <w:shd w:val="clear" w:color="auto" w:fill="auto"/>
            <w:vAlign w:val="center"/>
            <w:hideMark/>
          </w:tcPr>
          <w:p w14:paraId="25562A62"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The Provision of Shore Based Automatic Identification System (AIS)</w:t>
            </w:r>
          </w:p>
        </w:tc>
        <w:tc>
          <w:tcPr>
            <w:tcW w:w="3500" w:type="dxa"/>
            <w:tcBorders>
              <w:top w:val="nil"/>
              <w:left w:val="nil"/>
              <w:bottom w:val="single" w:sz="4" w:space="0" w:color="auto"/>
              <w:right w:val="single" w:sz="8" w:space="0" w:color="auto"/>
            </w:tcBorders>
            <w:shd w:val="clear" w:color="auto" w:fill="auto"/>
            <w:vAlign w:val="center"/>
            <w:hideMark/>
          </w:tcPr>
          <w:p w14:paraId="75A4A526"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39451BF5" w14:textId="77777777" w:rsidTr="00CF5CB7">
        <w:trPr>
          <w:trHeight w:val="510"/>
        </w:trPr>
        <w:tc>
          <w:tcPr>
            <w:tcW w:w="232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E2C578B"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14:paraId="46274510"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 </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6B916149" w14:textId="77777777" w:rsidR="00CF5CB7" w:rsidRPr="00CF5CB7" w:rsidRDefault="00CF5CB7" w:rsidP="00CF5CB7">
            <w:pPr>
              <w:spacing w:beforeLines="0" w:before="0"/>
              <w:jc w:val="left"/>
              <w:rPr>
                <w:rFonts w:ascii="Calibri" w:hAnsi="Calibri" w:cs="Calibri"/>
                <w:color w:val="FF0000"/>
                <w:sz w:val="18"/>
                <w:szCs w:val="18"/>
                <w:lang w:val="nl-NL" w:eastAsia="nl-NL"/>
              </w:rPr>
            </w:pPr>
            <w:r w:rsidRPr="00CF5CB7">
              <w:rPr>
                <w:rFonts w:ascii="Calibri" w:hAnsi="Calibri" w:cs="Calibri"/>
                <w:color w:val="FF0000"/>
                <w:sz w:val="18"/>
                <w:szCs w:val="18"/>
                <w:lang w:val="nl-NL" w:eastAsia="nl-NL"/>
              </w:rPr>
              <w:t>A-124</w:t>
            </w:r>
          </w:p>
        </w:tc>
        <w:tc>
          <w:tcPr>
            <w:tcW w:w="1580" w:type="dxa"/>
            <w:tcBorders>
              <w:top w:val="single" w:sz="4" w:space="0" w:color="auto"/>
              <w:left w:val="nil"/>
              <w:bottom w:val="nil"/>
              <w:right w:val="single" w:sz="4" w:space="0" w:color="auto"/>
            </w:tcBorders>
            <w:shd w:val="clear" w:color="auto" w:fill="auto"/>
            <w:vAlign w:val="center"/>
            <w:hideMark/>
          </w:tcPr>
          <w:p w14:paraId="434E0BA1" w14:textId="77777777" w:rsidR="00CF5CB7" w:rsidRPr="00CF5CB7" w:rsidRDefault="00CF5CB7" w:rsidP="00CF5CB7">
            <w:pPr>
              <w:spacing w:beforeLines="0" w:before="0"/>
              <w:jc w:val="left"/>
              <w:rPr>
                <w:rFonts w:ascii="Calibri" w:hAnsi="Calibri" w:cs="Calibri"/>
                <w:b/>
                <w:bCs/>
                <w:color w:val="FF0000"/>
                <w:sz w:val="18"/>
                <w:szCs w:val="18"/>
                <w:lang w:val="nl-NL" w:eastAsia="nl-NL"/>
              </w:rPr>
            </w:pPr>
            <w:r w:rsidRPr="00CF5CB7">
              <w:rPr>
                <w:rFonts w:ascii="Calibri" w:hAnsi="Calibri" w:cs="Calibri"/>
                <w:b/>
                <w:bCs/>
                <w:color w:val="FF0000"/>
                <w:sz w:val="18"/>
                <w:szCs w:val="18"/>
                <w:lang w:val="nl-NL" w:eastAsia="nl-NL"/>
              </w:rPr>
              <w:t>Informative</w:t>
            </w:r>
          </w:p>
        </w:tc>
        <w:tc>
          <w:tcPr>
            <w:tcW w:w="4100" w:type="dxa"/>
            <w:tcBorders>
              <w:top w:val="single" w:sz="4" w:space="0" w:color="auto"/>
              <w:left w:val="nil"/>
              <w:bottom w:val="single" w:sz="4" w:space="0" w:color="auto"/>
              <w:right w:val="single" w:sz="4" w:space="0" w:color="auto"/>
            </w:tcBorders>
            <w:shd w:val="clear" w:color="auto" w:fill="auto"/>
            <w:vAlign w:val="center"/>
            <w:hideMark/>
          </w:tcPr>
          <w:p w14:paraId="2420FEB9" w14:textId="77777777" w:rsidR="00CF5CB7" w:rsidRPr="00CF5CB7" w:rsidRDefault="00CF5CB7" w:rsidP="00CF5CB7">
            <w:pPr>
              <w:spacing w:beforeLines="0" w:before="0"/>
              <w:jc w:val="left"/>
              <w:rPr>
                <w:rFonts w:ascii="Calibri" w:hAnsi="Calibri" w:cs="Calibri"/>
                <w:color w:val="FF0000"/>
                <w:sz w:val="18"/>
                <w:szCs w:val="18"/>
                <w:lang w:val="nl-NL" w:eastAsia="nl-NL"/>
              </w:rPr>
            </w:pPr>
            <w:r w:rsidRPr="00CF5CB7">
              <w:rPr>
                <w:rFonts w:ascii="Calibri" w:hAnsi="Calibri" w:cs="Calibri"/>
                <w:color w:val="FF0000"/>
                <w:sz w:val="18"/>
                <w:szCs w:val="18"/>
                <w:lang w:val="nl-NL" w:eastAsia="nl-NL"/>
              </w:rPr>
              <w:t>The AIS Service</w:t>
            </w:r>
          </w:p>
        </w:tc>
        <w:tc>
          <w:tcPr>
            <w:tcW w:w="3500" w:type="dxa"/>
            <w:tcBorders>
              <w:top w:val="single" w:sz="4" w:space="0" w:color="auto"/>
              <w:left w:val="nil"/>
              <w:bottom w:val="single" w:sz="4" w:space="0" w:color="auto"/>
              <w:right w:val="single" w:sz="8" w:space="0" w:color="auto"/>
            </w:tcBorders>
            <w:shd w:val="clear" w:color="auto" w:fill="auto"/>
            <w:vAlign w:val="center"/>
            <w:hideMark/>
          </w:tcPr>
          <w:p w14:paraId="20D8D3E1" w14:textId="77777777" w:rsidR="00CF5CB7" w:rsidRPr="00CF5CB7" w:rsidRDefault="00CF5CB7" w:rsidP="00CF5CB7">
            <w:pPr>
              <w:spacing w:beforeLines="0" w:before="0"/>
              <w:jc w:val="left"/>
              <w:rPr>
                <w:rFonts w:ascii="Calibri" w:hAnsi="Calibri" w:cs="Calibri"/>
                <w:color w:val="000000"/>
                <w:sz w:val="18"/>
                <w:szCs w:val="18"/>
                <w:lang w:val="nl-NL" w:eastAsia="nl-NL"/>
              </w:rPr>
            </w:pPr>
            <w:proofErr w:type="gramStart"/>
            <w:r w:rsidRPr="00CF5CB7">
              <w:rPr>
                <w:rFonts w:ascii="Calibri" w:hAnsi="Calibri" w:cs="Calibri"/>
                <w:color w:val="000000"/>
                <w:sz w:val="18"/>
                <w:szCs w:val="18"/>
                <w:lang w:val="en-US" w:eastAsia="nl-NL"/>
              </w:rPr>
              <w:t>consider</w:t>
            </w:r>
            <w:proofErr w:type="gramEnd"/>
            <w:r w:rsidRPr="00CF5CB7">
              <w:rPr>
                <w:rFonts w:ascii="Calibri" w:hAnsi="Calibri" w:cs="Calibri"/>
                <w:color w:val="000000"/>
                <w:sz w:val="18"/>
                <w:szCs w:val="18"/>
                <w:lang w:val="en-US" w:eastAsia="nl-NL"/>
              </w:rPr>
              <w:t xml:space="preserve"> to draft one normative recommendation. </w:t>
            </w:r>
            <w:r w:rsidRPr="00CF5CB7">
              <w:rPr>
                <w:rFonts w:ascii="Calibri" w:hAnsi="Calibri" w:cs="Calibri"/>
                <w:color w:val="000000"/>
                <w:sz w:val="18"/>
                <w:szCs w:val="18"/>
                <w:lang w:val="nl-NL" w:eastAsia="nl-NL"/>
              </w:rPr>
              <w:t>Rest to guideline(s)</w:t>
            </w:r>
          </w:p>
        </w:tc>
      </w:tr>
      <w:tr w:rsidR="00CF5CB7" w:rsidRPr="00CF5CB7" w14:paraId="6C481553" w14:textId="77777777" w:rsidTr="00CF5CB7">
        <w:trPr>
          <w:trHeight w:val="46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2B4E48D7"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754D3AD7"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2ED74909" w14:textId="77777777" w:rsidR="00CF5CB7" w:rsidRPr="00CF5CB7" w:rsidRDefault="00CF5CB7" w:rsidP="00CF5CB7">
            <w:pPr>
              <w:spacing w:beforeLines="0" w:before="0"/>
              <w:jc w:val="left"/>
              <w:rPr>
                <w:rFonts w:ascii="Calibri" w:hAnsi="Calibri" w:cs="Calibri"/>
                <w:color w:val="FF0000"/>
                <w:sz w:val="18"/>
                <w:szCs w:val="18"/>
                <w:lang w:val="nl-NL" w:eastAsia="nl-NL"/>
              </w:rPr>
            </w:pPr>
            <w:r w:rsidRPr="00CF5CB7">
              <w:rPr>
                <w:rFonts w:ascii="Calibri" w:hAnsi="Calibri" w:cs="Calibri"/>
                <w:color w:val="FF0000"/>
                <w:sz w:val="18"/>
                <w:szCs w:val="18"/>
                <w:lang w:val="nl-NL" w:eastAsia="nl-NL"/>
              </w:rPr>
              <w:t>A-124 APPENDIX 0</w:t>
            </w:r>
          </w:p>
        </w:tc>
        <w:tc>
          <w:tcPr>
            <w:tcW w:w="1580" w:type="dxa"/>
            <w:tcBorders>
              <w:top w:val="double" w:sz="6" w:space="0" w:color="auto"/>
              <w:left w:val="nil"/>
              <w:bottom w:val="nil"/>
              <w:right w:val="single" w:sz="4" w:space="0" w:color="auto"/>
            </w:tcBorders>
            <w:shd w:val="clear" w:color="auto" w:fill="auto"/>
            <w:vAlign w:val="center"/>
            <w:hideMark/>
          </w:tcPr>
          <w:p w14:paraId="1419ACB9" w14:textId="77777777" w:rsidR="00CF5CB7" w:rsidRPr="00CF5CB7" w:rsidRDefault="00CF5CB7" w:rsidP="00CF5CB7">
            <w:pPr>
              <w:spacing w:beforeLines="0" w:before="0"/>
              <w:jc w:val="left"/>
              <w:rPr>
                <w:rFonts w:ascii="Calibri" w:hAnsi="Calibri" w:cs="Calibri"/>
                <w:b/>
                <w:bCs/>
                <w:color w:val="FF0000"/>
                <w:sz w:val="18"/>
                <w:szCs w:val="18"/>
                <w:lang w:val="nl-NL" w:eastAsia="nl-NL"/>
              </w:rPr>
            </w:pPr>
            <w:r w:rsidRPr="00CF5CB7">
              <w:rPr>
                <w:rFonts w:ascii="Calibri" w:hAnsi="Calibri" w:cs="Calibri"/>
                <w:b/>
                <w:bCs/>
                <w:color w:val="FF0000"/>
                <w:sz w:val="18"/>
                <w:szCs w:val="18"/>
                <w:lang w:val="nl-NL" w:eastAsia="nl-NL"/>
              </w:rPr>
              <w:t>Informative</w:t>
            </w:r>
          </w:p>
        </w:tc>
        <w:tc>
          <w:tcPr>
            <w:tcW w:w="4100" w:type="dxa"/>
            <w:tcBorders>
              <w:top w:val="nil"/>
              <w:left w:val="nil"/>
              <w:bottom w:val="single" w:sz="4" w:space="0" w:color="auto"/>
              <w:right w:val="single" w:sz="4" w:space="0" w:color="auto"/>
            </w:tcBorders>
            <w:shd w:val="clear" w:color="auto" w:fill="auto"/>
            <w:vAlign w:val="center"/>
            <w:hideMark/>
          </w:tcPr>
          <w:p w14:paraId="3803EF81" w14:textId="77777777" w:rsidR="00CF5CB7" w:rsidRPr="00CF5CB7" w:rsidRDefault="00CF5CB7" w:rsidP="00CF5CB7">
            <w:pPr>
              <w:spacing w:beforeLines="0" w:before="0"/>
              <w:jc w:val="left"/>
              <w:rPr>
                <w:rFonts w:ascii="Calibri" w:hAnsi="Calibri" w:cs="Calibri"/>
                <w:color w:val="FF0000"/>
                <w:sz w:val="18"/>
                <w:szCs w:val="18"/>
                <w:lang w:val="en-US" w:eastAsia="nl-NL"/>
              </w:rPr>
            </w:pPr>
            <w:r w:rsidRPr="00CF5CB7">
              <w:rPr>
                <w:rFonts w:ascii="Calibri" w:hAnsi="Calibri" w:cs="Calibri"/>
                <w:color w:val="FF0000"/>
                <w:sz w:val="18"/>
                <w:szCs w:val="18"/>
                <w:lang w:val="en-US" w:eastAsia="nl-NL"/>
              </w:rPr>
              <w:t>References, Glossary of terms and Abbreviations</w:t>
            </w:r>
          </w:p>
        </w:tc>
        <w:tc>
          <w:tcPr>
            <w:tcW w:w="3500" w:type="dxa"/>
            <w:tcBorders>
              <w:top w:val="nil"/>
              <w:left w:val="nil"/>
              <w:bottom w:val="single" w:sz="4" w:space="0" w:color="auto"/>
              <w:right w:val="single" w:sz="8" w:space="0" w:color="auto"/>
            </w:tcBorders>
            <w:shd w:val="clear" w:color="auto" w:fill="auto"/>
            <w:vAlign w:val="center"/>
            <w:hideMark/>
          </w:tcPr>
          <w:p w14:paraId="0A07E77B"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5B7BCC4B" w14:textId="77777777" w:rsidTr="00CF5CB7">
        <w:trPr>
          <w:trHeight w:val="510"/>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24670179"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1EB03D3A"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6A298B5F" w14:textId="77777777" w:rsidR="00CF5CB7" w:rsidRPr="00CF5CB7" w:rsidRDefault="00CF5CB7" w:rsidP="00CF5CB7">
            <w:pPr>
              <w:spacing w:beforeLines="0" w:before="0"/>
              <w:jc w:val="left"/>
              <w:rPr>
                <w:rFonts w:ascii="Calibri" w:hAnsi="Calibri" w:cs="Calibri"/>
                <w:color w:val="FF0000"/>
                <w:sz w:val="18"/>
                <w:szCs w:val="18"/>
                <w:lang w:val="nl-NL" w:eastAsia="nl-NL"/>
              </w:rPr>
            </w:pPr>
            <w:r w:rsidRPr="00CF5CB7">
              <w:rPr>
                <w:rFonts w:ascii="Calibri" w:hAnsi="Calibri" w:cs="Calibri"/>
                <w:color w:val="FF0000"/>
                <w:sz w:val="18"/>
                <w:szCs w:val="18"/>
                <w:lang w:val="nl-NL" w:eastAsia="nl-NL"/>
              </w:rPr>
              <w:t>A-124 APPENDIX 1</w:t>
            </w:r>
          </w:p>
        </w:tc>
        <w:tc>
          <w:tcPr>
            <w:tcW w:w="1580" w:type="dxa"/>
            <w:tcBorders>
              <w:top w:val="double" w:sz="6" w:space="0" w:color="auto"/>
              <w:left w:val="nil"/>
              <w:bottom w:val="nil"/>
              <w:right w:val="single" w:sz="4" w:space="0" w:color="auto"/>
            </w:tcBorders>
            <w:shd w:val="clear" w:color="auto" w:fill="auto"/>
            <w:vAlign w:val="center"/>
            <w:hideMark/>
          </w:tcPr>
          <w:p w14:paraId="56D4A948" w14:textId="77777777" w:rsidR="00CF5CB7" w:rsidRPr="00CF5CB7" w:rsidRDefault="00CF5CB7" w:rsidP="00CF5CB7">
            <w:pPr>
              <w:spacing w:beforeLines="0" w:before="0"/>
              <w:jc w:val="left"/>
              <w:rPr>
                <w:rFonts w:ascii="Calibri" w:hAnsi="Calibri" w:cs="Calibri"/>
                <w:b/>
                <w:bCs/>
                <w:color w:val="FF0000"/>
                <w:sz w:val="18"/>
                <w:szCs w:val="18"/>
                <w:lang w:val="nl-NL" w:eastAsia="nl-NL"/>
              </w:rPr>
            </w:pPr>
            <w:r w:rsidRPr="00CF5CB7">
              <w:rPr>
                <w:rFonts w:ascii="Calibri" w:hAnsi="Calibri" w:cs="Calibri"/>
                <w:b/>
                <w:bCs/>
                <w:color w:val="FF0000"/>
                <w:sz w:val="18"/>
                <w:szCs w:val="18"/>
                <w:lang w:val="nl-NL" w:eastAsia="nl-NL"/>
              </w:rPr>
              <w:t>Informative</w:t>
            </w:r>
          </w:p>
        </w:tc>
        <w:tc>
          <w:tcPr>
            <w:tcW w:w="4100" w:type="dxa"/>
            <w:tcBorders>
              <w:top w:val="nil"/>
              <w:left w:val="nil"/>
              <w:bottom w:val="single" w:sz="4" w:space="0" w:color="auto"/>
              <w:right w:val="single" w:sz="4" w:space="0" w:color="auto"/>
            </w:tcBorders>
            <w:shd w:val="clear" w:color="auto" w:fill="auto"/>
            <w:vAlign w:val="center"/>
            <w:hideMark/>
          </w:tcPr>
          <w:p w14:paraId="376F0CF8" w14:textId="77777777" w:rsidR="00CF5CB7" w:rsidRPr="00CF5CB7" w:rsidRDefault="00CF5CB7" w:rsidP="00CF5CB7">
            <w:pPr>
              <w:spacing w:beforeLines="0" w:before="0"/>
              <w:jc w:val="left"/>
              <w:rPr>
                <w:rFonts w:ascii="Calibri" w:hAnsi="Calibri" w:cs="Calibri"/>
                <w:color w:val="FF0000"/>
                <w:sz w:val="18"/>
                <w:szCs w:val="18"/>
                <w:lang w:val="en-US" w:eastAsia="nl-NL"/>
              </w:rPr>
            </w:pPr>
            <w:r w:rsidRPr="00CF5CB7">
              <w:rPr>
                <w:rFonts w:ascii="Calibri" w:hAnsi="Calibri" w:cs="Calibri"/>
                <w:color w:val="FF0000"/>
                <w:sz w:val="18"/>
                <w:szCs w:val="18"/>
                <w:lang w:val="en-US" w:eastAsia="nl-NL"/>
              </w:rPr>
              <w:t>Basic AIS Services, AIS Data Model and AIS Service specific MDEF sentences</w:t>
            </w:r>
          </w:p>
        </w:tc>
        <w:tc>
          <w:tcPr>
            <w:tcW w:w="3500" w:type="dxa"/>
            <w:tcBorders>
              <w:top w:val="nil"/>
              <w:left w:val="nil"/>
              <w:bottom w:val="single" w:sz="4" w:space="0" w:color="auto"/>
              <w:right w:val="single" w:sz="8" w:space="0" w:color="auto"/>
            </w:tcBorders>
            <w:shd w:val="clear" w:color="auto" w:fill="auto"/>
            <w:vAlign w:val="center"/>
            <w:hideMark/>
          </w:tcPr>
          <w:p w14:paraId="3A514974"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05AFC697" w14:textId="77777777" w:rsidTr="00CF5CB7">
        <w:trPr>
          <w:trHeight w:val="49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37593B54"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7545D66F"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13406720" w14:textId="77777777" w:rsidR="00CF5CB7" w:rsidRPr="00CF5CB7" w:rsidRDefault="00CF5CB7" w:rsidP="00CF5CB7">
            <w:pPr>
              <w:spacing w:beforeLines="0" w:before="0"/>
              <w:jc w:val="left"/>
              <w:rPr>
                <w:rFonts w:ascii="Calibri" w:hAnsi="Calibri" w:cs="Calibri"/>
                <w:color w:val="FF0000"/>
                <w:sz w:val="18"/>
                <w:szCs w:val="18"/>
                <w:lang w:val="nl-NL" w:eastAsia="nl-NL"/>
              </w:rPr>
            </w:pPr>
            <w:r w:rsidRPr="00CF5CB7">
              <w:rPr>
                <w:rFonts w:ascii="Calibri" w:hAnsi="Calibri" w:cs="Calibri"/>
                <w:color w:val="FF0000"/>
                <w:sz w:val="18"/>
                <w:szCs w:val="18"/>
                <w:lang w:val="nl-NL" w:eastAsia="nl-NL"/>
              </w:rPr>
              <w:t>A-124 APPENDIX 3</w:t>
            </w:r>
          </w:p>
        </w:tc>
        <w:tc>
          <w:tcPr>
            <w:tcW w:w="1580" w:type="dxa"/>
            <w:tcBorders>
              <w:top w:val="double" w:sz="6" w:space="0" w:color="auto"/>
              <w:left w:val="nil"/>
              <w:bottom w:val="nil"/>
              <w:right w:val="single" w:sz="4" w:space="0" w:color="auto"/>
            </w:tcBorders>
            <w:shd w:val="clear" w:color="auto" w:fill="auto"/>
            <w:vAlign w:val="center"/>
            <w:hideMark/>
          </w:tcPr>
          <w:p w14:paraId="28C0E169" w14:textId="77777777" w:rsidR="00CF5CB7" w:rsidRPr="00CF5CB7" w:rsidRDefault="00CF5CB7" w:rsidP="00CF5CB7">
            <w:pPr>
              <w:spacing w:beforeLines="0" w:before="0"/>
              <w:jc w:val="left"/>
              <w:rPr>
                <w:rFonts w:ascii="Calibri" w:hAnsi="Calibri" w:cs="Calibri"/>
                <w:b/>
                <w:bCs/>
                <w:color w:val="FF0000"/>
                <w:sz w:val="18"/>
                <w:szCs w:val="18"/>
                <w:lang w:val="nl-NL" w:eastAsia="nl-NL"/>
              </w:rPr>
            </w:pPr>
            <w:r w:rsidRPr="00CF5CB7">
              <w:rPr>
                <w:rFonts w:ascii="Calibri" w:hAnsi="Calibri" w:cs="Calibri"/>
                <w:b/>
                <w:bCs/>
                <w:color w:val="FF0000"/>
                <w:sz w:val="18"/>
                <w:szCs w:val="18"/>
                <w:lang w:val="nl-NL" w:eastAsia="nl-NL"/>
              </w:rPr>
              <w:t>Informative</w:t>
            </w:r>
          </w:p>
        </w:tc>
        <w:tc>
          <w:tcPr>
            <w:tcW w:w="4100" w:type="dxa"/>
            <w:tcBorders>
              <w:top w:val="nil"/>
              <w:left w:val="nil"/>
              <w:bottom w:val="single" w:sz="4" w:space="0" w:color="auto"/>
              <w:right w:val="single" w:sz="4" w:space="0" w:color="auto"/>
            </w:tcBorders>
            <w:shd w:val="clear" w:color="auto" w:fill="auto"/>
            <w:vAlign w:val="center"/>
            <w:hideMark/>
          </w:tcPr>
          <w:p w14:paraId="0A94481F" w14:textId="77777777" w:rsidR="00CF5CB7" w:rsidRPr="00CF5CB7" w:rsidRDefault="00CF5CB7" w:rsidP="00CF5CB7">
            <w:pPr>
              <w:spacing w:beforeLines="0" w:before="0"/>
              <w:jc w:val="left"/>
              <w:rPr>
                <w:rFonts w:ascii="Calibri" w:hAnsi="Calibri" w:cs="Calibri"/>
                <w:color w:val="FF0000"/>
                <w:sz w:val="18"/>
                <w:szCs w:val="18"/>
                <w:lang w:val="nl-NL" w:eastAsia="nl-NL"/>
              </w:rPr>
            </w:pPr>
            <w:r w:rsidRPr="00CF5CB7">
              <w:rPr>
                <w:rFonts w:ascii="Calibri" w:hAnsi="Calibri" w:cs="Calibri"/>
                <w:color w:val="FF0000"/>
                <w:sz w:val="18"/>
                <w:szCs w:val="18"/>
                <w:lang w:val="nl-NL" w:eastAsia="nl-NL"/>
              </w:rPr>
              <w:t xml:space="preserve">Distribution model </w:t>
            </w:r>
          </w:p>
        </w:tc>
        <w:tc>
          <w:tcPr>
            <w:tcW w:w="3500" w:type="dxa"/>
            <w:tcBorders>
              <w:top w:val="nil"/>
              <w:left w:val="nil"/>
              <w:bottom w:val="single" w:sz="4" w:space="0" w:color="auto"/>
              <w:right w:val="single" w:sz="8" w:space="0" w:color="auto"/>
            </w:tcBorders>
            <w:shd w:val="clear" w:color="auto" w:fill="auto"/>
            <w:vAlign w:val="center"/>
            <w:hideMark/>
          </w:tcPr>
          <w:p w14:paraId="759F91F8"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r>
      <w:tr w:rsidR="00CF5CB7" w:rsidRPr="00CF5CB7" w14:paraId="042888AA" w14:textId="77777777" w:rsidTr="00CF5CB7">
        <w:trPr>
          <w:trHeight w:val="450"/>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43624D1F"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2D3575EE"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76F9F2DD" w14:textId="77777777" w:rsidR="00CF5CB7" w:rsidRPr="00CF5CB7" w:rsidRDefault="00CF5CB7" w:rsidP="00CF5CB7">
            <w:pPr>
              <w:spacing w:beforeLines="0" w:before="0"/>
              <w:jc w:val="left"/>
              <w:rPr>
                <w:rFonts w:ascii="Calibri" w:hAnsi="Calibri" w:cs="Calibri"/>
                <w:color w:val="FF0000"/>
                <w:sz w:val="18"/>
                <w:szCs w:val="18"/>
                <w:lang w:val="nl-NL" w:eastAsia="nl-NL"/>
              </w:rPr>
            </w:pPr>
            <w:r w:rsidRPr="00CF5CB7">
              <w:rPr>
                <w:rFonts w:ascii="Calibri" w:hAnsi="Calibri" w:cs="Calibri"/>
                <w:color w:val="FF0000"/>
                <w:sz w:val="18"/>
                <w:szCs w:val="18"/>
                <w:lang w:val="nl-NL" w:eastAsia="nl-NL"/>
              </w:rPr>
              <w:t>A-124 APPENDIX 4</w:t>
            </w:r>
          </w:p>
        </w:tc>
        <w:tc>
          <w:tcPr>
            <w:tcW w:w="1580" w:type="dxa"/>
            <w:tcBorders>
              <w:top w:val="double" w:sz="6" w:space="0" w:color="auto"/>
              <w:left w:val="nil"/>
              <w:bottom w:val="single" w:sz="4" w:space="0" w:color="auto"/>
              <w:right w:val="single" w:sz="4" w:space="0" w:color="auto"/>
            </w:tcBorders>
            <w:shd w:val="clear" w:color="auto" w:fill="auto"/>
            <w:vAlign w:val="center"/>
            <w:hideMark/>
          </w:tcPr>
          <w:p w14:paraId="6DE70C75" w14:textId="77777777" w:rsidR="00CF5CB7" w:rsidRPr="00CF5CB7" w:rsidRDefault="00CF5CB7" w:rsidP="00CF5CB7">
            <w:pPr>
              <w:spacing w:beforeLines="0" w:before="0"/>
              <w:jc w:val="left"/>
              <w:rPr>
                <w:rFonts w:ascii="Calibri" w:hAnsi="Calibri" w:cs="Calibri"/>
                <w:b/>
                <w:bCs/>
                <w:color w:val="FF0000"/>
                <w:sz w:val="18"/>
                <w:szCs w:val="18"/>
                <w:lang w:val="nl-NL" w:eastAsia="nl-NL"/>
              </w:rPr>
            </w:pPr>
            <w:r w:rsidRPr="00CF5CB7">
              <w:rPr>
                <w:rFonts w:ascii="Calibri" w:hAnsi="Calibri" w:cs="Calibri"/>
                <w:b/>
                <w:bCs/>
                <w:color w:val="FF0000"/>
                <w:sz w:val="18"/>
                <w:szCs w:val="18"/>
                <w:lang w:val="nl-NL" w:eastAsia="nl-NL"/>
              </w:rPr>
              <w:t>Informative</w:t>
            </w:r>
          </w:p>
        </w:tc>
        <w:tc>
          <w:tcPr>
            <w:tcW w:w="4100" w:type="dxa"/>
            <w:tcBorders>
              <w:top w:val="nil"/>
              <w:left w:val="nil"/>
              <w:bottom w:val="single" w:sz="4" w:space="0" w:color="auto"/>
              <w:right w:val="single" w:sz="4" w:space="0" w:color="auto"/>
            </w:tcBorders>
            <w:shd w:val="clear" w:color="auto" w:fill="auto"/>
            <w:vAlign w:val="center"/>
            <w:hideMark/>
          </w:tcPr>
          <w:p w14:paraId="53D5CE3A" w14:textId="77777777" w:rsidR="00CF5CB7" w:rsidRPr="00CF5CB7" w:rsidRDefault="00CF5CB7" w:rsidP="00CF5CB7">
            <w:pPr>
              <w:spacing w:beforeLines="0" w:before="0"/>
              <w:jc w:val="left"/>
              <w:rPr>
                <w:rFonts w:ascii="Calibri" w:hAnsi="Calibri" w:cs="Calibri"/>
                <w:color w:val="FF0000"/>
                <w:sz w:val="18"/>
                <w:szCs w:val="18"/>
                <w:lang w:val="en-US" w:eastAsia="nl-NL"/>
              </w:rPr>
            </w:pPr>
            <w:r w:rsidRPr="00CF5CB7">
              <w:rPr>
                <w:rFonts w:ascii="Calibri" w:hAnsi="Calibri" w:cs="Calibri"/>
                <w:color w:val="FF0000"/>
                <w:sz w:val="18"/>
                <w:szCs w:val="18"/>
                <w:lang w:val="en-US" w:eastAsia="nl-NL"/>
              </w:rPr>
              <w:t>Interaction and Data Flow Model of the AIS service</w:t>
            </w:r>
          </w:p>
        </w:tc>
        <w:tc>
          <w:tcPr>
            <w:tcW w:w="3500" w:type="dxa"/>
            <w:tcBorders>
              <w:top w:val="nil"/>
              <w:left w:val="nil"/>
              <w:bottom w:val="single" w:sz="4" w:space="0" w:color="auto"/>
              <w:right w:val="single" w:sz="8" w:space="0" w:color="auto"/>
            </w:tcBorders>
            <w:shd w:val="clear" w:color="auto" w:fill="auto"/>
            <w:vAlign w:val="center"/>
            <w:hideMark/>
          </w:tcPr>
          <w:p w14:paraId="4C556C4C"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58AAC03A" w14:textId="77777777" w:rsidTr="00CF5CB7">
        <w:trPr>
          <w:trHeight w:val="49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220F8833"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48E8C6F9"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25260C03" w14:textId="77777777" w:rsidR="00CF5CB7" w:rsidRPr="00CF5CB7" w:rsidRDefault="00CF5CB7" w:rsidP="00CF5CB7">
            <w:pPr>
              <w:spacing w:beforeLines="0" w:before="0"/>
              <w:jc w:val="left"/>
              <w:rPr>
                <w:rFonts w:ascii="Calibri" w:hAnsi="Calibri" w:cs="Calibri"/>
                <w:color w:val="FF0000"/>
                <w:sz w:val="18"/>
                <w:szCs w:val="18"/>
                <w:lang w:val="nl-NL" w:eastAsia="nl-NL"/>
              </w:rPr>
            </w:pPr>
            <w:r w:rsidRPr="00CF5CB7">
              <w:rPr>
                <w:rFonts w:ascii="Calibri" w:hAnsi="Calibri" w:cs="Calibri"/>
                <w:color w:val="FF0000"/>
                <w:sz w:val="18"/>
                <w:szCs w:val="18"/>
                <w:lang w:val="nl-NL" w:eastAsia="nl-NL"/>
              </w:rPr>
              <w:t>A-124 APPENDIX 5</w:t>
            </w:r>
          </w:p>
        </w:tc>
        <w:tc>
          <w:tcPr>
            <w:tcW w:w="1580" w:type="dxa"/>
            <w:tcBorders>
              <w:top w:val="nil"/>
              <w:left w:val="nil"/>
              <w:bottom w:val="double" w:sz="6" w:space="0" w:color="auto"/>
              <w:right w:val="single" w:sz="4" w:space="0" w:color="auto"/>
            </w:tcBorders>
            <w:shd w:val="clear" w:color="auto" w:fill="auto"/>
            <w:vAlign w:val="center"/>
            <w:hideMark/>
          </w:tcPr>
          <w:p w14:paraId="3FA7827E" w14:textId="77777777" w:rsidR="00CF5CB7" w:rsidRPr="00CF5CB7" w:rsidRDefault="00CF5CB7" w:rsidP="00CF5CB7">
            <w:pPr>
              <w:spacing w:beforeLines="0" w:before="0"/>
              <w:jc w:val="left"/>
              <w:rPr>
                <w:rFonts w:ascii="Calibri" w:hAnsi="Calibri" w:cs="Calibri"/>
                <w:b/>
                <w:bCs/>
                <w:color w:val="FF0000"/>
                <w:sz w:val="18"/>
                <w:szCs w:val="18"/>
                <w:lang w:val="nl-NL" w:eastAsia="nl-NL"/>
              </w:rPr>
            </w:pPr>
            <w:r w:rsidRPr="00CF5CB7">
              <w:rPr>
                <w:rFonts w:ascii="Calibri" w:hAnsi="Calibri" w:cs="Calibri"/>
                <w:b/>
                <w:bCs/>
                <w:color w:val="FF0000"/>
                <w:sz w:val="18"/>
                <w:szCs w:val="18"/>
                <w:lang w:val="nl-NL" w:eastAsia="nl-NL"/>
              </w:rPr>
              <w:t>Informative</w:t>
            </w:r>
          </w:p>
        </w:tc>
        <w:tc>
          <w:tcPr>
            <w:tcW w:w="4100" w:type="dxa"/>
            <w:tcBorders>
              <w:top w:val="nil"/>
              <w:left w:val="nil"/>
              <w:bottom w:val="single" w:sz="4" w:space="0" w:color="auto"/>
              <w:right w:val="single" w:sz="4" w:space="0" w:color="auto"/>
            </w:tcBorders>
            <w:shd w:val="clear" w:color="auto" w:fill="auto"/>
            <w:vAlign w:val="center"/>
            <w:hideMark/>
          </w:tcPr>
          <w:p w14:paraId="1845E67B" w14:textId="77777777" w:rsidR="00CF5CB7" w:rsidRPr="00CF5CB7" w:rsidRDefault="00CF5CB7" w:rsidP="00CF5CB7">
            <w:pPr>
              <w:spacing w:beforeLines="0" w:before="0"/>
              <w:jc w:val="left"/>
              <w:rPr>
                <w:rFonts w:ascii="Calibri" w:hAnsi="Calibri" w:cs="Calibri"/>
                <w:color w:val="FF0000"/>
                <w:sz w:val="18"/>
                <w:szCs w:val="18"/>
                <w:lang w:val="en-US" w:eastAsia="nl-NL"/>
              </w:rPr>
            </w:pPr>
            <w:r w:rsidRPr="00CF5CB7">
              <w:rPr>
                <w:rFonts w:ascii="Calibri" w:hAnsi="Calibri" w:cs="Calibri"/>
                <w:color w:val="FF0000"/>
                <w:sz w:val="18"/>
                <w:szCs w:val="18"/>
                <w:lang w:val="en-US" w:eastAsia="nl-NL"/>
              </w:rPr>
              <w:t>Interfacing model of the AIS Service</w:t>
            </w:r>
          </w:p>
        </w:tc>
        <w:tc>
          <w:tcPr>
            <w:tcW w:w="3500" w:type="dxa"/>
            <w:tcBorders>
              <w:top w:val="nil"/>
              <w:left w:val="nil"/>
              <w:bottom w:val="single" w:sz="4" w:space="0" w:color="auto"/>
              <w:right w:val="single" w:sz="8" w:space="0" w:color="auto"/>
            </w:tcBorders>
            <w:shd w:val="clear" w:color="auto" w:fill="auto"/>
            <w:vAlign w:val="center"/>
            <w:hideMark/>
          </w:tcPr>
          <w:p w14:paraId="4CA7B3D5"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7F31E20A" w14:textId="77777777" w:rsidTr="00CF5CB7">
        <w:trPr>
          <w:trHeight w:val="67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299D66B6"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167A0E57"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6384D840" w14:textId="77777777" w:rsidR="00CF5CB7" w:rsidRPr="00CF5CB7" w:rsidRDefault="00CF5CB7" w:rsidP="00CF5CB7">
            <w:pPr>
              <w:spacing w:beforeLines="0" w:before="0"/>
              <w:jc w:val="left"/>
              <w:rPr>
                <w:rFonts w:ascii="Calibri" w:hAnsi="Calibri" w:cs="Calibri"/>
                <w:color w:val="FF0000"/>
                <w:sz w:val="18"/>
                <w:szCs w:val="18"/>
                <w:lang w:val="nl-NL" w:eastAsia="nl-NL"/>
              </w:rPr>
            </w:pPr>
            <w:r w:rsidRPr="00CF5CB7">
              <w:rPr>
                <w:rFonts w:ascii="Calibri" w:hAnsi="Calibri" w:cs="Calibri"/>
                <w:color w:val="FF0000"/>
                <w:sz w:val="18"/>
                <w:szCs w:val="18"/>
                <w:lang w:val="nl-NL" w:eastAsia="nl-NL"/>
              </w:rPr>
              <w:t>A-124 APPENDICES 9/10/11</w:t>
            </w:r>
          </w:p>
        </w:tc>
        <w:tc>
          <w:tcPr>
            <w:tcW w:w="1580" w:type="dxa"/>
            <w:tcBorders>
              <w:top w:val="nil"/>
              <w:left w:val="nil"/>
              <w:bottom w:val="nil"/>
              <w:right w:val="single" w:sz="4" w:space="0" w:color="auto"/>
            </w:tcBorders>
            <w:shd w:val="clear" w:color="auto" w:fill="auto"/>
            <w:vAlign w:val="center"/>
            <w:hideMark/>
          </w:tcPr>
          <w:p w14:paraId="7A68F560" w14:textId="77777777" w:rsidR="00CF5CB7" w:rsidRPr="00CF5CB7" w:rsidRDefault="00CF5CB7" w:rsidP="00CF5CB7">
            <w:pPr>
              <w:spacing w:beforeLines="0" w:before="0"/>
              <w:jc w:val="left"/>
              <w:rPr>
                <w:rFonts w:ascii="Calibri" w:hAnsi="Calibri" w:cs="Calibri"/>
                <w:b/>
                <w:bCs/>
                <w:color w:val="FF0000"/>
                <w:sz w:val="18"/>
                <w:szCs w:val="18"/>
                <w:lang w:val="nl-NL" w:eastAsia="nl-NL"/>
              </w:rPr>
            </w:pPr>
            <w:r w:rsidRPr="00CF5CB7">
              <w:rPr>
                <w:rFonts w:ascii="Calibri" w:hAnsi="Calibri" w:cs="Calibri"/>
                <w:b/>
                <w:bCs/>
                <w:color w:val="FF0000"/>
                <w:sz w:val="18"/>
                <w:szCs w:val="18"/>
                <w:lang w:val="nl-NL" w:eastAsia="nl-NL"/>
              </w:rPr>
              <w:t>Informative</w:t>
            </w:r>
          </w:p>
        </w:tc>
        <w:tc>
          <w:tcPr>
            <w:tcW w:w="4100" w:type="dxa"/>
            <w:tcBorders>
              <w:top w:val="nil"/>
              <w:left w:val="nil"/>
              <w:bottom w:val="single" w:sz="4" w:space="0" w:color="auto"/>
              <w:right w:val="single" w:sz="4" w:space="0" w:color="auto"/>
            </w:tcBorders>
            <w:shd w:val="clear" w:color="auto" w:fill="auto"/>
            <w:vAlign w:val="center"/>
            <w:hideMark/>
          </w:tcPr>
          <w:p w14:paraId="279A53D2" w14:textId="77777777" w:rsidR="00CF5CB7" w:rsidRPr="00CF5CB7" w:rsidRDefault="00CF5CB7" w:rsidP="00CF5CB7">
            <w:pPr>
              <w:spacing w:beforeLines="0" w:before="0"/>
              <w:jc w:val="left"/>
              <w:rPr>
                <w:rFonts w:ascii="Calibri" w:hAnsi="Calibri" w:cs="Calibri"/>
                <w:color w:val="FF0000"/>
                <w:sz w:val="18"/>
                <w:szCs w:val="18"/>
                <w:lang w:val="en-US" w:eastAsia="nl-NL"/>
              </w:rPr>
            </w:pPr>
            <w:r w:rsidRPr="00CF5CB7">
              <w:rPr>
                <w:rFonts w:ascii="Calibri" w:hAnsi="Calibri" w:cs="Calibri"/>
                <w:color w:val="FF0000"/>
                <w:sz w:val="18"/>
                <w:szCs w:val="18"/>
                <w:lang w:val="en-US" w:eastAsia="nl-NL"/>
              </w:rPr>
              <w:t>Functional Description of the AIS Service components (AIS-PCU, AIS-LSS &amp; AIS-SM)</w:t>
            </w:r>
          </w:p>
        </w:tc>
        <w:tc>
          <w:tcPr>
            <w:tcW w:w="3500" w:type="dxa"/>
            <w:tcBorders>
              <w:top w:val="nil"/>
              <w:left w:val="nil"/>
              <w:bottom w:val="single" w:sz="4" w:space="0" w:color="auto"/>
              <w:right w:val="single" w:sz="8" w:space="0" w:color="auto"/>
            </w:tcBorders>
            <w:shd w:val="clear" w:color="auto" w:fill="auto"/>
            <w:vAlign w:val="center"/>
            <w:hideMark/>
          </w:tcPr>
          <w:p w14:paraId="668E6126"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1398CDC8" w14:textId="77777777" w:rsidTr="00CF5CB7">
        <w:trPr>
          <w:trHeight w:val="510"/>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37B9A7C6"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6866206F"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30F7236F" w14:textId="77777777" w:rsidR="00CF5CB7" w:rsidRPr="00CF5CB7" w:rsidRDefault="00CF5CB7" w:rsidP="00CF5CB7">
            <w:pPr>
              <w:spacing w:beforeLines="0" w:before="0"/>
              <w:jc w:val="left"/>
              <w:rPr>
                <w:rFonts w:ascii="Calibri" w:hAnsi="Calibri" w:cs="Calibri"/>
                <w:color w:val="FF0000"/>
                <w:sz w:val="18"/>
                <w:szCs w:val="18"/>
                <w:lang w:val="nl-NL" w:eastAsia="nl-NL"/>
              </w:rPr>
            </w:pPr>
            <w:r w:rsidRPr="00CF5CB7">
              <w:rPr>
                <w:rFonts w:ascii="Calibri" w:hAnsi="Calibri" w:cs="Calibri"/>
                <w:color w:val="FF0000"/>
                <w:sz w:val="18"/>
                <w:szCs w:val="18"/>
                <w:lang w:val="nl-NL" w:eastAsia="nl-NL"/>
              </w:rPr>
              <w:t>A-124 APPENDIX 12</w:t>
            </w:r>
          </w:p>
        </w:tc>
        <w:tc>
          <w:tcPr>
            <w:tcW w:w="1580" w:type="dxa"/>
            <w:tcBorders>
              <w:top w:val="double" w:sz="6" w:space="0" w:color="auto"/>
              <w:left w:val="nil"/>
              <w:bottom w:val="nil"/>
              <w:right w:val="single" w:sz="4" w:space="0" w:color="auto"/>
            </w:tcBorders>
            <w:shd w:val="clear" w:color="auto" w:fill="auto"/>
            <w:vAlign w:val="center"/>
            <w:hideMark/>
          </w:tcPr>
          <w:p w14:paraId="14171C63" w14:textId="77777777" w:rsidR="00CF5CB7" w:rsidRPr="00CF5CB7" w:rsidRDefault="00CF5CB7" w:rsidP="00CF5CB7">
            <w:pPr>
              <w:spacing w:beforeLines="0" w:before="0"/>
              <w:jc w:val="left"/>
              <w:rPr>
                <w:rFonts w:ascii="Calibri" w:hAnsi="Calibri" w:cs="Calibri"/>
                <w:b/>
                <w:bCs/>
                <w:color w:val="FF0000"/>
                <w:sz w:val="18"/>
                <w:szCs w:val="18"/>
                <w:lang w:val="nl-NL" w:eastAsia="nl-NL"/>
              </w:rPr>
            </w:pPr>
            <w:r w:rsidRPr="00CF5CB7">
              <w:rPr>
                <w:rFonts w:ascii="Calibri" w:hAnsi="Calibri" w:cs="Calibri"/>
                <w:b/>
                <w:bCs/>
                <w:color w:val="FF0000"/>
                <w:sz w:val="18"/>
                <w:szCs w:val="18"/>
                <w:lang w:val="nl-NL" w:eastAsia="nl-NL"/>
              </w:rPr>
              <w:t>Informative</w:t>
            </w:r>
          </w:p>
        </w:tc>
        <w:tc>
          <w:tcPr>
            <w:tcW w:w="4100" w:type="dxa"/>
            <w:tcBorders>
              <w:top w:val="nil"/>
              <w:left w:val="nil"/>
              <w:bottom w:val="single" w:sz="4" w:space="0" w:color="auto"/>
              <w:right w:val="single" w:sz="4" w:space="0" w:color="auto"/>
            </w:tcBorders>
            <w:shd w:val="clear" w:color="auto" w:fill="auto"/>
            <w:vAlign w:val="center"/>
            <w:hideMark/>
          </w:tcPr>
          <w:p w14:paraId="55A8CB3E" w14:textId="77777777" w:rsidR="00CF5CB7" w:rsidRPr="00CF5CB7" w:rsidRDefault="00CF5CB7" w:rsidP="00CF5CB7">
            <w:pPr>
              <w:spacing w:beforeLines="0" w:before="0"/>
              <w:jc w:val="left"/>
              <w:rPr>
                <w:rFonts w:ascii="Calibri" w:hAnsi="Calibri" w:cs="Calibri"/>
                <w:color w:val="FF0000"/>
                <w:sz w:val="18"/>
                <w:szCs w:val="18"/>
                <w:lang w:val="en-US" w:eastAsia="nl-NL"/>
              </w:rPr>
            </w:pPr>
            <w:r w:rsidRPr="00CF5CB7">
              <w:rPr>
                <w:rFonts w:ascii="Calibri" w:hAnsi="Calibri" w:cs="Calibri"/>
                <w:color w:val="FF0000"/>
                <w:sz w:val="18"/>
                <w:szCs w:val="18"/>
                <w:lang w:val="en-US" w:eastAsia="nl-NL"/>
              </w:rPr>
              <w:t>Co-location issues at AIS Physical Shore Stations (AIS-PSS) and on-site infrastructure considerations</w:t>
            </w:r>
          </w:p>
        </w:tc>
        <w:tc>
          <w:tcPr>
            <w:tcW w:w="3500" w:type="dxa"/>
            <w:tcBorders>
              <w:top w:val="nil"/>
              <w:left w:val="nil"/>
              <w:bottom w:val="single" w:sz="4" w:space="0" w:color="auto"/>
              <w:right w:val="single" w:sz="8" w:space="0" w:color="auto"/>
            </w:tcBorders>
            <w:shd w:val="clear" w:color="auto" w:fill="auto"/>
            <w:vAlign w:val="center"/>
            <w:hideMark/>
          </w:tcPr>
          <w:p w14:paraId="4789FC17"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7CFAC365" w14:textId="77777777" w:rsidTr="00CF5CB7">
        <w:trPr>
          <w:trHeight w:val="480"/>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681B39CF"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7785B754"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5FD6F864" w14:textId="77777777" w:rsidR="00CF5CB7" w:rsidRPr="00CF5CB7" w:rsidRDefault="00CF5CB7" w:rsidP="00CF5CB7">
            <w:pPr>
              <w:spacing w:beforeLines="0" w:before="0"/>
              <w:jc w:val="left"/>
              <w:rPr>
                <w:rFonts w:ascii="Calibri" w:hAnsi="Calibri" w:cs="Calibri"/>
                <w:color w:val="FF0000"/>
                <w:sz w:val="18"/>
                <w:szCs w:val="18"/>
                <w:lang w:val="nl-NL" w:eastAsia="nl-NL"/>
              </w:rPr>
            </w:pPr>
            <w:r w:rsidRPr="00CF5CB7">
              <w:rPr>
                <w:rFonts w:ascii="Calibri" w:hAnsi="Calibri" w:cs="Calibri"/>
                <w:color w:val="FF0000"/>
                <w:sz w:val="18"/>
                <w:szCs w:val="18"/>
                <w:lang w:val="nl-NL" w:eastAsia="nl-NL"/>
              </w:rPr>
              <w:t>A-124 APPENDIX 14</w:t>
            </w:r>
          </w:p>
        </w:tc>
        <w:tc>
          <w:tcPr>
            <w:tcW w:w="1580" w:type="dxa"/>
            <w:tcBorders>
              <w:top w:val="double" w:sz="6" w:space="0" w:color="auto"/>
              <w:left w:val="nil"/>
              <w:bottom w:val="nil"/>
              <w:right w:val="single" w:sz="4" w:space="0" w:color="auto"/>
            </w:tcBorders>
            <w:shd w:val="clear" w:color="auto" w:fill="auto"/>
            <w:vAlign w:val="center"/>
            <w:hideMark/>
          </w:tcPr>
          <w:p w14:paraId="5503FD4D" w14:textId="77777777" w:rsidR="00CF5CB7" w:rsidRPr="00CF5CB7" w:rsidRDefault="00CF5CB7" w:rsidP="00CF5CB7">
            <w:pPr>
              <w:spacing w:beforeLines="0" w:before="0"/>
              <w:jc w:val="left"/>
              <w:rPr>
                <w:rFonts w:ascii="Calibri" w:hAnsi="Calibri" w:cs="Calibri"/>
                <w:b/>
                <w:bCs/>
                <w:color w:val="FF0000"/>
                <w:sz w:val="18"/>
                <w:szCs w:val="18"/>
                <w:lang w:val="nl-NL" w:eastAsia="nl-NL"/>
              </w:rPr>
            </w:pPr>
            <w:r w:rsidRPr="00CF5CB7">
              <w:rPr>
                <w:rFonts w:ascii="Calibri" w:hAnsi="Calibri" w:cs="Calibri"/>
                <w:b/>
                <w:bCs/>
                <w:color w:val="FF0000"/>
                <w:sz w:val="18"/>
                <w:szCs w:val="18"/>
                <w:lang w:val="nl-NL" w:eastAsia="nl-NL"/>
              </w:rPr>
              <w:t>Informative</w:t>
            </w:r>
          </w:p>
        </w:tc>
        <w:tc>
          <w:tcPr>
            <w:tcW w:w="4100" w:type="dxa"/>
            <w:tcBorders>
              <w:top w:val="nil"/>
              <w:left w:val="nil"/>
              <w:bottom w:val="single" w:sz="4" w:space="0" w:color="auto"/>
              <w:right w:val="single" w:sz="4" w:space="0" w:color="auto"/>
            </w:tcBorders>
            <w:shd w:val="clear" w:color="auto" w:fill="auto"/>
            <w:vAlign w:val="center"/>
            <w:hideMark/>
          </w:tcPr>
          <w:p w14:paraId="15195F2C" w14:textId="77777777" w:rsidR="00CF5CB7" w:rsidRPr="00CF5CB7" w:rsidRDefault="00CF5CB7" w:rsidP="00CF5CB7">
            <w:pPr>
              <w:spacing w:beforeLines="0" w:before="0"/>
              <w:jc w:val="left"/>
              <w:rPr>
                <w:rFonts w:ascii="Calibri" w:hAnsi="Calibri" w:cs="Calibri"/>
                <w:color w:val="FF0000"/>
                <w:sz w:val="18"/>
                <w:szCs w:val="18"/>
                <w:lang w:val="en-US" w:eastAsia="nl-NL"/>
              </w:rPr>
            </w:pPr>
            <w:r w:rsidRPr="00CF5CB7">
              <w:rPr>
                <w:rFonts w:ascii="Calibri" w:hAnsi="Calibri" w:cs="Calibri"/>
                <w:color w:val="FF0000"/>
                <w:sz w:val="18"/>
                <w:szCs w:val="18"/>
                <w:lang w:val="en-US" w:eastAsia="nl-NL"/>
              </w:rPr>
              <w:t>FATDMA Planning and Operation of an AIS Service</w:t>
            </w:r>
          </w:p>
        </w:tc>
        <w:tc>
          <w:tcPr>
            <w:tcW w:w="3500" w:type="dxa"/>
            <w:tcBorders>
              <w:top w:val="nil"/>
              <w:left w:val="nil"/>
              <w:bottom w:val="single" w:sz="4" w:space="0" w:color="auto"/>
              <w:right w:val="single" w:sz="8" w:space="0" w:color="auto"/>
            </w:tcBorders>
            <w:shd w:val="clear" w:color="auto" w:fill="auto"/>
            <w:vAlign w:val="center"/>
            <w:hideMark/>
          </w:tcPr>
          <w:p w14:paraId="0964D98E"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53C549B2" w14:textId="77777777" w:rsidTr="00CF5CB7">
        <w:trPr>
          <w:trHeight w:val="510"/>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3B26FD57"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61D1D1FD"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4971B984" w14:textId="77777777" w:rsidR="00CF5CB7" w:rsidRPr="00CF5CB7" w:rsidRDefault="00CF5CB7" w:rsidP="00CF5CB7">
            <w:pPr>
              <w:spacing w:beforeLines="0" w:before="0"/>
              <w:jc w:val="left"/>
              <w:rPr>
                <w:rFonts w:ascii="Calibri" w:hAnsi="Calibri" w:cs="Calibri"/>
                <w:color w:val="FF0000"/>
                <w:sz w:val="18"/>
                <w:szCs w:val="18"/>
                <w:lang w:val="nl-NL" w:eastAsia="nl-NL"/>
              </w:rPr>
            </w:pPr>
            <w:r w:rsidRPr="00CF5CB7">
              <w:rPr>
                <w:rFonts w:ascii="Calibri" w:hAnsi="Calibri" w:cs="Calibri"/>
                <w:color w:val="FF0000"/>
                <w:sz w:val="18"/>
                <w:szCs w:val="18"/>
                <w:lang w:val="nl-NL" w:eastAsia="nl-NL"/>
              </w:rPr>
              <w:t>A-124 APPENDIX 16</w:t>
            </w:r>
          </w:p>
        </w:tc>
        <w:tc>
          <w:tcPr>
            <w:tcW w:w="1580" w:type="dxa"/>
            <w:tcBorders>
              <w:top w:val="double" w:sz="6" w:space="0" w:color="auto"/>
              <w:left w:val="nil"/>
              <w:bottom w:val="nil"/>
              <w:right w:val="single" w:sz="4" w:space="0" w:color="auto"/>
            </w:tcBorders>
            <w:shd w:val="clear" w:color="auto" w:fill="auto"/>
            <w:vAlign w:val="center"/>
            <w:hideMark/>
          </w:tcPr>
          <w:p w14:paraId="2AE6D84B" w14:textId="77777777" w:rsidR="00CF5CB7" w:rsidRPr="00CF5CB7" w:rsidRDefault="00CF5CB7" w:rsidP="00CF5CB7">
            <w:pPr>
              <w:spacing w:beforeLines="0" w:before="0"/>
              <w:jc w:val="left"/>
              <w:rPr>
                <w:rFonts w:ascii="Calibri" w:hAnsi="Calibri" w:cs="Calibri"/>
                <w:b/>
                <w:bCs/>
                <w:color w:val="FF0000"/>
                <w:sz w:val="18"/>
                <w:szCs w:val="18"/>
                <w:lang w:val="nl-NL" w:eastAsia="nl-NL"/>
              </w:rPr>
            </w:pPr>
            <w:r w:rsidRPr="00CF5CB7">
              <w:rPr>
                <w:rFonts w:ascii="Calibri" w:hAnsi="Calibri" w:cs="Calibri"/>
                <w:b/>
                <w:bCs/>
                <w:color w:val="FF0000"/>
                <w:sz w:val="18"/>
                <w:szCs w:val="18"/>
                <w:lang w:val="nl-NL" w:eastAsia="nl-NL"/>
              </w:rPr>
              <w:t>Informative</w:t>
            </w:r>
          </w:p>
        </w:tc>
        <w:tc>
          <w:tcPr>
            <w:tcW w:w="4100" w:type="dxa"/>
            <w:tcBorders>
              <w:top w:val="nil"/>
              <w:left w:val="nil"/>
              <w:bottom w:val="single" w:sz="4" w:space="0" w:color="auto"/>
              <w:right w:val="single" w:sz="4" w:space="0" w:color="auto"/>
            </w:tcBorders>
            <w:shd w:val="clear" w:color="auto" w:fill="auto"/>
            <w:vAlign w:val="center"/>
            <w:hideMark/>
          </w:tcPr>
          <w:p w14:paraId="750478D4" w14:textId="77777777" w:rsidR="00CF5CB7" w:rsidRPr="00CF5CB7" w:rsidRDefault="00CF5CB7" w:rsidP="00CF5CB7">
            <w:pPr>
              <w:spacing w:beforeLines="0" w:before="0"/>
              <w:jc w:val="left"/>
              <w:rPr>
                <w:rFonts w:ascii="Calibri" w:hAnsi="Calibri" w:cs="Calibri"/>
                <w:color w:val="FF0000"/>
                <w:sz w:val="18"/>
                <w:szCs w:val="18"/>
                <w:lang w:val="en-US" w:eastAsia="nl-NL"/>
              </w:rPr>
            </w:pPr>
            <w:r w:rsidRPr="00CF5CB7">
              <w:rPr>
                <w:rFonts w:ascii="Calibri" w:hAnsi="Calibri" w:cs="Calibri"/>
                <w:color w:val="FF0000"/>
                <w:sz w:val="18"/>
                <w:szCs w:val="18"/>
                <w:lang w:val="en-US" w:eastAsia="nl-NL"/>
              </w:rPr>
              <w:t>DGNSS Broadcasts from an AIS Service</w:t>
            </w:r>
          </w:p>
        </w:tc>
        <w:tc>
          <w:tcPr>
            <w:tcW w:w="3500" w:type="dxa"/>
            <w:tcBorders>
              <w:top w:val="nil"/>
              <w:left w:val="nil"/>
              <w:bottom w:val="single" w:sz="4" w:space="0" w:color="auto"/>
              <w:right w:val="single" w:sz="8" w:space="0" w:color="auto"/>
            </w:tcBorders>
            <w:shd w:val="clear" w:color="auto" w:fill="auto"/>
            <w:vAlign w:val="center"/>
            <w:hideMark/>
          </w:tcPr>
          <w:p w14:paraId="479C5713"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13CEB626" w14:textId="77777777" w:rsidTr="00CF5CB7">
        <w:trPr>
          <w:trHeight w:val="480"/>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52A90AAE"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3A0B86F5"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6745455C" w14:textId="77777777" w:rsidR="00CF5CB7" w:rsidRPr="00CF5CB7" w:rsidRDefault="00CF5CB7" w:rsidP="00CF5CB7">
            <w:pPr>
              <w:spacing w:beforeLines="0" w:before="0"/>
              <w:jc w:val="left"/>
              <w:rPr>
                <w:rFonts w:ascii="Calibri" w:hAnsi="Calibri" w:cs="Calibri"/>
                <w:color w:val="FF0000"/>
                <w:sz w:val="18"/>
                <w:szCs w:val="18"/>
                <w:lang w:val="nl-NL" w:eastAsia="nl-NL"/>
              </w:rPr>
            </w:pPr>
            <w:r w:rsidRPr="00CF5CB7">
              <w:rPr>
                <w:rFonts w:ascii="Calibri" w:hAnsi="Calibri" w:cs="Calibri"/>
                <w:color w:val="FF0000"/>
                <w:sz w:val="18"/>
                <w:szCs w:val="18"/>
                <w:lang w:val="nl-NL" w:eastAsia="nl-NL"/>
              </w:rPr>
              <w:t>A-124 APPENDIX 17</w:t>
            </w:r>
          </w:p>
        </w:tc>
        <w:tc>
          <w:tcPr>
            <w:tcW w:w="1580" w:type="dxa"/>
            <w:tcBorders>
              <w:top w:val="double" w:sz="6" w:space="0" w:color="auto"/>
              <w:left w:val="nil"/>
              <w:bottom w:val="nil"/>
              <w:right w:val="single" w:sz="4" w:space="0" w:color="auto"/>
            </w:tcBorders>
            <w:shd w:val="clear" w:color="auto" w:fill="auto"/>
            <w:vAlign w:val="center"/>
            <w:hideMark/>
          </w:tcPr>
          <w:p w14:paraId="6782CAE3" w14:textId="77777777" w:rsidR="00CF5CB7" w:rsidRPr="00CF5CB7" w:rsidRDefault="00CF5CB7" w:rsidP="00CF5CB7">
            <w:pPr>
              <w:spacing w:beforeLines="0" w:before="0"/>
              <w:jc w:val="left"/>
              <w:rPr>
                <w:rFonts w:ascii="Calibri" w:hAnsi="Calibri" w:cs="Calibri"/>
                <w:b/>
                <w:bCs/>
                <w:color w:val="FF0000"/>
                <w:sz w:val="18"/>
                <w:szCs w:val="18"/>
                <w:lang w:val="nl-NL" w:eastAsia="nl-NL"/>
              </w:rPr>
            </w:pPr>
            <w:r w:rsidRPr="00CF5CB7">
              <w:rPr>
                <w:rFonts w:ascii="Calibri" w:hAnsi="Calibri" w:cs="Calibri"/>
                <w:b/>
                <w:bCs/>
                <w:color w:val="FF0000"/>
                <w:sz w:val="18"/>
                <w:szCs w:val="18"/>
                <w:lang w:val="nl-NL" w:eastAsia="nl-NL"/>
              </w:rPr>
              <w:t>Informative</w:t>
            </w:r>
          </w:p>
        </w:tc>
        <w:tc>
          <w:tcPr>
            <w:tcW w:w="4100" w:type="dxa"/>
            <w:tcBorders>
              <w:top w:val="nil"/>
              <w:left w:val="nil"/>
              <w:bottom w:val="single" w:sz="4" w:space="0" w:color="auto"/>
              <w:right w:val="single" w:sz="4" w:space="0" w:color="auto"/>
            </w:tcBorders>
            <w:shd w:val="clear" w:color="auto" w:fill="auto"/>
            <w:vAlign w:val="center"/>
            <w:hideMark/>
          </w:tcPr>
          <w:p w14:paraId="1FAE58F5" w14:textId="77777777" w:rsidR="00CF5CB7" w:rsidRPr="00CF5CB7" w:rsidRDefault="00CF5CB7" w:rsidP="00CF5CB7">
            <w:pPr>
              <w:spacing w:beforeLines="0" w:before="0"/>
              <w:jc w:val="left"/>
              <w:rPr>
                <w:rFonts w:ascii="Calibri" w:hAnsi="Calibri" w:cs="Calibri"/>
                <w:color w:val="FF0000"/>
                <w:sz w:val="18"/>
                <w:szCs w:val="18"/>
                <w:lang w:val="en-US" w:eastAsia="nl-NL"/>
              </w:rPr>
            </w:pPr>
            <w:r w:rsidRPr="00CF5CB7">
              <w:rPr>
                <w:rFonts w:ascii="Calibri" w:hAnsi="Calibri" w:cs="Calibri"/>
                <w:color w:val="FF0000"/>
                <w:sz w:val="18"/>
                <w:szCs w:val="18"/>
                <w:lang w:val="en-US" w:eastAsia="nl-NL"/>
              </w:rPr>
              <w:t>Channel Management by an AIS Service</w:t>
            </w:r>
          </w:p>
        </w:tc>
        <w:tc>
          <w:tcPr>
            <w:tcW w:w="3500" w:type="dxa"/>
            <w:tcBorders>
              <w:top w:val="nil"/>
              <w:left w:val="nil"/>
              <w:bottom w:val="single" w:sz="4" w:space="0" w:color="auto"/>
              <w:right w:val="single" w:sz="8" w:space="0" w:color="auto"/>
            </w:tcBorders>
            <w:shd w:val="clear" w:color="auto" w:fill="auto"/>
            <w:vAlign w:val="center"/>
            <w:hideMark/>
          </w:tcPr>
          <w:p w14:paraId="7E977775"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11210239" w14:textId="77777777" w:rsidTr="00CF5CB7">
        <w:trPr>
          <w:trHeight w:val="450"/>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7C2E7FFB"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1EF0B885"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13E3955E" w14:textId="77777777" w:rsidR="00CF5CB7" w:rsidRPr="00CF5CB7" w:rsidRDefault="00CF5CB7" w:rsidP="00CF5CB7">
            <w:pPr>
              <w:spacing w:beforeLines="0" w:before="0"/>
              <w:jc w:val="left"/>
              <w:rPr>
                <w:rFonts w:ascii="Calibri" w:hAnsi="Calibri" w:cs="Calibri"/>
                <w:color w:val="FF0000"/>
                <w:sz w:val="18"/>
                <w:szCs w:val="18"/>
                <w:lang w:val="nl-NL" w:eastAsia="nl-NL"/>
              </w:rPr>
            </w:pPr>
            <w:r w:rsidRPr="00CF5CB7">
              <w:rPr>
                <w:rFonts w:ascii="Calibri" w:hAnsi="Calibri" w:cs="Calibri"/>
                <w:color w:val="FF0000"/>
                <w:sz w:val="18"/>
                <w:szCs w:val="18"/>
                <w:lang w:val="nl-NL" w:eastAsia="nl-NL"/>
              </w:rPr>
              <w:t>A-124 APPENDIX 18</w:t>
            </w:r>
          </w:p>
        </w:tc>
        <w:tc>
          <w:tcPr>
            <w:tcW w:w="1580" w:type="dxa"/>
            <w:tcBorders>
              <w:top w:val="double" w:sz="6" w:space="0" w:color="auto"/>
              <w:left w:val="nil"/>
              <w:bottom w:val="nil"/>
              <w:right w:val="single" w:sz="4" w:space="0" w:color="auto"/>
            </w:tcBorders>
            <w:shd w:val="clear" w:color="auto" w:fill="auto"/>
            <w:vAlign w:val="center"/>
            <w:hideMark/>
          </w:tcPr>
          <w:p w14:paraId="1CE602D4" w14:textId="77777777" w:rsidR="00CF5CB7" w:rsidRPr="00CF5CB7" w:rsidRDefault="00CF5CB7" w:rsidP="00CF5CB7">
            <w:pPr>
              <w:spacing w:beforeLines="0" w:before="0"/>
              <w:jc w:val="left"/>
              <w:rPr>
                <w:rFonts w:ascii="Calibri" w:hAnsi="Calibri" w:cs="Calibri"/>
                <w:b/>
                <w:bCs/>
                <w:color w:val="FF0000"/>
                <w:sz w:val="18"/>
                <w:szCs w:val="18"/>
                <w:lang w:val="nl-NL" w:eastAsia="nl-NL"/>
              </w:rPr>
            </w:pPr>
            <w:r w:rsidRPr="00CF5CB7">
              <w:rPr>
                <w:rFonts w:ascii="Calibri" w:hAnsi="Calibri" w:cs="Calibri"/>
                <w:b/>
                <w:bCs/>
                <w:color w:val="FF0000"/>
                <w:sz w:val="18"/>
                <w:szCs w:val="18"/>
                <w:lang w:val="nl-NL" w:eastAsia="nl-NL"/>
              </w:rPr>
              <w:t>Informative</w:t>
            </w:r>
          </w:p>
        </w:tc>
        <w:tc>
          <w:tcPr>
            <w:tcW w:w="4100" w:type="dxa"/>
            <w:tcBorders>
              <w:top w:val="nil"/>
              <w:left w:val="nil"/>
              <w:bottom w:val="single" w:sz="4" w:space="0" w:color="auto"/>
              <w:right w:val="single" w:sz="4" w:space="0" w:color="auto"/>
            </w:tcBorders>
            <w:shd w:val="clear" w:color="auto" w:fill="auto"/>
            <w:vAlign w:val="center"/>
            <w:hideMark/>
          </w:tcPr>
          <w:p w14:paraId="3F074406" w14:textId="77777777" w:rsidR="00CF5CB7" w:rsidRPr="00CF5CB7" w:rsidRDefault="00CF5CB7" w:rsidP="00CF5CB7">
            <w:pPr>
              <w:spacing w:beforeLines="0" w:before="0"/>
              <w:jc w:val="left"/>
              <w:rPr>
                <w:rFonts w:ascii="Calibri" w:hAnsi="Calibri" w:cs="Calibri"/>
                <w:color w:val="FF0000"/>
                <w:sz w:val="18"/>
                <w:szCs w:val="18"/>
                <w:lang w:val="nl-NL" w:eastAsia="nl-NL"/>
              </w:rPr>
            </w:pPr>
            <w:r w:rsidRPr="00CF5CB7">
              <w:rPr>
                <w:rFonts w:ascii="Calibri" w:hAnsi="Calibri" w:cs="Calibri"/>
                <w:color w:val="FF0000"/>
                <w:sz w:val="18"/>
                <w:szCs w:val="18"/>
                <w:lang w:val="nl-NL" w:eastAsia="nl-NL"/>
              </w:rPr>
              <w:t>VDL Load Management</w:t>
            </w:r>
          </w:p>
        </w:tc>
        <w:tc>
          <w:tcPr>
            <w:tcW w:w="3500" w:type="dxa"/>
            <w:tcBorders>
              <w:top w:val="nil"/>
              <w:left w:val="nil"/>
              <w:bottom w:val="single" w:sz="4" w:space="0" w:color="auto"/>
              <w:right w:val="single" w:sz="8" w:space="0" w:color="auto"/>
            </w:tcBorders>
            <w:shd w:val="clear" w:color="auto" w:fill="auto"/>
            <w:vAlign w:val="center"/>
            <w:hideMark/>
          </w:tcPr>
          <w:p w14:paraId="14C97F30"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r>
      <w:tr w:rsidR="00CF5CB7" w:rsidRPr="00CF5CB7" w14:paraId="07B61D57" w14:textId="77777777" w:rsidTr="00CF5CB7">
        <w:trPr>
          <w:trHeight w:val="540"/>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3A5EF782"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684A15E8"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7D3763C2" w14:textId="77777777" w:rsidR="00CF5CB7" w:rsidRPr="00CF5CB7" w:rsidRDefault="00CF5CB7" w:rsidP="00CF5CB7">
            <w:pPr>
              <w:spacing w:beforeLines="0" w:before="0"/>
              <w:jc w:val="left"/>
              <w:rPr>
                <w:rFonts w:ascii="Calibri" w:hAnsi="Calibri" w:cs="Calibri"/>
                <w:color w:val="FF0000"/>
                <w:sz w:val="18"/>
                <w:szCs w:val="18"/>
                <w:lang w:val="nl-NL" w:eastAsia="nl-NL"/>
              </w:rPr>
            </w:pPr>
            <w:r w:rsidRPr="00CF5CB7">
              <w:rPr>
                <w:rFonts w:ascii="Calibri" w:hAnsi="Calibri" w:cs="Calibri"/>
                <w:color w:val="FF0000"/>
                <w:sz w:val="18"/>
                <w:szCs w:val="18"/>
                <w:lang w:val="nl-NL" w:eastAsia="nl-NL"/>
              </w:rPr>
              <w:t>A-124 APPENDIX 19</w:t>
            </w:r>
          </w:p>
        </w:tc>
        <w:tc>
          <w:tcPr>
            <w:tcW w:w="1580" w:type="dxa"/>
            <w:tcBorders>
              <w:top w:val="double" w:sz="6" w:space="0" w:color="auto"/>
              <w:left w:val="nil"/>
              <w:bottom w:val="nil"/>
              <w:right w:val="single" w:sz="4" w:space="0" w:color="auto"/>
            </w:tcBorders>
            <w:shd w:val="clear" w:color="auto" w:fill="auto"/>
            <w:vAlign w:val="center"/>
            <w:hideMark/>
          </w:tcPr>
          <w:p w14:paraId="50FAFAB1" w14:textId="77777777" w:rsidR="00CF5CB7" w:rsidRPr="00CF5CB7" w:rsidRDefault="00CF5CB7" w:rsidP="00CF5CB7">
            <w:pPr>
              <w:spacing w:beforeLines="0" w:before="0"/>
              <w:jc w:val="left"/>
              <w:rPr>
                <w:rFonts w:ascii="Calibri" w:hAnsi="Calibri" w:cs="Calibri"/>
                <w:b/>
                <w:bCs/>
                <w:color w:val="FF0000"/>
                <w:sz w:val="18"/>
                <w:szCs w:val="18"/>
                <w:lang w:val="nl-NL" w:eastAsia="nl-NL"/>
              </w:rPr>
            </w:pPr>
            <w:r w:rsidRPr="00CF5CB7">
              <w:rPr>
                <w:rFonts w:ascii="Calibri" w:hAnsi="Calibri" w:cs="Calibri"/>
                <w:b/>
                <w:bCs/>
                <w:color w:val="FF0000"/>
                <w:sz w:val="18"/>
                <w:szCs w:val="18"/>
                <w:lang w:val="nl-NL" w:eastAsia="nl-NL"/>
              </w:rPr>
              <w:t>Informative</w:t>
            </w:r>
          </w:p>
        </w:tc>
        <w:tc>
          <w:tcPr>
            <w:tcW w:w="4100" w:type="dxa"/>
            <w:tcBorders>
              <w:top w:val="nil"/>
              <w:left w:val="nil"/>
              <w:bottom w:val="single" w:sz="4" w:space="0" w:color="auto"/>
              <w:right w:val="single" w:sz="4" w:space="0" w:color="auto"/>
            </w:tcBorders>
            <w:shd w:val="clear" w:color="auto" w:fill="auto"/>
            <w:vAlign w:val="center"/>
            <w:hideMark/>
          </w:tcPr>
          <w:p w14:paraId="477043D3" w14:textId="77777777" w:rsidR="00CF5CB7" w:rsidRPr="00CF5CB7" w:rsidRDefault="00CF5CB7" w:rsidP="00CF5CB7">
            <w:pPr>
              <w:spacing w:beforeLines="0" w:before="0"/>
              <w:jc w:val="left"/>
              <w:rPr>
                <w:rFonts w:ascii="Calibri" w:hAnsi="Calibri" w:cs="Calibri"/>
                <w:color w:val="FF0000"/>
                <w:sz w:val="18"/>
                <w:szCs w:val="18"/>
                <w:lang w:val="nl-NL" w:eastAsia="nl-NL"/>
              </w:rPr>
            </w:pPr>
            <w:r w:rsidRPr="00CF5CB7">
              <w:rPr>
                <w:rFonts w:ascii="Calibri" w:hAnsi="Calibri" w:cs="Calibri"/>
                <w:color w:val="FF0000"/>
                <w:sz w:val="18"/>
                <w:szCs w:val="18"/>
                <w:lang w:val="nl-NL" w:eastAsia="nl-NL"/>
              </w:rPr>
              <w:t>Satellite AIS Considerations</w:t>
            </w:r>
          </w:p>
        </w:tc>
        <w:tc>
          <w:tcPr>
            <w:tcW w:w="3500" w:type="dxa"/>
            <w:tcBorders>
              <w:top w:val="nil"/>
              <w:left w:val="nil"/>
              <w:bottom w:val="single" w:sz="4" w:space="0" w:color="auto"/>
              <w:right w:val="single" w:sz="8" w:space="0" w:color="auto"/>
            </w:tcBorders>
            <w:shd w:val="clear" w:color="auto" w:fill="auto"/>
            <w:vAlign w:val="center"/>
            <w:hideMark/>
          </w:tcPr>
          <w:p w14:paraId="38E6C23B"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r>
      <w:tr w:rsidR="00CF5CB7" w:rsidRPr="00CF5CB7" w14:paraId="09799ED4" w14:textId="77777777" w:rsidTr="00CF5CB7">
        <w:trPr>
          <w:trHeight w:val="31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70904627"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69E0452B"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5BCA7E54"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1580" w:type="dxa"/>
            <w:tcBorders>
              <w:top w:val="double" w:sz="6" w:space="0" w:color="auto"/>
              <w:left w:val="nil"/>
              <w:bottom w:val="nil"/>
              <w:right w:val="single" w:sz="4" w:space="0" w:color="auto"/>
            </w:tcBorders>
            <w:shd w:val="clear" w:color="auto" w:fill="auto"/>
            <w:vAlign w:val="center"/>
            <w:hideMark/>
          </w:tcPr>
          <w:p w14:paraId="025D3216"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 </w:t>
            </w:r>
          </w:p>
        </w:tc>
        <w:tc>
          <w:tcPr>
            <w:tcW w:w="4100" w:type="dxa"/>
            <w:tcBorders>
              <w:top w:val="nil"/>
              <w:left w:val="nil"/>
              <w:bottom w:val="single" w:sz="4" w:space="0" w:color="auto"/>
              <w:right w:val="single" w:sz="4" w:space="0" w:color="auto"/>
            </w:tcBorders>
            <w:shd w:val="clear" w:color="auto" w:fill="auto"/>
            <w:vAlign w:val="center"/>
            <w:hideMark/>
          </w:tcPr>
          <w:p w14:paraId="4C573A1A"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3500" w:type="dxa"/>
            <w:tcBorders>
              <w:top w:val="nil"/>
              <w:left w:val="nil"/>
              <w:bottom w:val="single" w:sz="4" w:space="0" w:color="auto"/>
              <w:right w:val="single" w:sz="8" w:space="0" w:color="auto"/>
            </w:tcBorders>
            <w:shd w:val="clear" w:color="auto" w:fill="auto"/>
            <w:vAlign w:val="center"/>
            <w:hideMark/>
          </w:tcPr>
          <w:p w14:paraId="495CD58F"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r>
      <w:tr w:rsidR="00CF5CB7" w:rsidRPr="00CF5CB7" w14:paraId="486958FC" w14:textId="77777777" w:rsidTr="00CF5CB7">
        <w:trPr>
          <w:trHeight w:val="510"/>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19CED042"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lastRenderedPageBreak/>
              <w:t> </w:t>
            </w:r>
          </w:p>
        </w:tc>
        <w:tc>
          <w:tcPr>
            <w:tcW w:w="2780" w:type="dxa"/>
            <w:tcBorders>
              <w:top w:val="nil"/>
              <w:left w:val="nil"/>
              <w:bottom w:val="single" w:sz="4" w:space="0" w:color="auto"/>
              <w:right w:val="single" w:sz="4" w:space="0" w:color="auto"/>
            </w:tcBorders>
            <w:shd w:val="clear" w:color="000000" w:fill="FFCC66"/>
            <w:vAlign w:val="center"/>
            <w:hideMark/>
          </w:tcPr>
          <w:p w14:paraId="2E183205"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Narrow bandwidth systems (NAVDAT, MF beacons)</w:t>
            </w:r>
          </w:p>
        </w:tc>
        <w:tc>
          <w:tcPr>
            <w:tcW w:w="1080" w:type="dxa"/>
            <w:tcBorders>
              <w:top w:val="nil"/>
              <w:left w:val="nil"/>
              <w:bottom w:val="single" w:sz="4" w:space="0" w:color="auto"/>
              <w:right w:val="single" w:sz="4" w:space="0" w:color="auto"/>
            </w:tcBorders>
            <w:shd w:val="clear" w:color="auto" w:fill="auto"/>
            <w:vAlign w:val="center"/>
            <w:hideMark/>
          </w:tcPr>
          <w:p w14:paraId="7143AC93"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1580" w:type="dxa"/>
            <w:tcBorders>
              <w:top w:val="double" w:sz="6" w:space="0" w:color="auto"/>
              <w:left w:val="nil"/>
              <w:bottom w:val="nil"/>
              <w:right w:val="single" w:sz="4" w:space="0" w:color="auto"/>
            </w:tcBorders>
            <w:shd w:val="clear" w:color="auto" w:fill="auto"/>
            <w:vAlign w:val="center"/>
            <w:hideMark/>
          </w:tcPr>
          <w:p w14:paraId="4C407D89" w14:textId="77777777" w:rsidR="00CF5CB7" w:rsidRPr="00CF5CB7" w:rsidRDefault="00CF5CB7" w:rsidP="00CF5CB7">
            <w:pPr>
              <w:spacing w:beforeLines="0" w:before="0"/>
              <w:jc w:val="left"/>
              <w:rPr>
                <w:rFonts w:ascii="Calibri" w:hAnsi="Calibri" w:cs="Calibri"/>
                <w:b/>
                <w:bCs/>
                <w:color w:val="0000FF"/>
                <w:sz w:val="18"/>
                <w:szCs w:val="18"/>
                <w:lang w:val="en-US" w:eastAsia="nl-NL"/>
              </w:rPr>
            </w:pPr>
            <w:r w:rsidRPr="00CF5CB7">
              <w:rPr>
                <w:rFonts w:ascii="Calibri" w:hAnsi="Calibri" w:cs="Calibri"/>
                <w:b/>
                <w:bCs/>
                <w:color w:val="0000FF"/>
                <w:sz w:val="18"/>
                <w:szCs w:val="18"/>
                <w:lang w:val="en-US" w:eastAsia="nl-NL"/>
              </w:rPr>
              <w:t> </w:t>
            </w:r>
          </w:p>
        </w:tc>
        <w:tc>
          <w:tcPr>
            <w:tcW w:w="4100" w:type="dxa"/>
            <w:tcBorders>
              <w:top w:val="nil"/>
              <w:left w:val="nil"/>
              <w:bottom w:val="single" w:sz="4" w:space="0" w:color="auto"/>
              <w:right w:val="single" w:sz="4" w:space="0" w:color="auto"/>
            </w:tcBorders>
            <w:shd w:val="clear" w:color="auto" w:fill="auto"/>
            <w:vAlign w:val="center"/>
            <w:hideMark/>
          </w:tcPr>
          <w:p w14:paraId="611CCD9B"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3500" w:type="dxa"/>
            <w:tcBorders>
              <w:top w:val="nil"/>
              <w:left w:val="nil"/>
              <w:bottom w:val="single" w:sz="4" w:space="0" w:color="auto"/>
              <w:right w:val="single" w:sz="8" w:space="0" w:color="auto"/>
            </w:tcBorders>
            <w:shd w:val="clear" w:color="auto" w:fill="auto"/>
            <w:vAlign w:val="center"/>
            <w:hideMark/>
          </w:tcPr>
          <w:p w14:paraId="29088F2C"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3185D5DE" w14:textId="77777777" w:rsidTr="00CF5CB7">
        <w:trPr>
          <w:trHeight w:val="31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0C8798C3"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48FC22D1"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0BD08BB0"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1580" w:type="dxa"/>
            <w:tcBorders>
              <w:top w:val="double" w:sz="6" w:space="0" w:color="auto"/>
              <w:left w:val="nil"/>
              <w:bottom w:val="single" w:sz="4" w:space="0" w:color="auto"/>
              <w:right w:val="single" w:sz="4" w:space="0" w:color="auto"/>
            </w:tcBorders>
            <w:shd w:val="clear" w:color="auto" w:fill="auto"/>
            <w:vAlign w:val="center"/>
            <w:hideMark/>
          </w:tcPr>
          <w:p w14:paraId="5A8B97A8" w14:textId="77777777" w:rsidR="00CF5CB7" w:rsidRPr="00CF5CB7" w:rsidRDefault="00CF5CB7" w:rsidP="00CF5CB7">
            <w:pPr>
              <w:spacing w:beforeLines="0" w:before="0"/>
              <w:jc w:val="left"/>
              <w:rPr>
                <w:rFonts w:ascii="Calibri" w:hAnsi="Calibri" w:cs="Calibri"/>
                <w:b/>
                <w:bCs/>
                <w:color w:val="0000FF"/>
                <w:sz w:val="18"/>
                <w:szCs w:val="18"/>
                <w:lang w:val="en-US" w:eastAsia="nl-NL"/>
              </w:rPr>
            </w:pPr>
            <w:r w:rsidRPr="00CF5CB7">
              <w:rPr>
                <w:rFonts w:ascii="Calibri" w:hAnsi="Calibri" w:cs="Calibri"/>
                <w:b/>
                <w:bCs/>
                <w:color w:val="0000FF"/>
                <w:sz w:val="18"/>
                <w:szCs w:val="18"/>
                <w:lang w:val="en-US" w:eastAsia="nl-NL"/>
              </w:rPr>
              <w:t> </w:t>
            </w:r>
          </w:p>
        </w:tc>
        <w:tc>
          <w:tcPr>
            <w:tcW w:w="4100" w:type="dxa"/>
            <w:tcBorders>
              <w:top w:val="nil"/>
              <w:left w:val="nil"/>
              <w:bottom w:val="single" w:sz="4" w:space="0" w:color="auto"/>
              <w:right w:val="single" w:sz="4" w:space="0" w:color="auto"/>
            </w:tcBorders>
            <w:shd w:val="clear" w:color="auto" w:fill="auto"/>
            <w:vAlign w:val="center"/>
            <w:hideMark/>
          </w:tcPr>
          <w:p w14:paraId="3845F521"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3500" w:type="dxa"/>
            <w:tcBorders>
              <w:top w:val="nil"/>
              <w:left w:val="nil"/>
              <w:bottom w:val="single" w:sz="4" w:space="0" w:color="auto"/>
              <w:right w:val="single" w:sz="8" w:space="0" w:color="auto"/>
            </w:tcBorders>
            <w:shd w:val="clear" w:color="auto" w:fill="auto"/>
            <w:vAlign w:val="center"/>
            <w:hideMark/>
          </w:tcPr>
          <w:p w14:paraId="6ED9B872"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48CF4FB9" w14:textId="77777777" w:rsidTr="00CF5CB7">
        <w:trPr>
          <w:trHeight w:val="705"/>
        </w:trPr>
        <w:tc>
          <w:tcPr>
            <w:tcW w:w="232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66A6137"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single" w:sz="4" w:space="0" w:color="auto"/>
              <w:left w:val="nil"/>
              <w:bottom w:val="single" w:sz="4" w:space="0" w:color="auto"/>
              <w:right w:val="single" w:sz="4" w:space="0" w:color="auto"/>
            </w:tcBorders>
            <w:shd w:val="clear" w:color="000000" w:fill="FFCC66"/>
            <w:vAlign w:val="center"/>
            <w:hideMark/>
          </w:tcPr>
          <w:p w14:paraId="6A206454"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Maritime Internet of Things (Intelligent sensors, AtoN monitoring)</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77B5D356"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1580" w:type="dxa"/>
            <w:tcBorders>
              <w:top w:val="single" w:sz="4" w:space="0" w:color="auto"/>
              <w:left w:val="nil"/>
              <w:bottom w:val="nil"/>
              <w:right w:val="single" w:sz="4" w:space="0" w:color="auto"/>
            </w:tcBorders>
            <w:shd w:val="clear" w:color="auto" w:fill="auto"/>
            <w:vAlign w:val="center"/>
            <w:hideMark/>
          </w:tcPr>
          <w:p w14:paraId="15798EDE" w14:textId="77777777" w:rsidR="00CF5CB7" w:rsidRPr="00CF5CB7" w:rsidRDefault="00CF5CB7" w:rsidP="00CF5CB7">
            <w:pPr>
              <w:spacing w:beforeLines="0" w:before="0"/>
              <w:jc w:val="left"/>
              <w:rPr>
                <w:rFonts w:ascii="Calibri" w:hAnsi="Calibri" w:cs="Calibri"/>
                <w:b/>
                <w:bCs/>
                <w:color w:val="0000FF"/>
                <w:sz w:val="18"/>
                <w:szCs w:val="18"/>
                <w:lang w:val="en-US" w:eastAsia="nl-NL"/>
              </w:rPr>
            </w:pPr>
            <w:r w:rsidRPr="00CF5CB7">
              <w:rPr>
                <w:rFonts w:ascii="Calibri" w:hAnsi="Calibri" w:cs="Calibri"/>
                <w:b/>
                <w:bCs/>
                <w:color w:val="0000FF"/>
                <w:sz w:val="18"/>
                <w:szCs w:val="18"/>
                <w:lang w:val="en-US" w:eastAsia="nl-NL"/>
              </w:rPr>
              <w:t> </w:t>
            </w:r>
          </w:p>
        </w:tc>
        <w:tc>
          <w:tcPr>
            <w:tcW w:w="4100" w:type="dxa"/>
            <w:tcBorders>
              <w:top w:val="single" w:sz="4" w:space="0" w:color="auto"/>
              <w:left w:val="nil"/>
              <w:bottom w:val="single" w:sz="4" w:space="0" w:color="auto"/>
              <w:right w:val="single" w:sz="4" w:space="0" w:color="auto"/>
            </w:tcBorders>
            <w:shd w:val="clear" w:color="auto" w:fill="auto"/>
            <w:vAlign w:val="center"/>
            <w:hideMark/>
          </w:tcPr>
          <w:p w14:paraId="736AA19A"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3500" w:type="dxa"/>
            <w:tcBorders>
              <w:top w:val="single" w:sz="4" w:space="0" w:color="auto"/>
              <w:left w:val="nil"/>
              <w:bottom w:val="single" w:sz="4" w:space="0" w:color="auto"/>
              <w:right w:val="single" w:sz="8" w:space="0" w:color="auto"/>
            </w:tcBorders>
            <w:shd w:val="clear" w:color="auto" w:fill="auto"/>
            <w:vAlign w:val="center"/>
            <w:hideMark/>
          </w:tcPr>
          <w:p w14:paraId="5CC691AC"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2243BFC2" w14:textId="77777777" w:rsidTr="00CF5CB7">
        <w:trPr>
          <w:trHeight w:val="31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543236AF"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2568C68C"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3F959CB6"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1580" w:type="dxa"/>
            <w:tcBorders>
              <w:top w:val="double" w:sz="6" w:space="0" w:color="auto"/>
              <w:left w:val="nil"/>
              <w:bottom w:val="nil"/>
              <w:right w:val="single" w:sz="4" w:space="0" w:color="auto"/>
            </w:tcBorders>
            <w:shd w:val="clear" w:color="auto" w:fill="auto"/>
            <w:vAlign w:val="center"/>
            <w:hideMark/>
          </w:tcPr>
          <w:p w14:paraId="69A9C044" w14:textId="77777777" w:rsidR="00CF5CB7" w:rsidRPr="00CF5CB7" w:rsidRDefault="00CF5CB7" w:rsidP="00CF5CB7">
            <w:pPr>
              <w:spacing w:beforeLines="0" w:before="0"/>
              <w:jc w:val="left"/>
              <w:rPr>
                <w:rFonts w:ascii="Calibri" w:hAnsi="Calibri" w:cs="Calibri"/>
                <w:b/>
                <w:bCs/>
                <w:color w:val="0000FF"/>
                <w:sz w:val="18"/>
                <w:szCs w:val="18"/>
                <w:lang w:val="en-US" w:eastAsia="nl-NL"/>
              </w:rPr>
            </w:pPr>
            <w:r w:rsidRPr="00CF5CB7">
              <w:rPr>
                <w:rFonts w:ascii="Calibri" w:hAnsi="Calibri" w:cs="Calibri"/>
                <w:b/>
                <w:bCs/>
                <w:color w:val="0000FF"/>
                <w:sz w:val="18"/>
                <w:szCs w:val="18"/>
                <w:lang w:val="en-US" w:eastAsia="nl-NL"/>
              </w:rPr>
              <w:t> </w:t>
            </w:r>
          </w:p>
        </w:tc>
        <w:tc>
          <w:tcPr>
            <w:tcW w:w="4100" w:type="dxa"/>
            <w:tcBorders>
              <w:top w:val="nil"/>
              <w:left w:val="nil"/>
              <w:bottom w:val="single" w:sz="4" w:space="0" w:color="auto"/>
              <w:right w:val="single" w:sz="4" w:space="0" w:color="auto"/>
            </w:tcBorders>
            <w:shd w:val="clear" w:color="auto" w:fill="auto"/>
            <w:vAlign w:val="center"/>
            <w:hideMark/>
          </w:tcPr>
          <w:p w14:paraId="3041DBDA"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3500" w:type="dxa"/>
            <w:tcBorders>
              <w:top w:val="nil"/>
              <w:left w:val="nil"/>
              <w:bottom w:val="single" w:sz="4" w:space="0" w:color="auto"/>
              <w:right w:val="single" w:sz="8" w:space="0" w:color="auto"/>
            </w:tcBorders>
            <w:shd w:val="clear" w:color="auto" w:fill="auto"/>
            <w:vAlign w:val="center"/>
            <w:hideMark/>
          </w:tcPr>
          <w:p w14:paraId="699C0A4B"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390F445E" w14:textId="77777777" w:rsidTr="00CF5CB7">
        <w:trPr>
          <w:trHeight w:val="495"/>
        </w:trPr>
        <w:tc>
          <w:tcPr>
            <w:tcW w:w="2320" w:type="dxa"/>
            <w:tcBorders>
              <w:top w:val="nil"/>
              <w:left w:val="single" w:sz="8" w:space="0" w:color="auto"/>
              <w:bottom w:val="single" w:sz="4" w:space="0" w:color="auto"/>
              <w:right w:val="single" w:sz="4" w:space="0" w:color="auto"/>
            </w:tcBorders>
            <w:shd w:val="clear" w:color="000000" w:fill="99FF66"/>
            <w:vAlign w:val="center"/>
            <w:hideMark/>
          </w:tcPr>
          <w:p w14:paraId="1C202728"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Information Services</w:t>
            </w:r>
          </w:p>
        </w:tc>
        <w:tc>
          <w:tcPr>
            <w:tcW w:w="2780" w:type="dxa"/>
            <w:tcBorders>
              <w:top w:val="nil"/>
              <w:left w:val="nil"/>
              <w:bottom w:val="single" w:sz="4" w:space="0" w:color="auto"/>
              <w:right w:val="single" w:sz="4" w:space="0" w:color="auto"/>
            </w:tcBorders>
            <w:shd w:val="clear" w:color="000000" w:fill="FFCC66"/>
            <w:vAlign w:val="center"/>
            <w:hideMark/>
          </w:tcPr>
          <w:p w14:paraId="188AED6B" w14:textId="77777777" w:rsidR="00CF5CB7" w:rsidRPr="00CF5CB7" w:rsidRDefault="00CF5CB7" w:rsidP="00CF5CB7">
            <w:pPr>
              <w:spacing w:beforeLines="0" w:before="0"/>
              <w:jc w:val="left"/>
              <w:rPr>
                <w:rFonts w:ascii="Calibri" w:hAnsi="Calibri" w:cs="Calibri"/>
                <w:b/>
                <w:bCs/>
                <w:sz w:val="18"/>
                <w:szCs w:val="18"/>
                <w:lang w:val="en-US" w:eastAsia="nl-NL"/>
              </w:rPr>
            </w:pPr>
            <w:proofErr w:type="spellStart"/>
            <w:r w:rsidRPr="00CF5CB7">
              <w:rPr>
                <w:rFonts w:ascii="Calibri" w:hAnsi="Calibri" w:cs="Calibri"/>
                <w:b/>
                <w:bCs/>
                <w:sz w:val="18"/>
                <w:szCs w:val="18"/>
                <w:lang w:val="en-US" w:eastAsia="nl-NL"/>
              </w:rPr>
              <w:t>Harmonised</w:t>
            </w:r>
            <w:proofErr w:type="spellEnd"/>
            <w:r w:rsidRPr="00CF5CB7">
              <w:rPr>
                <w:rFonts w:ascii="Calibri" w:hAnsi="Calibri" w:cs="Calibri"/>
                <w:b/>
                <w:bCs/>
                <w:sz w:val="18"/>
                <w:szCs w:val="18"/>
                <w:lang w:val="en-US" w:eastAsia="nl-NL"/>
              </w:rPr>
              <w:t xml:space="preserve"> maritime connectivity framework (CMDS)</w:t>
            </w:r>
          </w:p>
        </w:tc>
        <w:tc>
          <w:tcPr>
            <w:tcW w:w="1080" w:type="dxa"/>
            <w:tcBorders>
              <w:top w:val="nil"/>
              <w:left w:val="nil"/>
              <w:bottom w:val="single" w:sz="4" w:space="0" w:color="auto"/>
              <w:right w:val="single" w:sz="4" w:space="0" w:color="auto"/>
            </w:tcBorders>
            <w:shd w:val="clear" w:color="auto" w:fill="auto"/>
            <w:vAlign w:val="center"/>
            <w:hideMark/>
          </w:tcPr>
          <w:p w14:paraId="24C2EB14"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e-NAV-140</w:t>
            </w:r>
          </w:p>
        </w:tc>
        <w:tc>
          <w:tcPr>
            <w:tcW w:w="1580" w:type="dxa"/>
            <w:tcBorders>
              <w:top w:val="double" w:sz="6" w:space="0" w:color="auto"/>
              <w:left w:val="nil"/>
              <w:bottom w:val="single" w:sz="4" w:space="0" w:color="auto"/>
              <w:right w:val="single" w:sz="4" w:space="0" w:color="auto"/>
            </w:tcBorders>
            <w:shd w:val="clear" w:color="000000" w:fill="FFFF00"/>
            <w:vAlign w:val="center"/>
            <w:hideMark/>
          </w:tcPr>
          <w:p w14:paraId="64C1237F"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Normative</w:t>
            </w:r>
          </w:p>
        </w:tc>
        <w:tc>
          <w:tcPr>
            <w:tcW w:w="4100" w:type="dxa"/>
            <w:tcBorders>
              <w:top w:val="nil"/>
              <w:left w:val="nil"/>
              <w:bottom w:val="single" w:sz="4" w:space="0" w:color="auto"/>
              <w:right w:val="single" w:sz="4" w:space="0" w:color="auto"/>
            </w:tcBorders>
            <w:shd w:val="clear" w:color="auto" w:fill="auto"/>
            <w:vAlign w:val="center"/>
            <w:hideMark/>
          </w:tcPr>
          <w:p w14:paraId="607BB90B"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The Architecture for Shore-based Infrastructure 'fit for e-Navigation'</w:t>
            </w:r>
          </w:p>
        </w:tc>
        <w:tc>
          <w:tcPr>
            <w:tcW w:w="3500" w:type="dxa"/>
            <w:tcBorders>
              <w:top w:val="nil"/>
              <w:left w:val="nil"/>
              <w:bottom w:val="single" w:sz="4" w:space="0" w:color="auto"/>
              <w:right w:val="single" w:sz="8" w:space="0" w:color="auto"/>
            </w:tcBorders>
            <w:shd w:val="clear" w:color="auto" w:fill="auto"/>
            <w:vAlign w:val="center"/>
            <w:hideMark/>
          </w:tcPr>
          <w:p w14:paraId="0576C925"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074D9C10" w14:textId="77777777" w:rsidTr="00CF5CB7">
        <w:trPr>
          <w:trHeight w:val="480"/>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19BE9F45"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40F0DABB"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73040867"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e-NAV-148</w:t>
            </w:r>
          </w:p>
        </w:tc>
        <w:tc>
          <w:tcPr>
            <w:tcW w:w="1580" w:type="dxa"/>
            <w:tcBorders>
              <w:top w:val="single" w:sz="4" w:space="0" w:color="auto"/>
              <w:left w:val="nil"/>
              <w:bottom w:val="single" w:sz="4" w:space="0" w:color="auto"/>
              <w:right w:val="single" w:sz="4" w:space="0" w:color="auto"/>
            </w:tcBorders>
            <w:shd w:val="clear" w:color="000000" w:fill="FFFF00"/>
            <w:vAlign w:val="center"/>
            <w:hideMark/>
          </w:tcPr>
          <w:p w14:paraId="7CC35AC4"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Normative</w:t>
            </w:r>
          </w:p>
        </w:tc>
        <w:tc>
          <w:tcPr>
            <w:tcW w:w="4100" w:type="dxa"/>
            <w:tcBorders>
              <w:top w:val="nil"/>
              <w:left w:val="nil"/>
              <w:bottom w:val="single" w:sz="4" w:space="0" w:color="auto"/>
              <w:right w:val="single" w:sz="4" w:space="0" w:color="auto"/>
            </w:tcBorders>
            <w:shd w:val="clear" w:color="auto" w:fill="auto"/>
            <w:vAlign w:val="center"/>
            <w:hideMark/>
          </w:tcPr>
          <w:p w14:paraId="6D7DFB13"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The need to implement regional e-Navigation solutions based on international standards</w:t>
            </w:r>
          </w:p>
        </w:tc>
        <w:tc>
          <w:tcPr>
            <w:tcW w:w="3500" w:type="dxa"/>
            <w:tcBorders>
              <w:top w:val="nil"/>
              <w:left w:val="nil"/>
              <w:bottom w:val="single" w:sz="4" w:space="0" w:color="auto"/>
              <w:right w:val="single" w:sz="8" w:space="0" w:color="auto"/>
            </w:tcBorders>
            <w:shd w:val="clear" w:color="auto" w:fill="auto"/>
            <w:vAlign w:val="center"/>
            <w:hideMark/>
          </w:tcPr>
          <w:p w14:paraId="1515FB12"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1A0B2195" w14:textId="77777777" w:rsidTr="00CF5CB7">
        <w:trPr>
          <w:trHeight w:val="300"/>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4768BFF8"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189962BD"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4F6DB7BD"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1580" w:type="dxa"/>
            <w:tcBorders>
              <w:top w:val="single" w:sz="4" w:space="0" w:color="auto"/>
              <w:left w:val="nil"/>
              <w:bottom w:val="nil"/>
              <w:right w:val="single" w:sz="4" w:space="0" w:color="auto"/>
            </w:tcBorders>
            <w:shd w:val="clear" w:color="auto" w:fill="auto"/>
            <w:vAlign w:val="center"/>
            <w:hideMark/>
          </w:tcPr>
          <w:p w14:paraId="3F2EA7A6" w14:textId="77777777" w:rsidR="00CF5CB7" w:rsidRPr="00CF5CB7" w:rsidRDefault="00CF5CB7" w:rsidP="00CF5CB7">
            <w:pPr>
              <w:spacing w:beforeLines="0" w:before="0"/>
              <w:jc w:val="left"/>
              <w:rPr>
                <w:rFonts w:ascii="Calibri" w:hAnsi="Calibri" w:cs="Calibri"/>
                <w:b/>
                <w:bCs/>
                <w:color w:val="0000FF"/>
                <w:sz w:val="18"/>
                <w:szCs w:val="18"/>
                <w:lang w:val="en-US" w:eastAsia="nl-NL"/>
              </w:rPr>
            </w:pPr>
            <w:r w:rsidRPr="00CF5CB7">
              <w:rPr>
                <w:rFonts w:ascii="Calibri" w:hAnsi="Calibri" w:cs="Calibri"/>
                <w:b/>
                <w:bCs/>
                <w:color w:val="0000FF"/>
                <w:sz w:val="18"/>
                <w:szCs w:val="18"/>
                <w:lang w:val="en-US" w:eastAsia="nl-NL"/>
              </w:rPr>
              <w:t> </w:t>
            </w:r>
          </w:p>
        </w:tc>
        <w:tc>
          <w:tcPr>
            <w:tcW w:w="4100" w:type="dxa"/>
            <w:tcBorders>
              <w:top w:val="nil"/>
              <w:left w:val="nil"/>
              <w:bottom w:val="single" w:sz="4" w:space="0" w:color="auto"/>
              <w:right w:val="single" w:sz="4" w:space="0" w:color="auto"/>
            </w:tcBorders>
            <w:shd w:val="clear" w:color="auto" w:fill="auto"/>
            <w:vAlign w:val="center"/>
            <w:hideMark/>
          </w:tcPr>
          <w:p w14:paraId="7BE26AE9"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3500" w:type="dxa"/>
            <w:tcBorders>
              <w:top w:val="nil"/>
              <w:left w:val="nil"/>
              <w:bottom w:val="single" w:sz="4" w:space="0" w:color="auto"/>
              <w:right w:val="single" w:sz="8" w:space="0" w:color="auto"/>
            </w:tcBorders>
            <w:shd w:val="clear" w:color="auto" w:fill="auto"/>
            <w:vAlign w:val="center"/>
            <w:hideMark/>
          </w:tcPr>
          <w:p w14:paraId="382C6428"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1D3ADD46" w14:textId="77777777" w:rsidTr="00CF5CB7">
        <w:trPr>
          <w:trHeight w:val="510"/>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38141CCF"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000000" w:fill="FFCC66"/>
            <w:vAlign w:val="center"/>
            <w:hideMark/>
          </w:tcPr>
          <w:p w14:paraId="76A1F635"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Data models and data encoding (IVEF, S-100, S-200, ASM)</w:t>
            </w:r>
          </w:p>
        </w:tc>
        <w:tc>
          <w:tcPr>
            <w:tcW w:w="1080" w:type="dxa"/>
            <w:tcBorders>
              <w:top w:val="nil"/>
              <w:left w:val="nil"/>
              <w:bottom w:val="single" w:sz="4" w:space="0" w:color="auto"/>
              <w:right w:val="single" w:sz="4" w:space="0" w:color="auto"/>
            </w:tcBorders>
            <w:shd w:val="clear" w:color="auto" w:fill="auto"/>
            <w:vAlign w:val="center"/>
            <w:hideMark/>
          </w:tcPr>
          <w:p w14:paraId="3E6F3442"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e-NAV-144</w:t>
            </w:r>
          </w:p>
        </w:tc>
        <w:tc>
          <w:tcPr>
            <w:tcW w:w="1580" w:type="dxa"/>
            <w:tcBorders>
              <w:top w:val="double" w:sz="6" w:space="0" w:color="auto"/>
              <w:left w:val="nil"/>
              <w:bottom w:val="nil"/>
              <w:right w:val="single" w:sz="4" w:space="0" w:color="auto"/>
            </w:tcBorders>
            <w:shd w:val="clear" w:color="auto" w:fill="auto"/>
            <w:vAlign w:val="center"/>
            <w:hideMark/>
          </w:tcPr>
          <w:p w14:paraId="4B349C1F"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Normative</w:t>
            </w:r>
          </w:p>
        </w:tc>
        <w:tc>
          <w:tcPr>
            <w:tcW w:w="4100" w:type="dxa"/>
            <w:tcBorders>
              <w:top w:val="nil"/>
              <w:left w:val="nil"/>
              <w:bottom w:val="single" w:sz="4" w:space="0" w:color="auto"/>
              <w:right w:val="single" w:sz="4" w:space="0" w:color="auto"/>
            </w:tcBorders>
            <w:shd w:val="clear" w:color="auto" w:fill="auto"/>
            <w:vAlign w:val="center"/>
            <w:hideMark/>
          </w:tcPr>
          <w:p w14:paraId="3C562A6D"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Harmonized implementation of Application Specific Message (ASM)</w:t>
            </w:r>
          </w:p>
        </w:tc>
        <w:tc>
          <w:tcPr>
            <w:tcW w:w="3500" w:type="dxa"/>
            <w:tcBorders>
              <w:top w:val="nil"/>
              <w:left w:val="nil"/>
              <w:bottom w:val="single" w:sz="4" w:space="0" w:color="auto"/>
              <w:right w:val="single" w:sz="8" w:space="0" w:color="auto"/>
            </w:tcBorders>
            <w:shd w:val="clear" w:color="auto" w:fill="auto"/>
            <w:vAlign w:val="center"/>
            <w:hideMark/>
          </w:tcPr>
          <w:p w14:paraId="50A67748"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0FEE4ED5" w14:textId="77777777" w:rsidTr="00CF5CB7">
        <w:trPr>
          <w:trHeight w:val="31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76479148"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329D629B"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5ADC9A11"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e-NAV-147</w:t>
            </w:r>
          </w:p>
        </w:tc>
        <w:tc>
          <w:tcPr>
            <w:tcW w:w="1580" w:type="dxa"/>
            <w:tcBorders>
              <w:top w:val="double" w:sz="6" w:space="0" w:color="auto"/>
              <w:left w:val="nil"/>
              <w:bottom w:val="nil"/>
              <w:right w:val="single" w:sz="4" w:space="0" w:color="auto"/>
            </w:tcBorders>
            <w:shd w:val="clear" w:color="000000" w:fill="FFFF00"/>
            <w:vAlign w:val="center"/>
            <w:hideMark/>
          </w:tcPr>
          <w:p w14:paraId="5C0F5C22"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Normative</w:t>
            </w:r>
          </w:p>
        </w:tc>
        <w:tc>
          <w:tcPr>
            <w:tcW w:w="4100" w:type="dxa"/>
            <w:tcBorders>
              <w:top w:val="nil"/>
              <w:left w:val="nil"/>
              <w:bottom w:val="single" w:sz="4" w:space="0" w:color="auto"/>
              <w:right w:val="single" w:sz="4" w:space="0" w:color="auto"/>
            </w:tcBorders>
            <w:shd w:val="clear" w:color="auto" w:fill="auto"/>
            <w:vAlign w:val="center"/>
            <w:hideMark/>
          </w:tcPr>
          <w:p w14:paraId="544E7C03"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Product Specification Development and Management</w:t>
            </w:r>
          </w:p>
        </w:tc>
        <w:tc>
          <w:tcPr>
            <w:tcW w:w="3500" w:type="dxa"/>
            <w:tcBorders>
              <w:top w:val="nil"/>
              <w:left w:val="nil"/>
              <w:bottom w:val="single" w:sz="4" w:space="0" w:color="auto"/>
              <w:right w:val="single" w:sz="8" w:space="0" w:color="auto"/>
            </w:tcBorders>
            <w:shd w:val="clear" w:color="auto" w:fill="auto"/>
            <w:vAlign w:val="center"/>
            <w:hideMark/>
          </w:tcPr>
          <w:p w14:paraId="61F85C00"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2828B9B5" w14:textId="77777777" w:rsidTr="00CF5CB7">
        <w:trPr>
          <w:trHeight w:val="31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44530B42"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40E3C090"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7C5F2921" w14:textId="77777777" w:rsidR="00CF5CB7" w:rsidRPr="00CF5CB7" w:rsidRDefault="00CF5CB7" w:rsidP="00CF5CB7">
            <w:pPr>
              <w:spacing w:beforeLines="0" w:before="0"/>
              <w:jc w:val="left"/>
              <w:rPr>
                <w:rFonts w:ascii="Calibri" w:hAnsi="Calibri" w:cs="Calibri"/>
                <w:color w:val="FF0000"/>
                <w:sz w:val="18"/>
                <w:szCs w:val="18"/>
                <w:lang w:val="nl-NL" w:eastAsia="nl-NL"/>
              </w:rPr>
            </w:pPr>
            <w:r w:rsidRPr="00CF5CB7">
              <w:rPr>
                <w:rFonts w:ascii="Calibri" w:hAnsi="Calibri" w:cs="Calibri"/>
                <w:color w:val="FF0000"/>
                <w:sz w:val="18"/>
                <w:szCs w:val="18"/>
                <w:lang w:val="nl-NL" w:eastAsia="nl-NL"/>
              </w:rPr>
              <w:t>V-145</w:t>
            </w:r>
          </w:p>
        </w:tc>
        <w:tc>
          <w:tcPr>
            <w:tcW w:w="1580" w:type="dxa"/>
            <w:tcBorders>
              <w:top w:val="double" w:sz="6" w:space="0" w:color="auto"/>
              <w:left w:val="nil"/>
              <w:bottom w:val="nil"/>
              <w:right w:val="single" w:sz="4" w:space="0" w:color="auto"/>
            </w:tcBorders>
            <w:shd w:val="clear" w:color="auto" w:fill="auto"/>
            <w:vAlign w:val="center"/>
            <w:hideMark/>
          </w:tcPr>
          <w:p w14:paraId="69B9C881" w14:textId="77777777" w:rsidR="00CF5CB7" w:rsidRPr="00CF5CB7" w:rsidRDefault="00CF5CB7" w:rsidP="00CF5CB7">
            <w:pPr>
              <w:spacing w:beforeLines="0" w:before="0"/>
              <w:jc w:val="left"/>
              <w:rPr>
                <w:rFonts w:ascii="Calibri" w:hAnsi="Calibri" w:cs="Calibri"/>
                <w:b/>
                <w:bCs/>
                <w:color w:val="FF0000"/>
                <w:sz w:val="18"/>
                <w:szCs w:val="18"/>
                <w:lang w:val="nl-NL" w:eastAsia="nl-NL"/>
              </w:rPr>
            </w:pPr>
            <w:r w:rsidRPr="00CF5CB7">
              <w:rPr>
                <w:rFonts w:ascii="Calibri" w:hAnsi="Calibri" w:cs="Calibri"/>
                <w:b/>
                <w:bCs/>
                <w:color w:val="FF0000"/>
                <w:sz w:val="18"/>
                <w:szCs w:val="18"/>
                <w:lang w:val="nl-NL" w:eastAsia="nl-NL"/>
              </w:rPr>
              <w:t>Normative</w:t>
            </w:r>
          </w:p>
        </w:tc>
        <w:tc>
          <w:tcPr>
            <w:tcW w:w="4100" w:type="dxa"/>
            <w:tcBorders>
              <w:top w:val="nil"/>
              <w:left w:val="nil"/>
              <w:bottom w:val="single" w:sz="4" w:space="0" w:color="auto"/>
              <w:right w:val="single" w:sz="4" w:space="0" w:color="auto"/>
            </w:tcBorders>
            <w:shd w:val="clear" w:color="auto" w:fill="auto"/>
            <w:vAlign w:val="center"/>
            <w:hideMark/>
          </w:tcPr>
          <w:p w14:paraId="174DDDE6" w14:textId="77777777" w:rsidR="00CF5CB7" w:rsidRPr="00CF5CB7" w:rsidRDefault="00CF5CB7" w:rsidP="00CF5CB7">
            <w:pPr>
              <w:spacing w:beforeLines="0" w:before="0"/>
              <w:jc w:val="left"/>
              <w:rPr>
                <w:rFonts w:ascii="Calibri" w:hAnsi="Calibri" w:cs="Calibri"/>
                <w:color w:val="FF0000"/>
                <w:sz w:val="18"/>
                <w:szCs w:val="18"/>
                <w:lang w:val="en-US" w:eastAsia="nl-NL"/>
              </w:rPr>
            </w:pPr>
            <w:r w:rsidRPr="00CF5CB7">
              <w:rPr>
                <w:rFonts w:ascii="Calibri" w:hAnsi="Calibri" w:cs="Calibri"/>
                <w:color w:val="FF0000"/>
                <w:sz w:val="18"/>
                <w:szCs w:val="18"/>
                <w:lang w:val="en-US" w:eastAsia="nl-NL"/>
              </w:rPr>
              <w:t>The Inter-VTS Exchange Format (IVEF) Service</w:t>
            </w:r>
          </w:p>
        </w:tc>
        <w:tc>
          <w:tcPr>
            <w:tcW w:w="3500" w:type="dxa"/>
            <w:tcBorders>
              <w:top w:val="nil"/>
              <w:left w:val="nil"/>
              <w:bottom w:val="single" w:sz="4" w:space="0" w:color="auto"/>
              <w:right w:val="single" w:sz="8" w:space="0" w:color="auto"/>
            </w:tcBorders>
            <w:shd w:val="clear" w:color="auto" w:fill="auto"/>
            <w:vAlign w:val="center"/>
            <w:hideMark/>
          </w:tcPr>
          <w:p w14:paraId="21467CA6"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split in Recommendation and guideline</w:t>
            </w:r>
          </w:p>
        </w:tc>
      </w:tr>
      <w:tr w:rsidR="00CF5CB7" w:rsidRPr="00CF5CB7" w14:paraId="0DC3B836" w14:textId="77777777" w:rsidTr="00CF5CB7">
        <w:trPr>
          <w:trHeight w:val="31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3D692095"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0513C714"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62C900A9" w14:textId="77777777" w:rsidR="00CF5CB7" w:rsidRPr="00CF5CB7" w:rsidRDefault="00CF5CB7" w:rsidP="00CF5CB7">
            <w:pPr>
              <w:spacing w:beforeLines="0" w:before="0"/>
              <w:jc w:val="left"/>
              <w:rPr>
                <w:rFonts w:ascii="Calibri" w:hAnsi="Calibri" w:cs="Calibri"/>
                <w:color w:val="FF0000"/>
                <w:sz w:val="18"/>
                <w:szCs w:val="18"/>
                <w:lang w:val="en-US" w:eastAsia="nl-NL"/>
              </w:rPr>
            </w:pPr>
            <w:r w:rsidRPr="00CF5CB7">
              <w:rPr>
                <w:rFonts w:ascii="Calibri" w:hAnsi="Calibri" w:cs="Calibri"/>
                <w:color w:val="FF0000"/>
                <w:sz w:val="18"/>
                <w:szCs w:val="18"/>
                <w:lang w:val="en-US" w:eastAsia="nl-NL"/>
              </w:rPr>
              <w:t> </w:t>
            </w:r>
          </w:p>
        </w:tc>
        <w:tc>
          <w:tcPr>
            <w:tcW w:w="1580" w:type="dxa"/>
            <w:tcBorders>
              <w:top w:val="double" w:sz="6" w:space="0" w:color="auto"/>
              <w:left w:val="nil"/>
              <w:bottom w:val="nil"/>
              <w:right w:val="single" w:sz="4" w:space="0" w:color="auto"/>
            </w:tcBorders>
            <w:shd w:val="clear" w:color="auto" w:fill="auto"/>
            <w:vAlign w:val="center"/>
            <w:hideMark/>
          </w:tcPr>
          <w:p w14:paraId="542B4EA7" w14:textId="77777777" w:rsidR="00CF5CB7" w:rsidRPr="00CF5CB7" w:rsidRDefault="00CF5CB7" w:rsidP="00CF5CB7">
            <w:pPr>
              <w:spacing w:beforeLines="0" w:before="0"/>
              <w:jc w:val="left"/>
              <w:rPr>
                <w:rFonts w:ascii="Calibri" w:hAnsi="Calibri" w:cs="Calibri"/>
                <w:b/>
                <w:bCs/>
                <w:color w:val="FF0000"/>
                <w:sz w:val="18"/>
                <w:szCs w:val="18"/>
                <w:lang w:val="en-US" w:eastAsia="nl-NL"/>
              </w:rPr>
            </w:pPr>
            <w:r w:rsidRPr="00CF5CB7">
              <w:rPr>
                <w:rFonts w:ascii="Calibri" w:hAnsi="Calibri" w:cs="Calibri"/>
                <w:b/>
                <w:bCs/>
                <w:color w:val="FF0000"/>
                <w:sz w:val="18"/>
                <w:szCs w:val="18"/>
                <w:lang w:val="en-US" w:eastAsia="nl-NL"/>
              </w:rPr>
              <w:t> </w:t>
            </w:r>
          </w:p>
        </w:tc>
        <w:tc>
          <w:tcPr>
            <w:tcW w:w="4100" w:type="dxa"/>
            <w:tcBorders>
              <w:top w:val="nil"/>
              <w:left w:val="nil"/>
              <w:bottom w:val="single" w:sz="4" w:space="0" w:color="auto"/>
              <w:right w:val="single" w:sz="4" w:space="0" w:color="auto"/>
            </w:tcBorders>
            <w:shd w:val="clear" w:color="auto" w:fill="auto"/>
            <w:vAlign w:val="center"/>
            <w:hideMark/>
          </w:tcPr>
          <w:p w14:paraId="1C752ECB" w14:textId="77777777" w:rsidR="00CF5CB7" w:rsidRPr="00CF5CB7" w:rsidRDefault="00CF5CB7" w:rsidP="00CF5CB7">
            <w:pPr>
              <w:spacing w:beforeLines="0" w:before="0"/>
              <w:jc w:val="left"/>
              <w:rPr>
                <w:rFonts w:ascii="Calibri" w:hAnsi="Calibri" w:cs="Calibri"/>
                <w:color w:val="FF0000"/>
                <w:sz w:val="18"/>
                <w:szCs w:val="18"/>
                <w:lang w:val="en-US" w:eastAsia="nl-NL"/>
              </w:rPr>
            </w:pPr>
            <w:r w:rsidRPr="00CF5CB7">
              <w:rPr>
                <w:rFonts w:ascii="Calibri" w:hAnsi="Calibri" w:cs="Calibri"/>
                <w:color w:val="FF0000"/>
                <w:sz w:val="18"/>
                <w:szCs w:val="18"/>
                <w:lang w:val="en-US" w:eastAsia="nl-NL"/>
              </w:rPr>
              <w:t> </w:t>
            </w:r>
          </w:p>
        </w:tc>
        <w:tc>
          <w:tcPr>
            <w:tcW w:w="3500" w:type="dxa"/>
            <w:tcBorders>
              <w:top w:val="nil"/>
              <w:left w:val="nil"/>
              <w:bottom w:val="single" w:sz="4" w:space="0" w:color="auto"/>
              <w:right w:val="single" w:sz="8" w:space="0" w:color="auto"/>
            </w:tcBorders>
            <w:shd w:val="clear" w:color="auto" w:fill="auto"/>
            <w:vAlign w:val="center"/>
            <w:hideMark/>
          </w:tcPr>
          <w:p w14:paraId="5690D838"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r w:rsidR="00CF5CB7" w:rsidRPr="00CF5CB7" w14:paraId="695DDD2F" w14:textId="77777777" w:rsidTr="00CF5CB7">
        <w:trPr>
          <w:trHeight w:val="510"/>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287E9742"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2780" w:type="dxa"/>
            <w:tcBorders>
              <w:top w:val="nil"/>
              <w:left w:val="nil"/>
              <w:bottom w:val="single" w:sz="4" w:space="0" w:color="auto"/>
              <w:right w:val="single" w:sz="4" w:space="0" w:color="auto"/>
            </w:tcBorders>
            <w:shd w:val="clear" w:color="000000" w:fill="FFCC66"/>
            <w:vAlign w:val="center"/>
            <w:hideMark/>
          </w:tcPr>
          <w:p w14:paraId="1B7D75D4"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Data exchange systems (Traffic Information)</w:t>
            </w:r>
          </w:p>
        </w:tc>
        <w:tc>
          <w:tcPr>
            <w:tcW w:w="1080" w:type="dxa"/>
            <w:tcBorders>
              <w:top w:val="nil"/>
              <w:left w:val="nil"/>
              <w:bottom w:val="single" w:sz="4" w:space="0" w:color="auto"/>
              <w:right w:val="single" w:sz="4" w:space="0" w:color="auto"/>
            </w:tcBorders>
            <w:shd w:val="clear" w:color="auto" w:fill="auto"/>
            <w:vAlign w:val="center"/>
            <w:hideMark/>
          </w:tcPr>
          <w:p w14:paraId="371DF7FE"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E-142</w:t>
            </w:r>
          </w:p>
        </w:tc>
        <w:tc>
          <w:tcPr>
            <w:tcW w:w="1580" w:type="dxa"/>
            <w:tcBorders>
              <w:top w:val="double" w:sz="6" w:space="0" w:color="auto"/>
              <w:left w:val="nil"/>
              <w:bottom w:val="nil"/>
              <w:right w:val="single" w:sz="4" w:space="0" w:color="auto"/>
            </w:tcBorders>
            <w:shd w:val="clear" w:color="auto" w:fill="auto"/>
            <w:vAlign w:val="center"/>
            <w:hideMark/>
          </w:tcPr>
          <w:p w14:paraId="13BFAB09"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Informative</w:t>
            </w:r>
          </w:p>
        </w:tc>
        <w:tc>
          <w:tcPr>
            <w:tcW w:w="4100" w:type="dxa"/>
            <w:tcBorders>
              <w:top w:val="nil"/>
              <w:left w:val="nil"/>
              <w:bottom w:val="single" w:sz="4" w:space="0" w:color="auto"/>
              <w:right w:val="single" w:sz="4" w:space="0" w:color="auto"/>
            </w:tcBorders>
            <w:shd w:val="clear" w:color="auto" w:fill="auto"/>
            <w:vAlign w:val="center"/>
            <w:hideMark/>
          </w:tcPr>
          <w:p w14:paraId="3B1130FE"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Maritime Data Sharing 'IALA-NET'</w:t>
            </w:r>
          </w:p>
        </w:tc>
        <w:tc>
          <w:tcPr>
            <w:tcW w:w="3500" w:type="dxa"/>
            <w:tcBorders>
              <w:top w:val="nil"/>
              <w:left w:val="nil"/>
              <w:bottom w:val="single" w:sz="4" w:space="0" w:color="auto"/>
              <w:right w:val="single" w:sz="8" w:space="0" w:color="auto"/>
            </w:tcBorders>
            <w:shd w:val="clear" w:color="auto" w:fill="auto"/>
            <w:vAlign w:val="center"/>
            <w:hideMark/>
          </w:tcPr>
          <w:p w14:paraId="1D914702"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keep</w:t>
            </w:r>
          </w:p>
        </w:tc>
      </w:tr>
      <w:tr w:rsidR="00CF5CB7" w:rsidRPr="00CF5CB7" w14:paraId="3D0EC208" w14:textId="77777777" w:rsidTr="00CF5CB7">
        <w:trPr>
          <w:trHeight w:val="31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50FB3C86"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514DC276"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2F2A0448"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1580" w:type="dxa"/>
            <w:tcBorders>
              <w:top w:val="double" w:sz="6" w:space="0" w:color="auto"/>
              <w:left w:val="nil"/>
              <w:bottom w:val="nil"/>
              <w:right w:val="single" w:sz="4" w:space="0" w:color="auto"/>
            </w:tcBorders>
            <w:shd w:val="clear" w:color="auto" w:fill="auto"/>
            <w:vAlign w:val="center"/>
            <w:hideMark/>
          </w:tcPr>
          <w:p w14:paraId="79F308B5"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 </w:t>
            </w:r>
          </w:p>
        </w:tc>
        <w:tc>
          <w:tcPr>
            <w:tcW w:w="4100" w:type="dxa"/>
            <w:tcBorders>
              <w:top w:val="nil"/>
              <w:left w:val="nil"/>
              <w:bottom w:val="single" w:sz="4" w:space="0" w:color="auto"/>
              <w:right w:val="single" w:sz="4" w:space="0" w:color="auto"/>
            </w:tcBorders>
            <w:shd w:val="clear" w:color="auto" w:fill="auto"/>
            <w:vAlign w:val="center"/>
            <w:hideMark/>
          </w:tcPr>
          <w:p w14:paraId="7BA1FDB0"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3500" w:type="dxa"/>
            <w:tcBorders>
              <w:top w:val="nil"/>
              <w:left w:val="nil"/>
              <w:bottom w:val="single" w:sz="4" w:space="0" w:color="auto"/>
              <w:right w:val="single" w:sz="8" w:space="0" w:color="auto"/>
            </w:tcBorders>
            <w:shd w:val="clear" w:color="auto" w:fill="auto"/>
            <w:vAlign w:val="center"/>
            <w:hideMark/>
          </w:tcPr>
          <w:p w14:paraId="108E458C"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r>
      <w:tr w:rsidR="00CF5CB7" w:rsidRPr="00CF5CB7" w14:paraId="6F0971EE" w14:textId="77777777" w:rsidTr="00CF5CB7">
        <w:trPr>
          <w:trHeight w:val="31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7A369341"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2780" w:type="dxa"/>
            <w:tcBorders>
              <w:top w:val="nil"/>
              <w:left w:val="nil"/>
              <w:bottom w:val="single" w:sz="4" w:space="0" w:color="auto"/>
              <w:right w:val="single" w:sz="4" w:space="0" w:color="auto"/>
            </w:tcBorders>
            <w:shd w:val="clear" w:color="000000" w:fill="FFCC66"/>
            <w:vAlign w:val="center"/>
            <w:hideMark/>
          </w:tcPr>
          <w:p w14:paraId="1ABC2977"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User requirements</w:t>
            </w:r>
          </w:p>
        </w:tc>
        <w:tc>
          <w:tcPr>
            <w:tcW w:w="1080" w:type="dxa"/>
            <w:tcBorders>
              <w:top w:val="nil"/>
              <w:left w:val="nil"/>
              <w:bottom w:val="single" w:sz="4" w:space="0" w:color="auto"/>
              <w:right w:val="single" w:sz="4" w:space="0" w:color="auto"/>
            </w:tcBorders>
            <w:shd w:val="clear" w:color="auto" w:fill="auto"/>
            <w:vAlign w:val="center"/>
            <w:hideMark/>
          </w:tcPr>
          <w:p w14:paraId="3F8F6FA8"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1580" w:type="dxa"/>
            <w:tcBorders>
              <w:top w:val="double" w:sz="6" w:space="0" w:color="auto"/>
              <w:left w:val="nil"/>
              <w:bottom w:val="nil"/>
              <w:right w:val="single" w:sz="4" w:space="0" w:color="auto"/>
            </w:tcBorders>
            <w:shd w:val="clear" w:color="auto" w:fill="auto"/>
            <w:vAlign w:val="center"/>
            <w:hideMark/>
          </w:tcPr>
          <w:p w14:paraId="7CBB470F"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 </w:t>
            </w:r>
          </w:p>
        </w:tc>
        <w:tc>
          <w:tcPr>
            <w:tcW w:w="4100" w:type="dxa"/>
            <w:tcBorders>
              <w:top w:val="nil"/>
              <w:left w:val="nil"/>
              <w:bottom w:val="single" w:sz="4" w:space="0" w:color="auto"/>
              <w:right w:val="single" w:sz="4" w:space="0" w:color="auto"/>
            </w:tcBorders>
            <w:shd w:val="clear" w:color="auto" w:fill="auto"/>
            <w:vAlign w:val="center"/>
            <w:hideMark/>
          </w:tcPr>
          <w:p w14:paraId="37A21225"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3500" w:type="dxa"/>
            <w:tcBorders>
              <w:top w:val="nil"/>
              <w:left w:val="nil"/>
              <w:bottom w:val="single" w:sz="4" w:space="0" w:color="auto"/>
              <w:right w:val="single" w:sz="8" w:space="0" w:color="auto"/>
            </w:tcBorders>
            <w:shd w:val="clear" w:color="auto" w:fill="auto"/>
            <w:vAlign w:val="center"/>
            <w:hideMark/>
          </w:tcPr>
          <w:p w14:paraId="5F9EED7B"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r>
      <w:tr w:rsidR="00CF5CB7" w:rsidRPr="00CF5CB7" w14:paraId="129CB878" w14:textId="77777777" w:rsidTr="00CF5CB7">
        <w:trPr>
          <w:trHeight w:val="315"/>
        </w:trPr>
        <w:tc>
          <w:tcPr>
            <w:tcW w:w="2320" w:type="dxa"/>
            <w:tcBorders>
              <w:top w:val="nil"/>
              <w:left w:val="single" w:sz="8" w:space="0" w:color="auto"/>
              <w:bottom w:val="single" w:sz="4" w:space="0" w:color="auto"/>
              <w:right w:val="single" w:sz="4" w:space="0" w:color="auto"/>
            </w:tcBorders>
            <w:shd w:val="clear" w:color="auto" w:fill="auto"/>
            <w:vAlign w:val="center"/>
            <w:hideMark/>
          </w:tcPr>
          <w:p w14:paraId="5864A707"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2780" w:type="dxa"/>
            <w:tcBorders>
              <w:top w:val="nil"/>
              <w:left w:val="nil"/>
              <w:bottom w:val="single" w:sz="4" w:space="0" w:color="auto"/>
              <w:right w:val="single" w:sz="4" w:space="0" w:color="auto"/>
            </w:tcBorders>
            <w:shd w:val="clear" w:color="auto" w:fill="auto"/>
            <w:vAlign w:val="center"/>
            <w:hideMark/>
          </w:tcPr>
          <w:p w14:paraId="2868A337" w14:textId="77777777" w:rsidR="00CF5CB7" w:rsidRPr="00CF5CB7" w:rsidRDefault="00CF5CB7" w:rsidP="00CF5CB7">
            <w:pPr>
              <w:spacing w:beforeLines="0" w:before="0"/>
              <w:jc w:val="left"/>
              <w:rPr>
                <w:rFonts w:ascii="Calibri" w:hAnsi="Calibri" w:cs="Calibri"/>
                <w:b/>
                <w:bCs/>
                <w:sz w:val="18"/>
                <w:szCs w:val="18"/>
                <w:lang w:val="nl-NL" w:eastAsia="nl-NL"/>
              </w:rPr>
            </w:pPr>
            <w:r w:rsidRPr="00CF5CB7">
              <w:rPr>
                <w:rFonts w:ascii="Calibri" w:hAnsi="Calibri" w:cs="Calibri"/>
                <w:b/>
                <w:bCs/>
                <w:sz w:val="18"/>
                <w:szCs w:val="18"/>
                <w:lang w:val="nl-NL" w:eastAsia="nl-NL"/>
              </w:rPr>
              <w:t> </w:t>
            </w:r>
          </w:p>
        </w:tc>
        <w:tc>
          <w:tcPr>
            <w:tcW w:w="1080" w:type="dxa"/>
            <w:tcBorders>
              <w:top w:val="nil"/>
              <w:left w:val="nil"/>
              <w:bottom w:val="single" w:sz="4" w:space="0" w:color="auto"/>
              <w:right w:val="single" w:sz="4" w:space="0" w:color="auto"/>
            </w:tcBorders>
            <w:shd w:val="clear" w:color="auto" w:fill="auto"/>
            <w:vAlign w:val="center"/>
            <w:hideMark/>
          </w:tcPr>
          <w:p w14:paraId="514A4F7E"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1580" w:type="dxa"/>
            <w:tcBorders>
              <w:top w:val="double" w:sz="6" w:space="0" w:color="auto"/>
              <w:left w:val="nil"/>
              <w:bottom w:val="nil"/>
              <w:right w:val="single" w:sz="4" w:space="0" w:color="auto"/>
            </w:tcBorders>
            <w:shd w:val="clear" w:color="auto" w:fill="auto"/>
            <w:vAlign w:val="center"/>
            <w:hideMark/>
          </w:tcPr>
          <w:p w14:paraId="2AD87ECC" w14:textId="77777777" w:rsidR="00CF5CB7" w:rsidRPr="00CF5CB7" w:rsidRDefault="00CF5CB7" w:rsidP="00CF5CB7">
            <w:pPr>
              <w:spacing w:beforeLines="0" w:before="0"/>
              <w:jc w:val="left"/>
              <w:rPr>
                <w:rFonts w:ascii="Calibri" w:hAnsi="Calibri" w:cs="Calibri"/>
                <w:b/>
                <w:bCs/>
                <w:color w:val="0000FF"/>
                <w:sz w:val="18"/>
                <w:szCs w:val="18"/>
                <w:lang w:val="nl-NL" w:eastAsia="nl-NL"/>
              </w:rPr>
            </w:pPr>
            <w:r w:rsidRPr="00CF5CB7">
              <w:rPr>
                <w:rFonts w:ascii="Calibri" w:hAnsi="Calibri" w:cs="Calibri"/>
                <w:b/>
                <w:bCs/>
                <w:color w:val="0000FF"/>
                <w:sz w:val="18"/>
                <w:szCs w:val="18"/>
                <w:lang w:val="nl-NL" w:eastAsia="nl-NL"/>
              </w:rPr>
              <w:t> </w:t>
            </w:r>
          </w:p>
        </w:tc>
        <w:tc>
          <w:tcPr>
            <w:tcW w:w="4100" w:type="dxa"/>
            <w:tcBorders>
              <w:top w:val="nil"/>
              <w:left w:val="nil"/>
              <w:bottom w:val="single" w:sz="4" w:space="0" w:color="auto"/>
              <w:right w:val="single" w:sz="4" w:space="0" w:color="auto"/>
            </w:tcBorders>
            <w:shd w:val="clear" w:color="auto" w:fill="auto"/>
            <w:vAlign w:val="center"/>
            <w:hideMark/>
          </w:tcPr>
          <w:p w14:paraId="4E8532C6"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3500" w:type="dxa"/>
            <w:tcBorders>
              <w:top w:val="nil"/>
              <w:left w:val="nil"/>
              <w:bottom w:val="single" w:sz="4" w:space="0" w:color="auto"/>
              <w:right w:val="single" w:sz="8" w:space="0" w:color="auto"/>
            </w:tcBorders>
            <w:shd w:val="clear" w:color="auto" w:fill="auto"/>
            <w:vAlign w:val="center"/>
            <w:hideMark/>
          </w:tcPr>
          <w:p w14:paraId="66F9A786"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r>
      <w:tr w:rsidR="00CF5CB7" w:rsidRPr="00CF5CB7" w14:paraId="5BF5A96D" w14:textId="77777777" w:rsidTr="00CF5CB7">
        <w:trPr>
          <w:trHeight w:val="510"/>
        </w:trPr>
        <w:tc>
          <w:tcPr>
            <w:tcW w:w="2320" w:type="dxa"/>
            <w:tcBorders>
              <w:top w:val="nil"/>
              <w:left w:val="single" w:sz="8" w:space="0" w:color="auto"/>
              <w:bottom w:val="single" w:sz="8" w:space="0" w:color="auto"/>
              <w:right w:val="single" w:sz="4" w:space="0" w:color="auto"/>
            </w:tcBorders>
            <w:shd w:val="clear" w:color="auto" w:fill="auto"/>
            <w:vAlign w:val="center"/>
            <w:hideMark/>
          </w:tcPr>
          <w:p w14:paraId="215D7F94" w14:textId="77777777" w:rsidR="00CF5CB7" w:rsidRPr="00CF5CB7" w:rsidRDefault="00CF5CB7" w:rsidP="00CF5CB7">
            <w:pPr>
              <w:spacing w:beforeLines="0" w:before="0"/>
              <w:jc w:val="left"/>
              <w:rPr>
                <w:rFonts w:ascii="Calibri" w:hAnsi="Calibri" w:cs="Calibri"/>
                <w:color w:val="000000"/>
                <w:sz w:val="18"/>
                <w:szCs w:val="18"/>
                <w:lang w:val="nl-NL" w:eastAsia="nl-NL"/>
              </w:rPr>
            </w:pPr>
            <w:r w:rsidRPr="00CF5CB7">
              <w:rPr>
                <w:rFonts w:ascii="Calibri" w:hAnsi="Calibri" w:cs="Calibri"/>
                <w:color w:val="000000"/>
                <w:sz w:val="18"/>
                <w:szCs w:val="18"/>
                <w:lang w:val="nl-NL" w:eastAsia="nl-NL"/>
              </w:rPr>
              <w:t> </w:t>
            </w:r>
          </w:p>
        </w:tc>
        <w:tc>
          <w:tcPr>
            <w:tcW w:w="2780" w:type="dxa"/>
            <w:tcBorders>
              <w:top w:val="nil"/>
              <w:left w:val="nil"/>
              <w:bottom w:val="single" w:sz="8" w:space="0" w:color="auto"/>
              <w:right w:val="single" w:sz="4" w:space="0" w:color="auto"/>
            </w:tcBorders>
            <w:shd w:val="clear" w:color="000000" w:fill="FFCC66"/>
            <w:vAlign w:val="center"/>
            <w:hideMark/>
          </w:tcPr>
          <w:p w14:paraId="1AF41C25" w14:textId="77777777" w:rsidR="00CF5CB7" w:rsidRPr="00CF5CB7" w:rsidRDefault="00CF5CB7" w:rsidP="00CF5CB7">
            <w:pPr>
              <w:spacing w:beforeLines="0" w:before="0"/>
              <w:jc w:val="left"/>
              <w:rPr>
                <w:rFonts w:ascii="Calibri" w:hAnsi="Calibri" w:cs="Calibri"/>
                <w:b/>
                <w:bCs/>
                <w:sz w:val="18"/>
                <w:szCs w:val="18"/>
                <w:lang w:val="en-US" w:eastAsia="nl-NL"/>
              </w:rPr>
            </w:pPr>
            <w:r w:rsidRPr="00CF5CB7">
              <w:rPr>
                <w:rFonts w:ascii="Calibri" w:hAnsi="Calibri" w:cs="Calibri"/>
                <w:b/>
                <w:bCs/>
                <w:sz w:val="18"/>
                <w:szCs w:val="18"/>
                <w:lang w:val="en-US" w:eastAsia="nl-NL"/>
              </w:rPr>
              <w:t xml:space="preserve">Terminology and </w:t>
            </w:r>
            <w:proofErr w:type="spellStart"/>
            <w:r w:rsidRPr="00CF5CB7">
              <w:rPr>
                <w:rFonts w:ascii="Calibri" w:hAnsi="Calibri" w:cs="Calibri"/>
                <w:b/>
                <w:bCs/>
                <w:sz w:val="18"/>
                <w:szCs w:val="18"/>
                <w:lang w:val="en-US" w:eastAsia="nl-NL"/>
              </w:rPr>
              <w:t>symbology</w:t>
            </w:r>
            <w:proofErr w:type="spellEnd"/>
            <w:r w:rsidRPr="00CF5CB7">
              <w:rPr>
                <w:rFonts w:ascii="Calibri" w:hAnsi="Calibri" w:cs="Calibri"/>
                <w:b/>
                <w:bCs/>
                <w:sz w:val="18"/>
                <w:szCs w:val="18"/>
                <w:lang w:val="en-US" w:eastAsia="nl-NL"/>
              </w:rPr>
              <w:t xml:space="preserve"> (IALA Dictionary)</w:t>
            </w:r>
          </w:p>
        </w:tc>
        <w:tc>
          <w:tcPr>
            <w:tcW w:w="1080" w:type="dxa"/>
            <w:tcBorders>
              <w:top w:val="nil"/>
              <w:left w:val="nil"/>
              <w:bottom w:val="single" w:sz="8" w:space="0" w:color="auto"/>
              <w:right w:val="single" w:sz="4" w:space="0" w:color="auto"/>
            </w:tcBorders>
            <w:shd w:val="clear" w:color="auto" w:fill="auto"/>
            <w:vAlign w:val="center"/>
            <w:hideMark/>
          </w:tcPr>
          <w:p w14:paraId="21E886F1"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1580" w:type="dxa"/>
            <w:tcBorders>
              <w:top w:val="double" w:sz="6" w:space="0" w:color="auto"/>
              <w:left w:val="nil"/>
              <w:bottom w:val="single" w:sz="4" w:space="0" w:color="auto"/>
              <w:right w:val="single" w:sz="4" w:space="0" w:color="auto"/>
            </w:tcBorders>
            <w:shd w:val="clear" w:color="auto" w:fill="auto"/>
            <w:vAlign w:val="center"/>
            <w:hideMark/>
          </w:tcPr>
          <w:p w14:paraId="708D9AAC" w14:textId="77777777" w:rsidR="00CF5CB7" w:rsidRPr="00CF5CB7" w:rsidRDefault="00CF5CB7" w:rsidP="00CF5CB7">
            <w:pPr>
              <w:spacing w:beforeLines="0" w:before="0"/>
              <w:jc w:val="left"/>
              <w:rPr>
                <w:rFonts w:ascii="Calibri" w:hAnsi="Calibri" w:cs="Calibri"/>
                <w:b/>
                <w:bCs/>
                <w:color w:val="0000FF"/>
                <w:sz w:val="18"/>
                <w:szCs w:val="18"/>
                <w:lang w:val="en-US" w:eastAsia="nl-NL"/>
              </w:rPr>
            </w:pPr>
            <w:r w:rsidRPr="00CF5CB7">
              <w:rPr>
                <w:rFonts w:ascii="Calibri" w:hAnsi="Calibri" w:cs="Calibri"/>
                <w:b/>
                <w:bCs/>
                <w:color w:val="0000FF"/>
                <w:sz w:val="18"/>
                <w:szCs w:val="18"/>
                <w:lang w:val="en-US" w:eastAsia="nl-NL"/>
              </w:rPr>
              <w:t> </w:t>
            </w:r>
          </w:p>
        </w:tc>
        <w:tc>
          <w:tcPr>
            <w:tcW w:w="4100" w:type="dxa"/>
            <w:tcBorders>
              <w:top w:val="nil"/>
              <w:left w:val="nil"/>
              <w:bottom w:val="single" w:sz="4" w:space="0" w:color="auto"/>
              <w:right w:val="single" w:sz="4" w:space="0" w:color="auto"/>
            </w:tcBorders>
            <w:shd w:val="clear" w:color="auto" w:fill="auto"/>
            <w:vAlign w:val="center"/>
            <w:hideMark/>
          </w:tcPr>
          <w:p w14:paraId="0373B17F"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c>
          <w:tcPr>
            <w:tcW w:w="3500" w:type="dxa"/>
            <w:tcBorders>
              <w:top w:val="nil"/>
              <w:left w:val="nil"/>
              <w:bottom w:val="single" w:sz="8" w:space="0" w:color="auto"/>
              <w:right w:val="single" w:sz="8" w:space="0" w:color="auto"/>
            </w:tcBorders>
            <w:shd w:val="clear" w:color="auto" w:fill="auto"/>
            <w:vAlign w:val="center"/>
            <w:hideMark/>
          </w:tcPr>
          <w:p w14:paraId="086D161A" w14:textId="77777777" w:rsidR="00CF5CB7" w:rsidRPr="00CF5CB7" w:rsidRDefault="00CF5CB7" w:rsidP="00CF5CB7">
            <w:pPr>
              <w:spacing w:beforeLines="0" w:before="0"/>
              <w:jc w:val="left"/>
              <w:rPr>
                <w:rFonts w:ascii="Calibri" w:hAnsi="Calibri" w:cs="Calibri"/>
                <w:color w:val="000000"/>
                <w:sz w:val="18"/>
                <w:szCs w:val="18"/>
                <w:lang w:val="en-US" w:eastAsia="nl-NL"/>
              </w:rPr>
            </w:pPr>
            <w:r w:rsidRPr="00CF5CB7">
              <w:rPr>
                <w:rFonts w:ascii="Calibri" w:hAnsi="Calibri" w:cs="Calibri"/>
                <w:color w:val="000000"/>
                <w:sz w:val="18"/>
                <w:szCs w:val="18"/>
                <w:lang w:val="en-US" w:eastAsia="nl-NL"/>
              </w:rPr>
              <w:t> </w:t>
            </w:r>
          </w:p>
        </w:tc>
      </w:tr>
    </w:tbl>
    <w:p w14:paraId="4B28DAD9" w14:textId="77777777" w:rsidR="00CF5CB7" w:rsidRPr="00CF5CB7" w:rsidRDefault="00CF5CB7" w:rsidP="00CF5CB7"/>
    <w:sectPr w:rsidR="00CF5CB7" w:rsidRPr="00CF5CB7" w:rsidSect="00D850DB">
      <w:pgSz w:w="16839" w:h="11907" w:orient="landscape" w:code="9"/>
      <w:pgMar w:top="1418" w:right="1418" w:bottom="1134" w:left="1418"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B88C68" w14:textId="77777777" w:rsidR="003A18D2" w:rsidRDefault="003A18D2" w:rsidP="00F25E93">
      <w:r>
        <w:separator/>
      </w:r>
    </w:p>
  </w:endnote>
  <w:endnote w:type="continuationSeparator" w:id="0">
    <w:p w14:paraId="559BDD3F" w14:textId="77777777" w:rsidR="003A18D2" w:rsidRDefault="003A18D2" w:rsidP="00F25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287" w:usb1="00000003"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CC3E07" w14:textId="77777777" w:rsidR="003A18D2" w:rsidRDefault="003A18D2" w:rsidP="00F25E93">
      <w:r>
        <w:separator/>
      </w:r>
    </w:p>
  </w:footnote>
  <w:footnote w:type="continuationSeparator" w:id="0">
    <w:p w14:paraId="54403CD0" w14:textId="77777777" w:rsidR="003A18D2" w:rsidRDefault="003A18D2" w:rsidP="00F25E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F7697E" w14:textId="7FCAD81F" w:rsidR="00CF5CB7" w:rsidRDefault="00CF5CB7" w:rsidP="00F25E93">
    <w:pPr>
      <w:pStyle w:val="Header"/>
    </w:pPr>
    <w:r>
      <w:rPr>
        <w:noProof/>
        <w:lang w:eastAsia="en-GB"/>
      </w:rPr>
      <w:drawing>
        <wp:anchor distT="0" distB="0" distL="114300" distR="114300" simplePos="0" relativeHeight="251655680" behindDoc="0" locked="0" layoutInCell="1" allowOverlap="1" wp14:anchorId="6896A9B0" wp14:editId="4747EA42">
          <wp:simplePos x="0" y="0"/>
          <wp:positionH relativeFrom="column">
            <wp:posOffset>-594360</wp:posOffset>
          </wp:positionH>
          <wp:positionV relativeFrom="paragraph">
            <wp:posOffset>-70947</wp:posOffset>
          </wp:positionV>
          <wp:extent cx="447472" cy="447472"/>
          <wp:effectExtent l="0" t="0" r="0" b="0"/>
          <wp:wrapSquare wrapText="bothSides"/>
          <wp:docPr id="3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447472" cy="447472"/>
                  </a:xfrm>
                  <a:prstGeom prst="rect">
                    <a:avLst/>
                  </a:prstGeom>
                </pic:spPr>
              </pic:pic>
            </a:graphicData>
          </a:graphic>
        </wp:anchor>
      </w:drawing>
    </w:r>
    <w:r w:rsidRPr="000E3DDA">
      <w:t>C62</w:t>
    </w:r>
    <w:r>
      <w:t>-8.4.1</w:t>
    </w:r>
  </w:p>
  <w:p w14:paraId="0F6F3B5E" w14:textId="77777777" w:rsidR="00CF5CB7" w:rsidRDefault="00CF5CB7" w:rsidP="00BD1EE8">
    <w:pPr>
      <w:pStyle w:val="Header"/>
      <w:spacing w:beforeLines="0" w:befor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CA04E5" w14:textId="10DB34FC" w:rsidR="00CF5CB7" w:rsidRDefault="00CF5CB7" w:rsidP="0016474C">
    <w:pPr>
      <w:pStyle w:val="Header"/>
      <w:jc w:val="right"/>
    </w:pPr>
    <w:r>
      <w:rPr>
        <w:noProof/>
        <w:lang w:eastAsia="en-GB"/>
      </w:rPr>
      <w:drawing>
        <wp:anchor distT="0" distB="0" distL="114300" distR="114300" simplePos="0" relativeHeight="251658752" behindDoc="0" locked="0" layoutInCell="1" allowOverlap="1" wp14:anchorId="01B94FC8" wp14:editId="44C5A2F8">
          <wp:simplePos x="0" y="0"/>
          <wp:positionH relativeFrom="column">
            <wp:posOffset>5915256</wp:posOffset>
          </wp:positionH>
          <wp:positionV relativeFrom="paragraph">
            <wp:posOffset>-48202</wp:posOffset>
          </wp:positionV>
          <wp:extent cx="447472" cy="447472"/>
          <wp:effectExtent l="0" t="0" r="0" b="0"/>
          <wp:wrapSquare wrapText="bothSides"/>
          <wp:docPr id="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447472" cy="447472"/>
                  </a:xfrm>
                  <a:prstGeom prst="rect">
                    <a:avLst/>
                  </a:prstGeom>
                </pic:spPr>
              </pic:pic>
            </a:graphicData>
          </a:graphic>
        </wp:anchor>
      </w:drawing>
    </w:r>
    <w:r>
      <w:t>C63-8.4.1</w:t>
    </w:r>
  </w:p>
  <w:p w14:paraId="3E889E94" w14:textId="0FDC86AB" w:rsidR="00CF5CB7" w:rsidRPr="00CE7E9E" w:rsidRDefault="00CF5CB7" w:rsidP="00F25E9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15:restartNumberingAfterBreak="0">
    <w:nsid w:val="FFFFFF82"/>
    <w:multiLevelType w:val="singleLevel"/>
    <w:tmpl w:val="20E0A1C2"/>
    <w:lvl w:ilvl="0">
      <w:start w:val="1"/>
      <w:numFmt w:val="bullet"/>
      <w:pStyle w:val="ListBullet31"/>
      <w:lvlText w:val=""/>
      <w:lvlJc w:val="left"/>
      <w:pPr>
        <w:tabs>
          <w:tab w:val="num" w:pos="926"/>
        </w:tabs>
        <w:ind w:left="926" w:hanging="360"/>
      </w:pPr>
      <w:rPr>
        <w:rFonts w:ascii="Symbol" w:hAnsi="Symbol" w:hint="default"/>
      </w:rPr>
    </w:lvl>
  </w:abstractNum>
  <w:abstractNum w:abstractNumId="2" w15:restartNumberingAfterBreak="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3" w15:restartNumberingAfterBreak="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15:restartNumberingAfterBreak="0">
    <w:nsid w:val="08D44CF8"/>
    <w:multiLevelType w:val="hybridMultilevel"/>
    <w:tmpl w:val="0B365442"/>
    <w:lvl w:ilvl="0" w:tplc="040C0009">
      <w:start w:val="1"/>
      <w:numFmt w:val="bullet"/>
      <w:lvlText w:val=""/>
      <w:lvlJc w:val="left"/>
      <w:pPr>
        <w:ind w:left="1429" w:hanging="360"/>
      </w:pPr>
      <w:rPr>
        <w:rFonts w:ascii="Wingdings" w:hAnsi="Wingding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D6470DB"/>
    <w:multiLevelType w:val="multilevel"/>
    <w:tmpl w:val="CA26BF7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9"/>
        </w:tabs>
        <w:ind w:left="1419"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A3215CA"/>
    <w:multiLevelType w:val="hybridMultilevel"/>
    <w:tmpl w:val="6F22FDBE"/>
    <w:lvl w:ilvl="0" w:tplc="1004B170">
      <w:start w:val="1"/>
      <w:numFmt w:val="bullet"/>
      <w:pStyle w:val="Bullet6"/>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0674FE9"/>
    <w:multiLevelType w:val="multilevel"/>
    <w:tmpl w:val="2C88A404"/>
    <w:lvl w:ilvl="0">
      <w:start w:val="1"/>
      <w:numFmt w:val="decimal"/>
      <w:pStyle w:val="AgendaItem"/>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15:restartNumberingAfterBreak="0">
    <w:nsid w:val="219050E4"/>
    <w:multiLevelType w:val="hybridMultilevel"/>
    <w:tmpl w:val="2794AF1A"/>
    <w:lvl w:ilvl="0" w:tplc="040C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3423917"/>
    <w:multiLevelType w:val="multilevel"/>
    <w:tmpl w:val="74369B8A"/>
    <w:lvl w:ilvl="0">
      <w:start w:val="1"/>
      <w:numFmt w:val="decimal"/>
      <w:pStyle w:val="List1"/>
      <w:lvlText w:val="%1"/>
      <w:lvlJc w:val="left"/>
      <w:pPr>
        <w:tabs>
          <w:tab w:val="num" w:pos="0"/>
        </w:tabs>
        <w:ind w:left="567" w:hanging="567"/>
      </w:pPr>
      <w:rPr>
        <w:rFonts w:ascii="Arial" w:hAnsi="Arial" w:hint="default"/>
        <w:b w:val="0"/>
        <w:bCs w:val="0"/>
        <w:i w:val="0"/>
        <w:iCs w:val="0"/>
        <w:sz w:val="22"/>
        <w:szCs w:val="22"/>
      </w:rPr>
    </w:lvl>
    <w:lvl w:ilvl="1">
      <w:start w:val="1"/>
      <w:numFmt w:val="lowerLetter"/>
      <w:pStyle w:val="List1indent"/>
      <w:lvlText w:val="%2"/>
      <w:lvlJc w:val="left"/>
      <w:pPr>
        <w:tabs>
          <w:tab w:val="num" w:pos="567"/>
        </w:tabs>
        <w:ind w:left="1134" w:hanging="567"/>
      </w:pPr>
      <w:rPr>
        <w:rFonts w:ascii="Arial" w:hAnsi="Arial" w:hint="default"/>
        <w:b w:val="0"/>
        <w:bCs w:val="0"/>
        <w:i w:val="0"/>
        <w:iCs w:val="0"/>
        <w:sz w:val="22"/>
        <w:szCs w:val="22"/>
      </w:rPr>
    </w:lvl>
    <w:lvl w:ilvl="2">
      <w:start w:val="1"/>
      <w:numFmt w:val="lowerRoman"/>
      <w:pStyle w:val="List1indent2"/>
      <w:lvlText w:val="%3"/>
      <w:lvlJc w:val="left"/>
      <w:pPr>
        <w:ind w:left="1701" w:hanging="567"/>
      </w:pPr>
      <w:rPr>
        <w:rFonts w:ascii="Arial" w:hAnsi="Arial" w:hint="default"/>
        <w:b w:val="0"/>
        <w:bCs w:val="0"/>
        <w:i w:val="0"/>
        <w:iCs w:val="0"/>
        <w:sz w:val="22"/>
        <w:szCs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38002BF"/>
    <w:multiLevelType w:val="hybridMultilevel"/>
    <w:tmpl w:val="62C4735C"/>
    <w:lvl w:ilvl="0" w:tplc="0E121086">
      <w:start w:val="1"/>
      <w:numFmt w:val="bullet"/>
      <w:pStyle w:val="Bullet5"/>
      <w:lvlText w:val="▫"/>
      <w:lvlJc w:val="left"/>
      <w:pPr>
        <w:ind w:left="3555" w:hanging="360"/>
      </w:pPr>
      <w:rPr>
        <w:rFonts w:ascii="Courier New" w:hAnsi="Courier New"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16" w15:restartNumberingAfterBreak="0">
    <w:nsid w:val="346E15AE"/>
    <w:multiLevelType w:val="multilevel"/>
    <w:tmpl w:val="344A87C2"/>
    <w:lvl w:ilvl="0">
      <w:start w:val="1"/>
      <w:numFmt w:val="decimal"/>
      <w:pStyle w:val="Task"/>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9" w15:restartNumberingAfterBreak="0">
    <w:nsid w:val="43751ACD"/>
    <w:multiLevelType w:val="multilevel"/>
    <w:tmpl w:val="07B06DB2"/>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0" w15:restartNumberingAfterBreak="0">
    <w:nsid w:val="479B424D"/>
    <w:multiLevelType w:val="hybridMultilevel"/>
    <w:tmpl w:val="FD66EF4A"/>
    <w:lvl w:ilvl="0" w:tplc="A9606FA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A8C31DD"/>
    <w:multiLevelType w:val="hybridMultilevel"/>
    <w:tmpl w:val="CFFA38F4"/>
    <w:lvl w:ilvl="0" w:tplc="43860022">
      <w:start w:val="1"/>
      <w:numFmt w:val="bullet"/>
      <w:pStyle w:val="Bullet2"/>
      <w:lvlText w:val="-"/>
      <w:lvlJc w:val="left"/>
      <w:pPr>
        <w:ind w:left="2421" w:hanging="360"/>
      </w:pPr>
      <w:rPr>
        <w:rFonts w:ascii="Arial" w:hAnsi="Arial" w:hint="default"/>
      </w:rPr>
    </w:lvl>
    <w:lvl w:ilvl="1" w:tplc="813ECB3E">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3" w15:restartNumberingAfterBreak="0">
    <w:nsid w:val="4ED92B3F"/>
    <w:multiLevelType w:val="hybridMultilevel"/>
    <w:tmpl w:val="B2107CE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EC6DE5"/>
    <w:multiLevelType w:val="hybridMultilevel"/>
    <w:tmpl w:val="00F050DC"/>
    <w:lvl w:ilvl="0" w:tplc="571C30AC">
      <w:start w:val="1"/>
      <w:numFmt w:val="decimal"/>
      <w:pStyle w:val="Workinggroup"/>
      <w:lvlText w:val="Working Group %1"/>
      <w:lvlJc w:val="left"/>
      <w:pPr>
        <w:ind w:left="360" w:hanging="360"/>
      </w:pPr>
      <w:rPr>
        <w:rFonts w:ascii="Calibri" w:hAnsi="Calibri" w:hint="default"/>
        <w:b/>
        <w:i w:val="0"/>
        <w:color w:val="365F91" w:themeColor="accent1" w:themeShade="BF"/>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5B8C6368"/>
    <w:multiLevelType w:val="multilevel"/>
    <w:tmpl w:val="4EAC976A"/>
    <w:lvl w:ilvl="0">
      <w:start w:val="1"/>
      <w:numFmt w:val="decimal"/>
      <w:pStyle w:val="WGnumbering"/>
      <w:lvlText w:val="%1"/>
      <w:lvlJc w:val="left"/>
      <w:pPr>
        <w:ind w:left="360" w:hanging="360"/>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5E106928"/>
    <w:multiLevelType w:val="hybridMultilevel"/>
    <w:tmpl w:val="63F62FD4"/>
    <w:lvl w:ilvl="0" w:tplc="376ED16A">
      <w:start w:val="1"/>
      <w:numFmt w:val="bullet"/>
      <w:pStyle w:val="Bullet4"/>
      <w:lvlText w:val=""/>
      <w:lvlJc w:val="left"/>
      <w:pPr>
        <w:ind w:left="2705" w:hanging="360"/>
      </w:pPr>
      <w:rPr>
        <w:rFonts w:ascii="Wingdings" w:hAnsi="Wingdings" w:hint="default"/>
      </w:rPr>
    </w:lvl>
    <w:lvl w:ilvl="1" w:tplc="04090003" w:tentative="1">
      <w:start w:val="1"/>
      <w:numFmt w:val="bullet"/>
      <w:lvlText w:val="o"/>
      <w:lvlJc w:val="left"/>
      <w:pPr>
        <w:ind w:left="3425" w:hanging="360"/>
      </w:pPr>
      <w:rPr>
        <w:rFonts w:ascii="Courier New" w:hAnsi="Courier New" w:cs="Courier New" w:hint="default"/>
      </w:rPr>
    </w:lvl>
    <w:lvl w:ilvl="2" w:tplc="04090005" w:tentative="1">
      <w:start w:val="1"/>
      <w:numFmt w:val="bullet"/>
      <w:lvlText w:val=""/>
      <w:lvlJc w:val="left"/>
      <w:pPr>
        <w:ind w:left="4145" w:hanging="360"/>
      </w:pPr>
      <w:rPr>
        <w:rFonts w:ascii="Wingdings" w:hAnsi="Wingdings" w:hint="default"/>
      </w:rPr>
    </w:lvl>
    <w:lvl w:ilvl="3" w:tplc="04090001" w:tentative="1">
      <w:start w:val="1"/>
      <w:numFmt w:val="bullet"/>
      <w:lvlText w:val=""/>
      <w:lvlJc w:val="left"/>
      <w:pPr>
        <w:ind w:left="4865" w:hanging="360"/>
      </w:pPr>
      <w:rPr>
        <w:rFonts w:ascii="Symbol" w:hAnsi="Symbol" w:hint="default"/>
      </w:rPr>
    </w:lvl>
    <w:lvl w:ilvl="4" w:tplc="04090003" w:tentative="1">
      <w:start w:val="1"/>
      <w:numFmt w:val="bullet"/>
      <w:lvlText w:val="o"/>
      <w:lvlJc w:val="left"/>
      <w:pPr>
        <w:ind w:left="5585" w:hanging="360"/>
      </w:pPr>
      <w:rPr>
        <w:rFonts w:ascii="Courier New" w:hAnsi="Courier New" w:cs="Courier New" w:hint="default"/>
      </w:rPr>
    </w:lvl>
    <w:lvl w:ilvl="5" w:tplc="04090005" w:tentative="1">
      <w:start w:val="1"/>
      <w:numFmt w:val="bullet"/>
      <w:lvlText w:val=""/>
      <w:lvlJc w:val="left"/>
      <w:pPr>
        <w:ind w:left="6305" w:hanging="360"/>
      </w:pPr>
      <w:rPr>
        <w:rFonts w:ascii="Wingdings" w:hAnsi="Wingdings" w:hint="default"/>
      </w:rPr>
    </w:lvl>
    <w:lvl w:ilvl="6" w:tplc="04090001" w:tentative="1">
      <w:start w:val="1"/>
      <w:numFmt w:val="bullet"/>
      <w:lvlText w:val=""/>
      <w:lvlJc w:val="left"/>
      <w:pPr>
        <w:ind w:left="7025" w:hanging="360"/>
      </w:pPr>
      <w:rPr>
        <w:rFonts w:ascii="Symbol" w:hAnsi="Symbol" w:hint="default"/>
      </w:rPr>
    </w:lvl>
    <w:lvl w:ilvl="7" w:tplc="04090003" w:tentative="1">
      <w:start w:val="1"/>
      <w:numFmt w:val="bullet"/>
      <w:lvlText w:val="o"/>
      <w:lvlJc w:val="left"/>
      <w:pPr>
        <w:ind w:left="7745" w:hanging="360"/>
      </w:pPr>
      <w:rPr>
        <w:rFonts w:ascii="Courier New" w:hAnsi="Courier New" w:cs="Courier New" w:hint="default"/>
      </w:rPr>
    </w:lvl>
    <w:lvl w:ilvl="8" w:tplc="04090005" w:tentative="1">
      <w:start w:val="1"/>
      <w:numFmt w:val="bullet"/>
      <w:lvlText w:val=""/>
      <w:lvlJc w:val="left"/>
      <w:pPr>
        <w:ind w:left="8465" w:hanging="360"/>
      </w:pPr>
      <w:rPr>
        <w:rFonts w:ascii="Wingdings" w:hAnsi="Wingdings" w:hint="default"/>
      </w:rPr>
    </w:lvl>
  </w:abstractNum>
  <w:abstractNum w:abstractNumId="28" w15:restartNumberingAfterBreak="0">
    <w:nsid w:val="60585238"/>
    <w:multiLevelType w:val="multilevel"/>
    <w:tmpl w:val="2AD234C4"/>
    <w:lvl w:ilvl="0">
      <w:start w:val="1"/>
      <w:numFmt w:val="upperLetter"/>
      <w:pStyle w:val="Annex"/>
      <w:lvlText w:val="ANNEX %1"/>
      <w:lvlJc w:val="left"/>
      <w:pPr>
        <w:ind w:left="1701" w:hanging="1701"/>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0" w15:restartNumberingAfterBreak="0">
    <w:nsid w:val="642E0365"/>
    <w:multiLevelType w:val="hybridMultilevel"/>
    <w:tmpl w:val="CA606D0C"/>
    <w:lvl w:ilvl="0" w:tplc="CFDEFE64">
      <w:start w:val="1"/>
      <w:numFmt w:val="decimal"/>
      <w:pStyle w:val="StyleTableofFiguresJustifiedAfter6pt"/>
      <w:lvlText w:val="%1"/>
      <w:lvlJc w:val="left"/>
      <w:pPr>
        <w:ind w:left="360" w:hanging="360"/>
      </w:pPr>
      <w:rPr>
        <w:rFonts w:ascii="Arial" w:hAnsi="Arial" w:hint="default"/>
        <w:b w:val="0"/>
        <w:i w:val="0"/>
        <w:sz w:val="22"/>
      </w:rPr>
    </w:lvl>
    <w:lvl w:ilvl="1" w:tplc="F91688C0" w:tentative="1">
      <w:start w:val="1"/>
      <w:numFmt w:val="lowerLetter"/>
      <w:lvlText w:val="%2."/>
      <w:lvlJc w:val="left"/>
      <w:pPr>
        <w:ind w:left="1440" w:hanging="360"/>
      </w:pPr>
    </w:lvl>
    <w:lvl w:ilvl="2" w:tplc="D7BCFDE2" w:tentative="1">
      <w:start w:val="1"/>
      <w:numFmt w:val="lowerRoman"/>
      <w:lvlText w:val="%3."/>
      <w:lvlJc w:val="right"/>
      <w:pPr>
        <w:ind w:left="2160" w:hanging="180"/>
      </w:pPr>
    </w:lvl>
    <w:lvl w:ilvl="3" w:tplc="4C861F2C" w:tentative="1">
      <w:start w:val="1"/>
      <w:numFmt w:val="decimal"/>
      <w:lvlText w:val="%4."/>
      <w:lvlJc w:val="left"/>
      <w:pPr>
        <w:ind w:left="2880" w:hanging="360"/>
      </w:pPr>
    </w:lvl>
    <w:lvl w:ilvl="4" w:tplc="4F8AE1EE" w:tentative="1">
      <w:start w:val="1"/>
      <w:numFmt w:val="lowerLetter"/>
      <w:lvlText w:val="%5."/>
      <w:lvlJc w:val="left"/>
      <w:pPr>
        <w:ind w:left="3600" w:hanging="360"/>
      </w:pPr>
    </w:lvl>
    <w:lvl w:ilvl="5" w:tplc="E682B0EA" w:tentative="1">
      <w:start w:val="1"/>
      <w:numFmt w:val="lowerRoman"/>
      <w:lvlText w:val="%6."/>
      <w:lvlJc w:val="right"/>
      <w:pPr>
        <w:ind w:left="4320" w:hanging="180"/>
      </w:pPr>
    </w:lvl>
    <w:lvl w:ilvl="6" w:tplc="75965504" w:tentative="1">
      <w:start w:val="1"/>
      <w:numFmt w:val="decimal"/>
      <w:lvlText w:val="%7."/>
      <w:lvlJc w:val="left"/>
      <w:pPr>
        <w:ind w:left="5040" w:hanging="360"/>
      </w:pPr>
    </w:lvl>
    <w:lvl w:ilvl="7" w:tplc="FFAC294E" w:tentative="1">
      <w:start w:val="1"/>
      <w:numFmt w:val="lowerLetter"/>
      <w:lvlText w:val="%8."/>
      <w:lvlJc w:val="left"/>
      <w:pPr>
        <w:ind w:left="5760" w:hanging="360"/>
      </w:pPr>
    </w:lvl>
    <w:lvl w:ilvl="8" w:tplc="209C4824" w:tentative="1">
      <w:start w:val="1"/>
      <w:numFmt w:val="lowerRoman"/>
      <w:lvlText w:val="%9."/>
      <w:lvlJc w:val="right"/>
      <w:pPr>
        <w:ind w:left="6480" w:hanging="180"/>
      </w:pPr>
    </w:lvl>
  </w:abstractNum>
  <w:abstractNum w:abstractNumId="31" w15:restartNumberingAfterBreak="0">
    <w:nsid w:val="646C40ED"/>
    <w:multiLevelType w:val="hybridMultilevel"/>
    <w:tmpl w:val="DFD454CE"/>
    <w:lvl w:ilvl="0" w:tplc="CE10F064">
      <w:start w:val="1"/>
      <w:numFmt w:val="bullet"/>
      <w:pStyle w:val="ListBullet2"/>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5803C75"/>
    <w:multiLevelType w:val="multilevel"/>
    <w:tmpl w:val="44D64946"/>
    <w:lvl w:ilvl="0">
      <w:start w:val="1"/>
      <w:numFmt w:val="decimal"/>
      <w:pStyle w:val="Heading4"/>
      <w:lvlText w:val="%1."/>
      <w:lvlJc w:val="left"/>
      <w:pPr>
        <w:ind w:left="360" w:hanging="360"/>
      </w:pPr>
    </w:lvl>
    <w:lvl w:ilvl="1">
      <w:start w:val="1"/>
      <w:numFmt w:val="decimal"/>
      <w:pStyle w:val="Heading5"/>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FA3137E"/>
    <w:multiLevelType w:val="hybridMultilevel"/>
    <w:tmpl w:val="06A42EE0"/>
    <w:lvl w:ilvl="0" w:tplc="AB74FCC0">
      <w:start w:val="1"/>
      <w:numFmt w:val="decimal"/>
      <w:pStyle w:val="TableofFigures"/>
      <w:lvlText w:val="%1."/>
      <w:lvlJc w:val="left"/>
      <w:pPr>
        <w:tabs>
          <w:tab w:val="num" w:pos="0"/>
        </w:tabs>
        <w:ind w:left="567" w:hanging="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612FE1"/>
    <w:multiLevelType w:val="hybridMultilevel"/>
    <w:tmpl w:val="65642528"/>
    <w:lvl w:ilvl="0" w:tplc="B45A8892">
      <w:start w:val="1"/>
      <w:numFmt w:val="decimal"/>
      <w:pStyle w:val="Bullet1"/>
      <w:lvlText w:val="%1."/>
      <w:lvlJc w:val="left"/>
      <w:pPr>
        <w:ind w:left="785"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6" w15:restartNumberingAfterBreak="0">
    <w:nsid w:val="77F371A3"/>
    <w:multiLevelType w:val="hybridMultilevel"/>
    <w:tmpl w:val="987C48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32"/>
  </w:num>
  <w:num w:numId="3">
    <w:abstractNumId w:val="36"/>
  </w:num>
  <w:num w:numId="4">
    <w:abstractNumId w:val="5"/>
  </w:num>
  <w:num w:numId="5">
    <w:abstractNumId w:val="23"/>
  </w:num>
  <w:num w:numId="6">
    <w:abstractNumId w:val="19"/>
  </w:num>
  <w:num w:numId="7">
    <w:abstractNumId w:val="10"/>
  </w:num>
  <w:num w:numId="8">
    <w:abstractNumId w:val="28"/>
  </w:num>
  <w:num w:numId="9">
    <w:abstractNumId w:val="21"/>
  </w:num>
  <w:num w:numId="10">
    <w:abstractNumId w:val="6"/>
  </w:num>
  <w:num w:numId="11">
    <w:abstractNumId w:val="33"/>
  </w:num>
  <w:num w:numId="12">
    <w:abstractNumId w:val="17"/>
  </w:num>
  <w:num w:numId="13">
    <w:abstractNumId w:val="12"/>
  </w:num>
  <w:num w:numId="14">
    <w:abstractNumId w:val="22"/>
  </w:num>
  <w:num w:numId="15">
    <w:abstractNumId w:val="20"/>
  </w:num>
  <w:num w:numId="16">
    <w:abstractNumId w:val="29"/>
  </w:num>
  <w:num w:numId="17">
    <w:abstractNumId w:val="2"/>
  </w:num>
  <w:num w:numId="18">
    <w:abstractNumId w:val="0"/>
  </w:num>
  <w:num w:numId="19">
    <w:abstractNumId w:val="9"/>
  </w:num>
  <w:num w:numId="20">
    <w:abstractNumId w:val="25"/>
  </w:num>
  <w:num w:numId="21">
    <w:abstractNumId w:val="3"/>
  </w:num>
  <w:num w:numId="22">
    <w:abstractNumId w:val="30"/>
  </w:num>
  <w:num w:numId="23">
    <w:abstractNumId w:val="13"/>
  </w:num>
  <w:num w:numId="24">
    <w:abstractNumId w:val="16"/>
  </w:num>
  <w:num w:numId="25">
    <w:abstractNumId w:val="4"/>
  </w:num>
  <w:num w:numId="26">
    <w:abstractNumId w:val="18"/>
  </w:num>
  <w:num w:numId="27">
    <w:abstractNumId w:val="7"/>
  </w:num>
  <w:num w:numId="28">
    <w:abstractNumId w:val="31"/>
  </w:num>
  <w:num w:numId="29">
    <w:abstractNumId w:val="24"/>
  </w:num>
  <w:num w:numId="30">
    <w:abstractNumId w:val="26"/>
  </w:num>
  <w:num w:numId="31">
    <w:abstractNumId w:val="34"/>
  </w:num>
  <w:num w:numId="32">
    <w:abstractNumId w:val="27"/>
  </w:num>
  <w:num w:numId="33">
    <w:abstractNumId w:val="15"/>
  </w:num>
  <w:num w:numId="34">
    <w:abstractNumId w:val="8"/>
  </w:num>
  <w:num w:numId="35">
    <w:abstractNumId w:val="35"/>
  </w:num>
  <w:num w:numId="36">
    <w:abstractNumId w:val="14"/>
  </w:num>
  <w:num w:numId="37">
    <w:abstractNumId w:val="1"/>
  </w:num>
  <w:numIdMacAtCleanup w:val="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ayne Quinn">
    <w15:presenceInfo w15:providerId="AD" w15:userId="S-1-5-21-3687488979-3749818816-3744643308-253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52"/>
  <w:embedSystemFonts/>
  <w:proofState w:spelling="clean" w:grammar="clean"/>
  <w:trackRevisions/>
  <w:defaultTabStop w:val="709"/>
  <w:hyphenationZone w:val="425"/>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933"/>
    <w:rsid w:val="000006C6"/>
    <w:rsid w:val="00000AD8"/>
    <w:rsid w:val="00002800"/>
    <w:rsid w:val="00004489"/>
    <w:rsid w:val="00006160"/>
    <w:rsid w:val="000105B0"/>
    <w:rsid w:val="00011947"/>
    <w:rsid w:val="00012074"/>
    <w:rsid w:val="000120DD"/>
    <w:rsid w:val="00013320"/>
    <w:rsid w:val="00016D18"/>
    <w:rsid w:val="0001754C"/>
    <w:rsid w:val="000202F6"/>
    <w:rsid w:val="00021206"/>
    <w:rsid w:val="000216E8"/>
    <w:rsid w:val="000218E1"/>
    <w:rsid w:val="00021B91"/>
    <w:rsid w:val="0002347E"/>
    <w:rsid w:val="000251F1"/>
    <w:rsid w:val="000258B7"/>
    <w:rsid w:val="000258CC"/>
    <w:rsid w:val="000268DD"/>
    <w:rsid w:val="00027B05"/>
    <w:rsid w:val="00030D5B"/>
    <w:rsid w:val="00031B8B"/>
    <w:rsid w:val="000355FE"/>
    <w:rsid w:val="0003566E"/>
    <w:rsid w:val="0003619B"/>
    <w:rsid w:val="0003745C"/>
    <w:rsid w:val="00037940"/>
    <w:rsid w:val="00037ECF"/>
    <w:rsid w:val="000401FC"/>
    <w:rsid w:val="00040E49"/>
    <w:rsid w:val="000439A1"/>
    <w:rsid w:val="00045667"/>
    <w:rsid w:val="00057554"/>
    <w:rsid w:val="00060520"/>
    <w:rsid w:val="00060FE1"/>
    <w:rsid w:val="000616DB"/>
    <w:rsid w:val="00064688"/>
    <w:rsid w:val="000646B5"/>
    <w:rsid w:val="00065A66"/>
    <w:rsid w:val="00067791"/>
    <w:rsid w:val="00067965"/>
    <w:rsid w:val="00070BF3"/>
    <w:rsid w:val="00070EDF"/>
    <w:rsid w:val="00075686"/>
    <w:rsid w:val="0008242F"/>
    <w:rsid w:val="00083DF0"/>
    <w:rsid w:val="000873ED"/>
    <w:rsid w:val="00090B83"/>
    <w:rsid w:val="0009285B"/>
    <w:rsid w:val="000940FE"/>
    <w:rsid w:val="0009431B"/>
    <w:rsid w:val="00096B9D"/>
    <w:rsid w:val="000A3DB4"/>
    <w:rsid w:val="000A3F32"/>
    <w:rsid w:val="000A53F2"/>
    <w:rsid w:val="000A58CC"/>
    <w:rsid w:val="000B1E38"/>
    <w:rsid w:val="000B705C"/>
    <w:rsid w:val="000B707B"/>
    <w:rsid w:val="000C484E"/>
    <w:rsid w:val="000C4989"/>
    <w:rsid w:val="000C5B8B"/>
    <w:rsid w:val="000C757E"/>
    <w:rsid w:val="000C7D1F"/>
    <w:rsid w:val="000D4664"/>
    <w:rsid w:val="000D6662"/>
    <w:rsid w:val="000D778D"/>
    <w:rsid w:val="000E027C"/>
    <w:rsid w:val="000E13B4"/>
    <w:rsid w:val="000E3DDA"/>
    <w:rsid w:val="000E3FC4"/>
    <w:rsid w:val="000E529B"/>
    <w:rsid w:val="000E64F9"/>
    <w:rsid w:val="000F0E15"/>
    <w:rsid w:val="000F2DC0"/>
    <w:rsid w:val="000F36C4"/>
    <w:rsid w:val="000F520C"/>
    <w:rsid w:val="000F5CAF"/>
    <w:rsid w:val="000F739F"/>
    <w:rsid w:val="0010728A"/>
    <w:rsid w:val="0010752F"/>
    <w:rsid w:val="00116DAE"/>
    <w:rsid w:val="00132372"/>
    <w:rsid w:val="0013279C"/>
    <w:rsid w:val="001352E6"/>
    <w:rsid w:val="00140CD3"/>
    <w:rsid w:val="00141DD9"/>
    <w:rsid w:val="00142D16"/>
    <w:rsid w:val="00146D14"/>
    <w:rsid w:val="00155B89"/>
    <w:rsid w:val="0016474C"/>
    <w:rsid w:val="00166F15"/>
    <w:rsid w:val="00171ACD"/>
    <w:rsid w:val="00180F79"/>
    <w:rsid w:val="00181F6A"/>
    <w:rsid w:val="00183AAA"/>
    <w:rsid w:val="001843D5"/>
    <w:rsid w:val="00185EC1"/>
    <w:rsid w:val="00187061"/>
    <w:rsid w:val="00192C38"/>
    <w:rsid w:val="00197CF6"/>
    <w:rsid w:val="001A12D3"/>
    <w:rsid w:val="001A14FB"/>
    <w:rsid w:val="001A268C"/>
    <w:rsid w:val="001A738E"/>
    <w:rsid w:val="001A77B3"/>
    <w:rsid w:val="001B12DB"/>
    <w:rsid w:val="001B4450"/>
    <w:rsid w:val="001B7E1F"/>
    <w:rsid w:val="001C14F7"/>
    <w:rsid w:val="001C2AB0"/>
    <w:rsid w:val="001C2FE0"/>
    <w:rsid w:val="001C4933"/>
    <w:rsid w:val="001C6D2F"/>
    <w:rsid w:val="001D115A"/>
    <w:rsid w:val="001D21B4"/>
    <w:rsid w:val="001D6D27"/>
    <w:rsid w:val="001D7143"/>
    <w:rsid w:val="001F0AFB"/>
    <w:rsid w:val="001F286A"/>
    <w:rsid w:val="001F3CC6"/>
    <w:rsid w:val="001F7318"/>
    <w:rsid w:val="00200225"/>
    <w:rsid w:val="002020A4"/>
    <w:rsid w:val="00202E0B"/>
    <w:rsid w:val="00203ECE"/>
    <w:rsid w:val="00205E81"/>
    <w:rsid w:val="00207147"/>
    <w:rsid w:val="00207285"/>
    <w:rsid w:val="00207395"/>
    <w:rsid w:val="00215F89"/>
    <w:rsid w:val="002208F8"/>
    <w:rsid w:val="00221B3D"/>
    <w:rsid w:val="00222090"/>
    <w:rsid w:val="002229B8"/>
    <w:rsid w:val="00224ED8"/>
    <w:rsid w:val="002259F5"/>
    <w:rsid w:val="00227379"/>
    <w:rsid w:val="002310D5"/>
    <w:rsid w:val="002319C3"/>
    <w:rsid w:val="002325A7"/>
    <w:rsid w:val="00233210"/>
    <w:rsid w:val="002332AF"/>
    <w:rsid w:val="002373A8"/>
    <w:rsid w:val="00237970"/>
    <w:rsid w:val="002419DC"/>
    <w:rsid w:val="00241BA6"/>
    <w:rsid w:val="00243CCE"/>
    <w:rsid w:val="00244FED"/>
    <w:rsid w:val="00247634"/>
    <w:rsid w:val="002501FF"/>
    <w:rsid w:val="00250FD1"/>
    <w:rsid w:val="00252D8B"/>
    <w:rsid w:val="00256D59"/>
    <w:rsid w:val="00257CB7"/>
    <w:rsid w:val="00257F0D"/>
    <w:rsid w:val="002624C1"/>
    <w:rsid w:val="00264792"/>
    <w:rsid w:val="00265CEE"/>
    <w:rsid w:val="002660AB"/>
    <w:rsid w:val="0027119A"/>
    <w:rsid w:val="00273394"/>
    <w:rsid w:val="00274A0A"/>
    <w:rsid w:val="002777BF"/>
    <w:rsid w:val="00277A03"/>
    <w:rsid w:val="00280AE1"/>
    <w:rsid w:val="00282B57"/>
    <w:rsid w:val="00282E1F"/>
    <w:rsid w:val="00284958"/>
    <w:rsid w:val="0029022B"/>
    <w:rsid w:val="00291FD4"/>
    <w:rsid w:val="00292D8F"/>
    <w:rsid w:val="0029405B"/>
    <w:rsid w:val="00296B71"/>
    <w:rsid w:val="00296DD5"/>
    <w:rsid w:val="00296F45"/>
    <w:rsid w:val="002A0CC3"/>
    <w:rsid w:val="002A19A3"/>
    <w:rsid w:val="002A5C0B"/>
    <w:rsid w:val="002A6A38"/>
    <w:rsid w:val="002A6C14"/>
    <w:rsid w:val="002A7924"/>
    <w:rsid w:val="002B2BC5"/>
    <w:rsid w:val="002B2F7C"/>
    <w:rsid w:val="002B32D1"/>
    <w:rsid w:val="002B6470"/>
    <w:rsid w:val="002B6686"/>
    <w:rsid w:val="002B6E92"/>
    <w:rsid w:val="002B7E58"/>
    <w:rsid w:val="002C29B5"/>
    <w:rsid w:val="002C6716"/>
    <w:rsid w:val="002C699E"/>
    <w:rsid w:val="002C6F37"/>
    <w:rsid w:val="002D3C42"/>
    <w:rsid w:val="002D4DBB"/>
    <w:rsid w:val="002D5927"/>
    <w:rsid w:val="002D5FBC"/>
    <w:rsid w:val="002D792D"/>
    <w:rsid w:val="002E06A4"/>
    <w:rsid w:val="002E268B"/>
    <w:rsid w:val="002E3828"/>
    <w:rsid w:val="002E44BA"/>
    <w:rsid w:val="002E4F2E"/>
    <w:rsid w:val="002E56F5"/>
    <w:rsid w:val="002E7346"/>
    <w:rsid w:val="002F0F72"/>
    <w:rsid w:val="002F7A9A"/>
    <w:rsid w:val="003018D1"/>
    <w:rsid w:val="00302A30"/>
    <w:rsid w:val="003033D5"/>
    <w:rsid w:val="00306FAD"/>
    <w:rsid w:val="00310A65"/>
    <w:rsid w:val="00310E8E"/>
    <w:rsid w:val="00314D20"/>
    <w:rsid w:val="00315F41"/>
    <w:rsid w:val="003165EF"/>
    <w:rsid w:val="0031699E"/>
    <w:rsid w:val="00317F5F"/>
    <w:rsid w:val="003208A6"/>
    <w:rsid w:val="00324AD0"/>
    <w:rsid w:val="00324CE5"/>
    <w:rsid w:val="00325D28"/>
    <w:rsid w:val="00327007"/>
    <w:rsid w:val="0033098C"/>
    <w:rsid w:val="003315F5"/>
    <w:rsid w:val="00331D40"/>
    <w:rsid w:val="00332FE3"/>
    <w:rsid w:val="00334398"/>
    <w:rsid w:val="003352B1"/>
    <w:rsid w:val="00335ADE"/>
    <w:rsid w:val="00342DDE"/>
    <w:rsid w:val="0034775B"/>
    <w:rsid w:val="00352CB4"/>
    <w:rsid w:val="00353C29"/>
    <w:rsid w:val="003566F7"/>
    <w:rsid w:val="00357C75"/>
    <w:rsid w:val="00362B9A"/>
    <w:rsid w:val="00364E83"/>
    <w:rsid w:val="00365630"/>
    <w:rsid w:val="0036652D"/>
    <w:rsid w:val="00367032"/>
    <w:rsid w:val="00371F00"/>
    <w:rsid w:val="0038115F"/>
    <w:rsid w:val="00387235"/>
    <w:rsid w:val="003875F9"/>
    <w:rsid w:val="00390207"/>
    <w:rsid w:val="003914C9"/>
    <w:rsid w:val="0039512C"/>
    <w:rsid w:val="003962C0"/>
    <w:rsid w:val="00396644"/>
    <w:rsid w:val="00397E1D"/>
    <w:rsid w:val="003A12DF"/>
    <w:rsid w:val="003A18D2"/>
    <w:rsid w:val="003A1DA1"/>
    <w:rsid w:val="003A3C21"/>
    <w:rsid w:val="003A66B1"/>
    <w:rsid w:val="003A6700"/>
    <w:rsid w:val="003B712A"/>
    <w:rsid w:val="003C0C43"/>
    <w:rsid w:val="003C0CE7"/>
    <w:rsid w:val="003C1241"/>
    <w:rsid w:val="003C4CBB"/>
    <w:rsid w:val="003C5855"/>
    <w:rsid w:val="003C6BFF"/>
    <w:rsid w:val="003C7332"/>
    <w:rsid w:val="003D02DD"/>
    <w:rsid w:val="003D0954"/>
    <w:rsid w:val="003D178B"/>
    <w:rsid w:val="003D2EAE"/>
    <w:rsid w:val="003D5DD0"/>
    <w:rsid w:val="003D6389"/>
    <w:rsid w:val="003E253D"/>
    <w:rsid w:val="003E3235"/>
    <w:rsid w:val="003E61AC"/>
    <w:rsid w:val="003E65B5"/>
    <w:rsid w:val="003F0E47"/>
    <w:rsid w:val="003F19A2"/>
    <w:rsid w:val="003F5080"/>
    <w:rsid w:val="003F50C7"/>
    <w:rsid w:val="003F6E51"/>
    <w:rsid w:val="003F728F"/>
    <w:rsid w:val="004016F6"/>
    <w:rsid w:val="004021E9"/>
    <w:rsid w:val="00402BD0"/>
    <w:rsid w:val="00402FDF"/>
    <w:rsid w:val="00403912"/>
    <w:rsid w:val="00403D64"/>
    <w:rsid w:val="00405FBF"/>
    <w:rsid w:val="00406AE5"/>
    <w:rsid w:val="00407EED"/>
    <w:rsid w:val="00410E66"/>
    <w:rsid w:val="0041359F"/>
    <w:rsid w:val="0041498F"/>
    <w:rsid w:val="00414C78"/>
    <w:rsid w:val="004202CD"/>
    <w:rsid w:val="00421EFC"/>
    <w:rsid w:val="00422CC4"/>
    <w:rsid w:val="00425A98"/>
    <w:rsid w:val="00426EB0"/>
    <w:rsid w:val="00430414"/>
    <w:rsid w:val="0043137C"/>
    <w:rsid w:val="0043139C"/>
    <w:rsid w:val="00432817"/>
    <w:rsid w:val="00434AD4"/>
    <w:rsid w:val="00436AE7"/>
    <w:rsid w:val="00441647"/>
    <w:rsid w:val="00442EDD"/>
    <w:rsid w:val="004445B2"/>
    <w:rsid w:val="00444EDD"/>
    <w:rsid w:val="004534D1"/>
    <w:rsid w:val="0045744C"/>
    <w:rsid w:val="00460651"/>
    <w:rsid w:val="00460924"/>
    <w:rsid w:val="00462B6D"/>
    <w:rsid w:val="004631A3"/>
    <w:rsid w:val="00463BFE"/>
    <w:rsid w:val="00466703"/>
    <w:rsid w:val="004667DB"/>
    <w:rsid w:val="004672E7"/>
    <w:rsid w:val="00470D05"/>
    <w:rsid w:val="00472DC1"/>
    <w:rsid w:val="00477B6A"/>
    <w:rsid w:val="00480A8D"/>
    <w:rsid w:val="004867DA"/>
    <w:rsid w:val="00487BE7"/>
    <w:rsid w:val="00490A16"/>
    <w:rsid w:val="00490CBB"/>
    <w:rsid w:val="00493145"/>
    <w:rsid w:val="004949B7"/>
    <w:rsid w:val="00494DE5"/>
    <w:rsid w:val="004A2B16"/>
    <w:rsid w:val="004A40B7"/>
    <w:rsid w:val="004A64EF"/>
    <w:rsid w:val="004A6F8E"/>
    <w:rsid w:val="004B09D6"/>
    <w:rsid w:val="004B2370"/>
    <w:rsid w:val="004B6F0D"/>
    <w:rsid w:val="004C0749"/>
    <w:rsid w:val="004C27E6"/>
    <w:rsid w:val="004C28BA"/>
    <w:rsid w:val="004C4CCA"/>
    <w:rsid w:val="004C5D9F"/>
    <w:rsid w:val="004D06EA"/>
    <w:rsid w:val="004D61F0"/>
    <w:rsid w:val="004D6B30"/>
    <w:rsid w:val="004D728A"/>
    <w:rsid w:val="004E32D4"/>
    <w:rsid w:val="004E350B"/>
    <w:rsid w:val="004E3788"/>
    <w:rsid w:val="004E4DFA"/>
    <w:rsid w:val="004E4E92"/>
    <w:rsid w:val="004E7A42"/>
    <w:rsid w:val="004F0D43"/>
    <w:rsid w:val="004F1287"/>
    <w:rsid w:val="004F3B20"/>
    <w:rsid w:val="005015A2"/>
    <w:rsid w:val="005022D6"/>
    <w:rsid w:val="00503268"/>
    <w:rsid w:val="005034B0"/>
    <w:rsid w:val="005035E5"/>
    <w:rsid w:val="00504966"/>
    <w:rsid w:val="00505D15"/>
    <w:rsid w:val="005128B0"/>
    <w:rsid w:val="00513056"/>
    <w:rsid w:val="00515B2C"/>
    <w:rsid w:val="00515FA1"/>
    <w:rsid w:val="00523D32"/>
    <w:rsid w:val="00523F21"/>
    <w:rsid w:val="005309BA"/>
    <w:rsid w:val="00540167"/>
    <w:rsid w:val="00542735"/>
    <w:rsid w:val="00542D53"/>
    <w:rsid w:val="00544459"/>
    <w:rsid w:val="005449C0"/>
    <w:rsid w:val="005462FA"/>
    <w:rsid w:val="005524DF"/>
    <w:rsid w:val="00552D88"/>
    <w:rsid w:val="005716F1"/>
    <w:rsid w:val="0057461F"/>
    <w:rsid w:val="00574F6B"/>
    <w:rsid w:val="00580C25"/>
    <w:rsid w:val="005816F6"/>
    <w:rsid w:val="005862D7"/>
    <w:rsid w:val="00586DF4"/>
    <w:rsid w:val="00592DA2"/>
    <w:rsid w:val="0059442D"/>
    <w:rsid w:val="00594C47"/>
    <w:rsid w:val="00594EC9"/>
    <w:rsid w:val="00597F3F"/>
    <w:rsid w:val="005A2B70"/>
    <w:rsid w:val="005A42A7"/>
    <w:rsid w:val="005A60D1"/>
    <w:rsid w:val="005A6374"/>
    <w:rsid w:val="005A7CCB"/>
    <w:rsid w:val="005B255F"/>
    <w:rsid w:val="005B4219"/>
    <w:rsid w:val="005B6DA1"/>
    <w:rsid w:val="005B7943"/>
    <w:rsid w:val="005C3F1E"/>
    <w:rsid w:val="005C4913"/>
    <w:rsid w:val="005C630A"/>
    <w:rsid w:val="005D0A14"/>
    <w:rsid w:val="005D10A5"/>
    <w:rsid w:val="005D4195"/>
    <w:rsid w:val="005D48DA"/>
    <w:rsid w:val="005D51FC"/>
    <w:rsid w:val="005D7581"/>
    <w:rsid w:val="005E1838"/>
    <w:rsid w:val="005E2137"/>
    <w:rsid w:val="005E29F9"/>
    <w:rsid w:val="005E3FC5"/>
    <w:rsid w:val="005E56F8"/>
    <w:rsid w:val="005E6C56"/>
    <w:rsid w:val="005F2C21"/>
    <w:rsid w:val="005F4FAC"/>
    <w:rsid w:val="005F70F6"/>
    <w:rsid w:val="005F7F80"/>
    <w:rsid w:val="0060029F"/>
    <w:rsid w:val="00601DB0"/>
    <w:rsid w:val="00607595"/>
    <w:rsid w:val="00610489"/>
    <w:rsid w:val="006108EB"/>
    <w:rsid w:val="00612411"/>
    <w:rsid w:val="00612A69"/>
    <w:rsid w:val="0061377B"/>
    <w:rsid w:val="0062340E"/>
    <w:rsid w:val="006240CD"/>
    <w:rsid w:val="006255C3"/>
    <w:rsid w:val="00627D87"/>
    <w:rsid w:val="0063059A"/>
    <w:rsid w:val="00632CBC"/>
    <w:rsid w:val="00633D09"/>
    <w:rsid w:val="00635133"/>
    <w:rsid w:val="00637A1D"/>
    <w:rsid w:val="00643ED8"/>
    <w:rsid w:val="0064598A"/>
    <w:rsid w:val="00646288"/>
    <w:rsid w:val="0065090B"/>
    <w:rsid w:val="0065090D"/>
    <w:rsid w:val="00653C7F"/>
    <w:rsid w:val="00654CBD"/>
    <w:rsid w:val="00660E83"/>
    <w:rsid w:val="006636B8"/>
    <w:rsid w:val="00665082"/>
    <w:rsid w:val="006669EB"/>
    <w:rsid w:val="00670664"/>
    <w:rsid w:val="00670EC1"/>
    <w:rsid w:val="006751A7"/>
    <w:rsid w:val="0067632E"/>
    <w:rsid w:val="00676590"/>
    <w:rsid w:val="006776E6"/>
    <w:rsid w:val="00680643"/>
    <w:rsid w:val="006837CC"/>
    <w:rsid w:val="00685F12"/>
    <w:rsid w:val="00686AC9"/>
    <w:rsid w:val="0068752F"/>
    <w:rsid w:val="006907D1"/>
    <w:rsid w:val="006931FE"/>
    <w:rsid w:val="00693634"/>
    <w:rsid w:val="006958CC"/>
    <w:rsid w:val="00696FFF"/>
    <w:rsid w:val="006A22C3"/>
    <w:rsid w:val="006A55E9"/>
    <w:rsid w:val="006B04DD"/>
    <w:rsid w:val="006B0887"/>
    <w:rsid w:val="006B5550"/>
    <w:rsid w:val="006B6422"/>
    <w:rsid w:val="006B7A27"/>
    <w:rsid w:val="006B7B07"/>
    <w:rsid w:val="006C05E6"/>
    <w:rsid w:val="006C36C0"/>
    <w:rsid w:val="006C3893"/>
    <w:rsid w:val="006C5BD1"/>
    <w:rsid w:val="006C75A0"/>
    <w:rsid w:val="006D0707"/>
    <w:rsid w:val="006D2275"/>
    <w:rsid w:val="006D64BB"/>
    <w:rsid w:val="006D7BF5"/>
    <w:rsid w:val="006E69F0"/>
    <w:rsid w:val="006F1098"/>
    <w:rsid w:val="006F1EEE"/>
    <w:rsid w:val="006F5145"/>
    <w:rsid w:val="006F78A3"/>
    <w:rsid w:val="006F7AAE"/>
    <w:rsid w:val="00700234"/>
    <w:rsid w:val="00702C22"/>
    <w:rsid w:val="0070540C"/>
    <w:rsid w:val="007057E6"/>
    <w:rsid w:val="00705DDD"/>
    <w:rsid w:val="00710B2B"/>
    <w:rsid w:val="0071153B"/>
    <w:rsid w:val="00711F44"/>
    <w:rsid w:val="00712057"/>
    <w:rsid w:val="00714414"/>
    <w:rsid w:val="00715982"/>
    <w:rsid w:val="0071675D"/>
    <w:rsid w:val="007170E3"/>
    <w:rsid w:val="00717C2B"/>
    <w:rsid w:val="00722D05"/>
    <w:rsid w:val="00723905"/>
    <w:rsid w:val="00723FEB"/>
    <w:rsid w:val="00730607"/>
    <w:rsid w:val="0073326F"/>
    <w:rsid w:val="00733A84"/>
    <w:rsid w:val="00734479"/>
    <w:rsid w:val="00735BC3"/>
    <w:rsid w:val="00741A0B"/>
    <w:rsid w:val="00741A6F"/>
    <w:rsid w:val="00741C52"/>
    <w:rsid w:val="00742EC4"/>
    <w:rsid w:val="00743B36"/>
    <w:rsid w:val="00744690"/>
    <w:rsid w:val="00745BC8"/>
    <w:rsid w:val="00750185"/>
    <w:rsid w:val="0075141F"/>
    <w:rsid w:val="007515B7"/>
    <w:rsid w:val="007535C5"/>
    <w:rsid w:val="00754B9F"/>
    <w:rsid w:val="007551E2"/>
    <w:rsid w:val="00756E3E"/>
    <w:rsid w:val="007612CF"/>
    <w:rsid w:val="007623A7"/>
    <w:rsid w:val="00762D54"/>
    <w:rsid w:val="00764DFD"/>
    <w:rsid w:val="00767AA6"/>
    <w:rsid w:val="00771FF2"/>
    <w:rsid w:val="007757C4"/>
    <w:rsid w:val="00775A78"/>
    <w:rsid w:val="00780DC5"/>
    <w:rsid w:val="00781709"/>
    <w:rsid w:val="007818F9"/>
    <w:rsid w:val="0078367C"/>
    <w:rsid w:val="00783AAD"/>
    <w:rsid w:val="00785082"/>
    <w:rsid w:val="007865F1"/>
    <w:rsid w:val="00790598"/>
    <w:rsid w:val="00793420"/>
    <w:rsid w:val="00794F8E"/>
    <w:rsid w:val="007A104C"/>
    <w:rsid w:val="007A2E45"/>
    <w:rsid w:val="007A353F"/>
    <w:rsid w:val="007A43EA"/>
    <w:rsid w:val="007A5A6E"/>
    <w:rsid w:val="007A5C39"/>
    <w:rsid w:val="007B09E6"/>
    <w:rsid w:val="007B2C34"/>
    <w:rsid w:val="007B3578"/>
    <w:rsid w:val="007B5104"/>
    <w:rsid w:val="007B589A"/>
    <w:rsid w:val="007B605F"/>
    <w:rsid w:val="007C0215"/>
    <w:rsid w:val="007C0641"/>
    <w:rsid w:val="007C0905"/>
    <w:rsid w:val="007C2AF3"/>
    <w:rsid w:val="007C2FEA"/>
    <w:rsid w:val="007D18DA"/>
    <w:rsid w:val="007D195D"/>
    <w:rsid w:val="007D32B1"/>
    <w:rsid w:val="007D4260"/>
    <w:rsid w:val="007D46B7"/>
    <w:rsid w:val="007E034A"/>
    <w:rsid w:val="007E10CF"/>
    <w:rsid w:val="007E1343"/>
    <w:rsid w:val="007E2805"/>
    <w:rsid w:val="007E2B03"/>
    <w:rsid w:val="007F1EF6"/>
    <w:rsid w:val="007F5606"/>
    <w:rsid w:val="007F5E63"/>
    <w:rsid w:val="007F76A7"/>
    <w:rsid w:val="007F7DA7"/>
    <w:rsid w:val="00800B7E"/>
    <w:rsid w:val="00803285"/>
    <w:rsid w:val="00803719"/>
    <w:rsid w:val="00804C21"/>
    <w:rsid w:val="0080621A"/>
    <w:rsid w:val="0081117B"/>
    <w:rsid w:val="0081171D"/>
    <w:rsid w:val="00811973"/>
    <w:rsid w:val="00811BDB"/>
    <w:rsid w:val="00811DF3"/>
    <w:rsid w:val="00814142"/>
    <w:rsid w:val="008144F6"/>
    <w:rsid w:val="00814B2F"/>
    <w:rsid w:val="00814C35"/>
    <w:rsid w:val="008165FE"/>
    <w:rsid w:val="008208CB"/>
    <w:rsid w:val="00821F45"/>
    <w:rsid w:val="0083203A"/>
    <w:rsid w:val="008326D4"/>
    <w:rsid w:val="0083323F"/>
    <w:rsid w:val="00833BBD"/>
    <w:rsid w:val="00834984"/>
    <w:rsid w:val="00836DF7"/>
    <w:rsid w:val="00837030"/>
    <w:rsid w:val="008370EE"/>
    <w:rsid w:val="0084039C"/>
    <w:rsid w:val="008429B7"/>
    <w:rsid w:val="008432CC"/>
    <w:rsid w:val="00843AF3"/>
    <w:rsid w:val="008461E5"/>
    <w:rsid w:val="0084756A"/>
    <w:rsid w:val="00851040"/>
    <w:rsid w:val="008518FC"/>
    <w:rsid w:val="00855F9C"/>
    <w:rsid w:val="00856681"/>
    <w:rsid w:val="00856B36"/>
    <w:rsid w:val="00860487"/>
    <w:rsid w:val="0086115F"/>
    <w:rsid w:val="00861862"/>
    <w:rsid w:val="00862167"/>
    <w:rsid w:val="00866561"/>
    <w:rsid w:val="0087036B"/>
    <w:rsid w:val="00873FCB"/>
    <w:rsid w:val="008759A1"/>
    <w:rsid w:val="00876070"/>
    <w:rsid w:val="0087634A"/>
    <w:rsid w:val="00877937"/>
    <w:rsid w:val="008779D4"/>
    <w:rsid w:val="00877E4B"/>
    <w:rsid w:val="0088060C"/>
    <w:rsid w:val="00882409"/>
    <w:rsid w:val="00883499"/>
    <w:rsid w:val="00892327"/>
    <w:rsid w:val="00895B8D"/>
    <w:rsid w:val="008975F6"/>
    <w:rsid w:val="008A0342"/>
    <w:rsid w:val="008A2F69"/>
    <w:rsid w:val="008A30E0"/>
    <w:rsid w:val="008A3898"/>
    <w:rsid w:val="008A66A1"/>
    <w:rsid w:val="008B2054"/>
    <w:rsid w:val="008B372E"/>
    <w:rsid w:val="008B37D9"/>
    <w:rsid w:val="008B49B1"/>
    <w:rsid w:val="008C10A9"/>
    <w:rsid w:val="008C2580"/>
    <w:rsid w:val="008C36B6"/>
    <w:rsid w:val="008C4688"/>
    <w:rsid w:val="008C60A0"/>
    <w:rsid w:val="008C68CA"/>
    <w:rsid w:val="008D01FE"/>
    <w:rsid w:val="008D1579"/>
    <w:rsid w:val="008D18DB"/>
    <w:rsid w:val="008D3709"/>
    <w:rsid w:val="008D746D"/>
    <w:rsid w:val="008D7C2C"/>
    <w:rsid w:val="008D7F52"/>
    <w:rsid w:val="008E0B51"/>
    <w:rsid w:val="008E2034"/>
    <w:rsid w:val="008E41F7"/>
    <w:rsid w:val="008E773E"/>
    <w:rsid w:val="008F05B7"/>
    <w:rsid w:val="008F3212"/>
    <w:rsid w:val="008F4DEC"/>
    <w:rsid w:val="008F621E"/>
    <w:rsid w:val="008F7416"/>
    <w:rsid w:val="00900FA8"/>
    <w:rsid w:val="009028D6"/>
    <w:rsid w:val="00912116"/>
    <w:rsid w:val="00912D67"/>
    <w:rsid w:val="00916D18"/>
    <w:rsid w:val="00917798"/>
    <w:rsid w:val="00925FF7"/>
    <w:rsid w:val="0092703E"/>
    <w:rsid w:val="009307A4"/>
    <w:rsid w:val="0093362D"/>
    <w:rsid w:val="00934B89"/>
    <w:rsid w:val="009350B2"/>
    <w:rsid w:val="00937383"/>
    <w:rsid w:val="00937F9E"/>
    <w:rsid w:val="0094154F"/>
    <w:rsid w:val="00943791"/>
    <w:rsid w:val="00943C08"/>
    <w:rsid w:val="00944D9E"/>
    <w:rsid w:val="009458DF"/>
    <w:rsid w:val="00945F93"/>
    <w:rsid w:val="0094606B"/>
    <w:rsid w:val="00946566"/>
    <w:rsid w:val="009563B3"/>
    <w:rsid w:val="00957566"/>
    <w:rsid w:val="00961A2E"/>
    <w:rsid w:val="0096599C"/>
    <w:rsid w:val="0097035D"/>
    <w:rsid w:val="00976B89"/>
    <w:rsid w:val="009775B1"/>
    <w:rsid w:val="009811E2"/>
    <w:rsid w:val="00982F9A"/>
    <w:rsid w:val="0098310F"/>
    <w:rsid w:val="00983D14"/>
    <w:rsid w:val="00984AA8"/>
    <w:rsid w:val="00985CB3"/>
    <w:rsid w:val="00987FAE"/>
    <w:rsid w:val="00990026"/>
    <w:rsid w:val="00990F84"/>
    <w:rsid w:val="00992251"/>
    <w:rsid w:val="0099407A"/>
    <w:rsid w:val="00994505"/>
    <w:rsid w:val="0099554C"/>
    <w:rsid w:val="009A0695"/>
    <w:rsid w:val="009A3D05"/>
    <w:rsid w:val="009A529A"/>
    <w:rsid w:val="009A56D9"/>
    <w:rsid w:val="009A576F"/>
    <w:rsid w:val="009A7163"/>
    <w:rsid w:val="009A7822"/>
    <w:rsid w:val="009B0173"/>
    <w:rsid w:val="009B4FBA"/>
    <w:rsid w:val="009B5DEF"/>
    <w:rsid w:val="009C2EA6"/>
    <w:rsid w:val="009C36FD"/>
    <w:rsid w:val="009C3971"/>
    <w:rsid w:val="009C48B5"/>
    <w:rsid w:val="009C6571"/>
    <w:rsid w:val="009D491D"/>
    <w:rsid w:val="009D51F8"/>
    <w:rsid w:val="009D5251"/>
    <w:rsid w:val="009D579A"/>
    <w:rsid w:val="009E2A95"/>
    <w:rsid w:val="009E3743"/>
    <w:rsid w:val="009E52B2"/>
    <w:rsid w:val="009F19BC"/>
    <w:rsid w:val="009F2DAB"/>
    <w:rsid w:val="009F32C3"/>
    <w:rsid w:val="009F53D5"/>
    <w:rsid w:val="009F6851"/>
    <w:rsid w:val="009F789C"/>
    <w:rsid w:val="00A02508"/>
    <w:rsid w:val="00A07E48"/>
    <w:rsid w:val="00A07EC6"/>
    <w:rsid w:val="00A103B5"/>
    <w:rsid w:val="00A10EA6"/>
    <w:rsid w:val="00A12960"/>
    <w:rsid w:val="00A12AB3"/>
    <w:rsid w:val="00A16710"/>
    <w:rsid w:val="00A17102"/>
    <w:rsid w:val="00A310B0"/>
    <w:rsid w:val="00A31B35"/>
    <w:rsid w:val="00A33F51"/>
    <w:rsid w:val="00A366D6"/>
    <w:rsid w:val="00A36E76"/>
    <w:rsid w:val="00A37934"/>
    <w:rsid w:val="00A40A20"/>
    <w:rsid w:val="00A40AE6"/>
    <w:rsid w:val="00A42B8E"/>
    <w:rsid w:val="00A453A3"/>
    <w:rsid w:val="00A46038"/>
    <w:rsid w:val="00A47757"/>
    <w:rsid w:val="00A5584F"/>
    <w:rsid w:val="00A57D45"/>
    <w:rsid w:val="00A57E85"/>
    <w:rsid w:val="00A66893"/>
    <w:rsid w:val="00A71065"/>
    <w:rsid w:val="00A72713"/>
    <w:rsid w:val="00A76F45"/>
    <w:rsid w:val="00A80C9B"/>
    <w:rsid w:val="00A833D0"/>
    <w:rsid w:val="00A83E3F"/>
    <w:rsid w:val="00A9085C"/>
    <w:rsid w:val="00A91FC1"/>
    <w:rsid w:val="00A92EBA"/>
    <w:rsid w:val="00A94F8B"/>
    <w:rsid w:val="00A9779C"/>
    <w:rsid w:val="00AA1F68"/>
    <w:rsid w:val="00AA5B2E"/>
    <w:rsid w:val="00AA7B59"/>
    <w:rsid w:val="00AB1A67"/>
    <w:rsid w:val="00AB6175"/>
    <w:rsid w:val="00AC01DD"/>
    <w:rsid w:val="00AC1410"/>
    <w:rsid w:val="00AC144D"/>
    <w:rsid w:val="00AC387C"/>
    <w:rsid w:val="00AC4879"/>
    <w:rsid w:val="00AD0070"/>
    <w:rsid w:val="00AD1FA6"/>
    <w:rsid w:val="00AD3ACD"/>
    <w:rsid w:val="00AD4796"/>
    <w:rsid w:val="00AD5CF5"/>
    <w:rsid w:val="00AD6F8A"/>
    <w:rsid w:val="00AD759A"/>
    <w:rsid w:val="00AE548C"/>
    <w:rsid w:val="00AF03AB"/>
    <w:rsid w:val="00AF0967"/>
    <w:rsid w:val="00AF0AEA"/>
    <w:rsid w:val="00AF31A4"/>
    <w:rsid w:val="00AF5400"/>
    <w:rsid w:val="00B01B55"/>
    <w:rsid w:val="00B01F0A"/>
    <w:rsid w:val="00B02814"/>
    <w:rsid w:val="00B1046B"/>
    <w:rsid w:val="00B11BBC"/>
    <w:rsid w:val="00B15B62"/>
    <w:rsid w:val="00B16FE6"/>
    <w:rsid w:val="00B17A58"/>
    <w:rsid w:val="00B2069D"/>
    <w:rsid w:val="00B23A5D"/>
    <w:rsid w:val="00B26C75"/>
    <w:rsid w:val="00B27D30"/>
    <w:rsid w:val="00B320B4"/>
    <w:rsid w:val="00B3516E"/>
    <w:rsid w:val="00B35EF0"/>
    <w:rsid w:val="00B40D7F"/>
    <w:rsid w:val="00B4268A"/>
    <w:rsid w:val="00B44257"/>
    <w:rsid w:val="00B45B11"/>
    <w:rsid w:val="00B475A5"/>
    <w:rsid w:val="00B509DB"/>
    <w:rsid w:val="00B51214"/>
    <w:rsid w:val="00B51460"/>
    <w:rsid w:val="00B528B3"/>
    <w:rsid w:val="00B52996"/>
    <w:rsid w:val="00B52F31"/>
    <w:rsid w:val="00B54640"/>
    <w:rsid w:val="00B54937"/>
    <w:rsid w:val="00B55714"/>
    <w:rsid w:val="00B62FE8"/>
    <w:rsid w:val="00B64968"/>
    <w:rsid w:val="00B65F00"/>
    <w:rsid w:val="00B665A4"/>
    <w:rsid w:val="00B6725B"/>
    <w:rsid w:val="00B6730B"/>
    <w:rsid w:val="00B7008D"/>
    <w:rsid w:val="00B70704"/>
    <w:rsid w:val="00B70829"/>
    <w:rsid w:val="00B7120E"/>
    <w:rsid w:val="00B7351A"/>
    <w:rsid w:val="00B73A25"/>
    <w:rsid w:val="00B74C33"/>
    <w:rsid w:val="00B75B2B"/>
    <w:rsid w:val="00B75FD1"/>
    <w:rsid w:val="00B76C9C"/>
    <w:rsid w:val="00B87272"/>
    <w:rsid w:val="00B90E04"/>
    <w:rsid w:val="00B92CF3"/>
    <w:rsid w:val="00B94785"/>
    <w:rsid w:val="00B9505B"/>
    <w:rsid w:val="00B972A6"/>
    <w:rsid w:val="00BA21D0"/>
    <w:rsid w:val="00BA5D74"/>
    <w:rsid w:val="00BB0787"/>
    <w:rsid w:val="00BB11F4"/>
    <w:rsid w:val="00BB13C3"/>
    <w:rsid w:val="00BB3B5F"/>
    <w:rsid w:val="00BB3EAC"/>
    <w:rsid w:val="00BB4E18"/>
    <w:rsid w:val="00BB52AA"/>
    <w:rsid w:val="00BB6AA4"/>
    <w:rsid w:val="00BB77F0"/>
    <w:rsid w:val="00BC291A"/>
    <w:rsid w:val="00BC6F76"/>
    <w:rsid w:val="00BC7272"/>
    <w:rsid w:val="00BC72DA"/>
    <w:rsid w:val="00BD1EE8"/>
    <w:rsid w:val="00BD4190"/>
    <w:rsid w:val="00BE11AC"/>
    <w:rsid w:val="00BE5E6B"/>
    <w:rsid w:val="00BE7BDD"/>
    <w:rsid w:val="00BF10E9"/>
    <w:rsid w:val="00BF1647"/>
    <w:rsid w:val="00BF290A"/>
    <w:rsid w:val="00BF3BCA"/>
    <w:rsid w:val="00BF6431"/>
    <w:rsid w:val="00BF660A"/>
    <w:rsid w:val="00C00A2C"/>
    <w:rsid w:val="00C01861"/>
    <w:rsid w:val="00C04B37"/>
    <w:rsid w:val="00C105CB"/>
    <w:rsid w:val="00C123F5"/>
    <w:rsid w:val="00C13959"/>
    <w:rsid w:val="00C13E38"/>
    <w:rsid w:val="00C202FB"/>
    <w:rsid w:val="00C21E05"/>
    <w:rsid w:val="00C22087"/>
    <w:rsid w:val="00C269DD"/>
    <w:rsid w:val="00C31EE7"/>
    <w:rsid w:val="00C3298B"/>
    <w:rsid w:val="00C33187"/>
    <w:rsid w:val="00C33E86"/>
    <w:rsid w:val="00C34E19"/>
    <w:rsid w:val="00C36C49"/>
    <w:rsid w:val="00C379BC"/>
    <w:rsid w:val="00C4021B"/>
    <w:rsid w:val="00C42302"/>
    <w:rsid w:val="00C43549"/>
    <w:rsid w:val="00C50637"/>
    <w:rsid w:val="00C519E7"/>
    <w:rsid w:val="00C528A1"/>
    <w:rsid w:val="00C54848"/>
    <w:rsid w:val="00C550F4"/>
    <w:rsid w:val="00C6611A"/>
    <w:rsid w:val="00C70065"/>
    <w:rsid w:val="00C709F3"/>
    <w:rsid w:val="00C723D7"/>
    <w:rsid w:val="00C72937"/>
    <w:rsid w:val="00C771CC"/>
    <w:rsid w:val="00C80FAB"/>
    <w:rsid w:val="00C85409"/>
    <w:rsid w:val="00C90703"/>
    <w:rsid w:val="00C942B1"/>
    <w:rsid w:val="00C94C84"/>
    <w:rsid w:val="00CA18E4"/>
    <w:rsid w:val="00CA1964"/>
    <w:rsid w:val="00CA19D1"/>
    <w:rsid w:val="00CA58A3"/>
    <w:rsid w:val="00CB3537"/>
    <w:rsid w:val="00CB5840"/>
    <w:rsid w:val="00CB6537"/>
    <w:rsid w:val="00CB6CB2"/>
    <w:rsid w:val="00CB72DE"/>
    <w:rsid w:val="00CC12E1"/>
    <w:rsid w:val="00CC7586"/>
    <w:rsid w:val="00CD09BA"/>
    <w:rsid w:val="00CD2E35"/>
    <w:rsid w:val="00CD46EC"/>
    <w:rsid w:val="00CE2DE6"/>
    <w:rsid w:val="00CE3403"/>
    <w:rsid w:val="00CE3A1C"/>
    <w:rsid w:val="00CE4A4D"/>
    <w:rsid w:val="00CE5F64"/>
    <w:rsid w:val="00CE7E9E"/>
    <w:rsid w:val="00CF2FBA"/>
    <w:rsid w:val="00CF4607"/>
    <w:rsid w:val="00CF5ABC"/>
    <w:rsid w:val="00CF5CB7"/>
    <w:rsid w:val="00D008B9"/>
    <w:rsid w:val="00D01F32"/>
    <w:rsid w:val="00D04048"/>
    <w:rsid w:val="00D05C7B"/>
    <w:rsid w:val="00D12D83"/>
    <w:rsid w:val="00D14ACA"/>
    <w:rsid w:val="00D1557C"/>
    <w:rsid w:val="00D233B1"/>
    <w:rsid w:val="00D23CD7"/>
    <w:rsid w:val="00D26A73"/>
    <w:rsid w:val="00D27879"/>
    <w:rsid w:val="00D37FA2"/>
    <w:rsid w:val="00D40D2A"/>
    <w:rsid w:val="00D40D65"/>
    <w:rsid w:val="00D439DE"/>
    <w:rsid w:val="00D45D96"/>
    <w:rsid w:val="00D47FE9"/>
    <w:rsid w:val="00D50C55"/>
    <w:rsid w:val="00D52B16"/>
    <w:rsid w:val="00D52BF5"/>
    <w:rsid w:val="00D55158"/>
    <w:rsid w:val="00D56E11"/>
    <w:rsid w:val="00D63748"/>
    <w:rsid w:val="00D66397"/>
    <w:rsid w:val="00D667FA"/>
    <w:rsid w:val="00D7217C"/>
    <w:rsid w:val="00D725D4"/>
    <w:rsid w:val="00D758AD"/>
    <w:rsid w:val="00D758C8"/>
    <w:rsid w:val="00D75CA2"/>
    <w:rsid w:val="00D81889"/>
    <w:rsid w:val="00D850DB"/>
    <w:rsid w:val="00D87296"/>
    <w:rsid w:val="00D872EA"/>
    <w:rsid w:val="00D90654"/>
    <w:rsid w:val="00D94213"/>
    <w:rsid w:val="00D946F8"/>
    <w:rsid w:val="00D94C75"/>
    <w:rsid w:val="00D94D31"/>
    <w:rsid w:val="00D96F75"/>
    <w:rsid w:val="00D97A6A"/>
    <w:rsid w:val="00DA0CE6"/>
    <w:rsid w:val="00DA1E55"/>
    <w:rsid w:val="00DA3D82"/>
    <w:rsid w:val="00DA4D9D"/>
    <w:rsid w:val="00DA4EF8"/>
    <w:rsid w:val="00DB1C6E"/>
    <w:rsid w:val="00DB1D0B"/>
    <w:rsid w:val="00DB22B5"/>
    <w:rsid w:val="00DB6A61"/>
    <w:rsid w:val="00DC0604"/>
    <w:rsid w:val="00DC0A21"/>
    <w:rsid w:val="00DC0ACC"/>
    <w:rsid w:val="00DC1D86"/>
    <w:rsid w:val="00DC5771"/>
    <w:rsid w:val="00DC7003"/>
    <w:rsid w:val="00DD3059"/>
    <w:rsid w:val="00DD3B7A"/>
    <w:rsid w:val="00DD3BE8"/>
    <w:rsid w:val="00DD438C"/>
    <w:rsid w:val="00DD492D"/>
    <w:rsid w:val="00DD519C"/>
    <w:rsid w:val="00DD7883"/>
    <w:rsid w:val="00DE211A"/>
    <w:rsid w:val="00DE2864"/>
    <w:rsid w:val="00DE35C2"/>
    <w:rsid w:val="00DE7595"/>
    <w:rsid w:val="00DF40B3"/>
    <w:rsid w:val="00DF419D"/>
    <w:rsid w:val="00DF43F2"/>
    <w:rsid w:val="00E00C51"/>
    <w:rsid w:val="00E10A55"/>
    <w:rsid w:val="00E138C1"/>
    <w:rsid w:val="00E1523E"/>
    <w:rsid w:val="00E20D8B"/>
    <w:rsid w:val="00E22652"/>
    <w:rsid w:val="00E24AD1"/>
    <w:rsid w:val="00E30DFD"/>
    <w:rsid w:val="00E33048"/>
    <w:rsid w:val="00E34D99"/>
    <w:rsid w:val="00E3556C"/>
    <w:rsid w:val="00E3687B"/>
    <w:rsid w:val="00E41127"/>
    <w:rsid w:val="00E42C8F"/>
    <w:rsid w:val="00E46158"/>
    <w:rsid w:val="00E46A30"/>
    <w:rsid w:val="00E5245F"/>
    <w:rsid w:val="00E532C6"/>
    <w:rsid w:val="00E5442D"/>
    <w:rsid w:val="00E55688"/>
    <w:rsid w:val="00E5640F"/>
    <w:rsid w:val="00E61D08"/>
    <w:rsid w:val="00E633A4"/>
    <w:rsid w:val="00E633CA"/>
    <w:rsid w:val="00E645E6"/>
    <w:rsid w:val="00E6610D"/>
    <w:rsid w:val="00E671DD"/>
    <w:rsid w:val="00E735A4"/>
    <w:rsid w:val="00E73B41"/>
    <w:rsid w:val="00E74B68"/>
    <w:rsid w:val="00E759BD"/>
    <w:rsid w:val="00E76FDD"/>
    <w:rsid w:val="00E810BC"/>
    <w:rsid w:val="00E824EA"/>
    <w:rsid w:val="00E83832"/>
    <w:rsid w:val="00E8609F"/>
    <w:rsid w:val="00E87957"/>
    <w:rsid w:val="00E87B54"/>
    <w:rsid w:val="00E90109"/>
    <w:rsid w:val="00E91391"/>
    <w:rsid w:val="00E95ABB"/>
    <w:rsid w:val="00E960F0"/>
    <w:rsid w:val="00E962B6"/>
    <w:rsid w:val="00E9656C"/>
    <w:rsid w:val="00E9725F"/>
    <w:rsid w:val="00EA24D4"/>
    <w:rsid w:val="00EA4E5F"/>
    <w:rsid w:val="00EA6372"/>
    <w:rsid w:val="00EB20ED"/>
    <w:rsid w:val="00EB2CDE"/>
    <w:rsid w:val="00EB3BCB"/>
    <w:rsid w:val="00EB7792"/>
    <w:rsid w:val="00EC0BF0"/>
    <w:rsid w:val="00EC2CE2"/>
    <w:rsid w:val="00EC34F1"/>
    <w:rsid w:val="00EC5F30"/>
    <w:rsid w:val="00EC63BA"/>
    <w:rsid w:val="00EC6761"/>
    <w:rsid w:val="00ED0E19"/>
    <w:rsid w:val="00ED195F"/>
    <w:rsid w:val="00ED4AF6"/>
    <w:rsid w:val="00EE0659"/>
    <w:rsid w:val="00EE2EC9"/>
    <w:rsid w:val="00EE721F"/>
    <w:rsid w:val="00EE7AA0"/>
    <w:rsid w:val="00EF2A4B"/>
    <w:rsid w:val="00EF2B72"/>
    <w:rsid w:val="00EF4AF9"/>
    <w:rsid w:val="00EF6CAE"/>
    <w:rsid w:val="00EF7F2F"/>
    <w:rsid w:val="00F03FFD"/>
    <w:rsid w:val="00F04B6B"/>
    <w:rsid w:val="00F04C72"/>
    <w:rsid w:val="00F110A9"/>
    <w:rsid w:val="00F12F70"/>
    <w:rsid w:val="00F15025"/>
    <w:rsid w:val="00F153D0"/>
    <w:rsid w:val="00F16AF2"/>
    <w:rsid w:val="00F177C5"/>
    <w:rsid w:val="00F20A3E"/>
    <w:rsid w:val="00F25E93"/>
    <w:rsid w:val="00F274F3"/>
    <w:rsid w:val="00F323EF"/>
    <w:rsid w:val="00F36BCB"/>
    <w:rsid w:val="00F377C8"/>
    <w:rsid w:val="00F531E3"/>
    <w:rsid w:val="00F552EA"/>
    <w:rsid w:val="00F5650F"/>
    <w:rsid w:val="00F5681C"/>
    <w:rsid w:val="00F62917"/>
    <w:rsid w:val="00F72E70"/>
    <w:rsid w:val="00F73276"/>
    <w:rsid w:val="00F735F4"/>
    <w:rsid w:val="00F73940"/>
    <w:rsid w:val="00F7396E"/>
    <w:rsid w:val="00F742DC"/>
    <w:rsid w:val="00F74D92"/>
    <w:rsid w:val="00F77103"/>
    <w:rsid w:val="00F81D91"/>
    <w:rsid w:val="00F828C8"/>
    <w:rsid w:val="00F85DD8"/>
    <w:rsid w:val="00F902E4"/>
    <w:rsid w:val="00F90D49"/>
    <w:rsid w:val="00F90E05"/>
    <w:rsid w:val="00F924DD"/>
    <w:rsid w:val="00F924DF"/>
    <w:rsid w:val="00F93A91"/>
    <w:rsid w:val="00FA06FC"/>
    <w:rsid w:val="00FA216E"/>
    <w:rsid w:val="00FA2212"/>
    <w:rsid w:val="00FA57E7"/>
    <w:rsid w:val="00FA6A01"/>
    <w:rsid w:val="00FB023B"/>
    <w:rsid w:val="00FB211F"/>
    <w:rsid w:val="00FB2557"/>
    <w:rsid w:val="00FB5AB5"/>
    <w:rsid w:val="00FC546F"/>
    <w:rsid w:val="00FD1EF0"/>
    <w:rsid w:val="00FD2C3C"/>
    <w:rsid w:val="00FD3135"/>
    <w:rsid w:val="00FE2470"/>
    <w:rsid w:val="00FE4405"/>
    <w:rsid w:val="00FE474E"/>
    <w:rsid w:val="00FE5EB7"/>
    <w:rsid w:val="00FE6031"/>
    <w:rsid w:val="00FE6EFE"/>
    <w:rsid w:val="00FF0CC1"/>
    <w:rsid w:val="00FF363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139A21CD"/>
  <w15:docId w15:val="{6B605CC4-4D04-4050-AB3A-21E74E791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iPriority="39"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5E93"/>
    <w:pPr>
      <w:spacing w:beforeLines="60" w:before="144"/>
      <w:jc w:val="both"/>
    </w:pPr>
    <w:rPr>
      <w:rFonts w:asciiTheme="minorHAnsi" w:hAnsiTheme="minorHAnsi"/>
      <w:sz w:val="22"/>
      <w:szCs w:val="22"/>
      <w:lang w:val="en-GB"/>
    </w:rPr>
  </w:style>
  <w:style w:type="paragraph" w:styleId="Heading1">
    <w:name w:val="heading 1"/>
    <w:basedOn w:val="Normal"/>
    <w:next w:val="Normal"/>
    <w:link w:val="Heading1Char"/>
    <w:qFormat/>
    <w:rsid w:val="00282B57"/>
    <w:pPr>
      <w:spacing w:beforeLines="0" w:before="0" w:after="120"/>
      <w:outlineLvl w:val="0"/>
    </w:pPr>
    <w:rPr>
      <w:rFonts w:cs="Arial"/>
      <w:b/>
      <w:color w:val="1F497D" w:themeColor="text2"/>
      <w:sz w:val="24"/>
      <w:szCs w:val="24"/>
    </w:rPr>
  </w:style>
  <w:style w:type="paragraph" w:styleId="Heading2">
    <w:name w:val="heading 2"/>
    <w:basedOn w:val="Normal"/>
    <w:next w:val="Normal"/>
    <w:link w:val="Heading2Char"/>
    <w:qFormat/>
    <w:rsid w:val="00282B57"/>
    <w:pPr>
      <w:spacing w:beforeLines="0" w:before="0" w:after="120"/>
      <w:jc w:val="right"/>
      <w:outlineLvl w:val="1"/>
    </w:pPr>
    <w:rPr>
      <w:rFonts w:cs="Arial"/>
      <w:b/>
      <w:i/>
      <w:color w:val="1F497D" w:themeColor="text2"/>
      <w:sz w:val="24"/>
      <w:szCs w:val="24"/>
    </w:rPr>
  </w:style>
  <w:style w:type="paragraph" w:styleId="Heading3">
    <w:name w:val="heading 3"/>
    <w:basedOn w:val="Normal"/>
    <w:next w:val="Normal"/>
    <w:link w:val="Heading3Char"/>
    <w:qFormat/>
    <w:rsid w:val="00282B57"/>
    <w:pPr>
      <w:spacing w:beforeLines="0" w:before="0"/>
      <w:outlineLvl w:val="2"/>
    </w:pPr>
    <w:rPr>
      <w:rFonts w:cs="Arial"/>
      <w:color w:val="1F497D" w:themeColor="text2"/>
      <w:sz w:val="24"/>
      <w:szCs w:val="24"/>
      <w:u w:val="single"/>
    </w:rPr>
  </w:style>
  <w:style w:type="paragraph" w:styleId="Heading4">
    <w:name w:val="heading 4"/>
    <w:basedOn w:val="ListParagraph"/>
    <w:next w:val="Normal"/>
    <w:link w:val="Heading4Char"/>
    <w:qFormat/>
    <w:rsid w:val="00775A78"/>
    <w:pPr>
      <w:numPr>
        <w:numId w:val="2"/>
      </w:numPr>
      <w:outlineLvl w:val="3"/>
    </w:pPr>
    <w:rPr>
      <w:b/>
      <w:caps/>
      <w:color w:val="00558C"/>
    </w:rPr>
  </w:style>
  <w:style w:type="paragraph" w:styleId="Heading5">
    <w:name w:val="heading 5"/>
    <w:basedOn w:val="Normal"/>
    <w:next w:val="Normal"/>
    <w:link w:val="Heading5Char"/>
    <w:qFormat/>
    <w:rsid w:val="00EC34F1"/>
    <w:pPr>
      <w:numPr>
        <w:ilvl w:val="1"/>
        <w:numId w:val="2"/>
      </w:numPr>
      <w:spacing w:after="120"/>
      <w:outlineLvl w:val="4"/>
    </w:pPr>
    <w:rPr>
      <w:b/>
    </w:rPr>
  </w:style>
  <w:style w:type="paragraph" w:styleId="Heading6">
    <w:name w:val="heading 6"/>
    <w:basedOn w:val="Normal"/>
    <w:next w:val="Normal"/>
    <w:link w:val="Heading6Char"/>
    <w:qFormat/>
    <w:pPr>
      <w:keepNext/>
      <w:jc w:val="center"/>
      <w:outlineLvl w:val="5"/>
    </w:pPr>
    <w:rPr>
      <w:i/>
      <w:iCs/>
    </w:rPr>
  </w:style>
  <w:style w:type="paragraph" w:styleId="Heading7">
    <w:name w:val="heading 7"/>
    <w:basedOn w:val="Normal"/>
    <w:next w:val="BodyTextIndent2"/>
    <w:link w:val="Heading7Char"/>
    <w:rsid w:val="00CF5CB7"/>
    <w:pPr>
      <w:tabs>
        <w:tab w:val="num" w:pos="1296"/>
        <w:tab w:val="left" w:pos="1701"/>
      </w:tabs>
      <w:spacing w:beforeLines="0" w:before="120" w:after="120"/>
      <w:ind w:left="1296" w:hanging="1296"/>
      <w:jc w:val="left"/>
      <w:outlineLvl w:val="6"/>
    </w:pPr>
    <w:rPr>
      <w:rFonts w:ascii="Arial" w:hAnsi="Arial"/>
      <w:szCs w:val="20"/>
      <w:lang w:val="de-DE" w:eastAsia="de-DE"/>
    </w:rPr>
  </w:style>
  <w:style w:type="paragraph" w:styleId="Heading8">
    <w:name w:val="heading 8"/>
    <w:basedOn w:val="Normal"/>
    <w:next w:val="BodyTextIndent2"/>
    <w:link w:val="Heading8Char"/>
    <w:rsid w:val="00CF5CB7"/>
    <w:pPr>
      <w:tabs>
        <w:tab w:val="num" w:pos="1440"/>
        <w:tab w:val="left" w:pos="1985"/>
      </w:tabs>
      <w:spacing w:beforeLines="0" w:before="120" w:after="120"/>
      <w:ind w:left="1440" w:hanging="1440"/>
      <w:jc w:val="left"/>
      <w:outlineLvl w:val="7"/>
    </w:pPr>
    <w:rPr>
      <w:rFonts w:ascii="Arial" w:hAnsi="Arial"/>
      <w:szCs w:val="20"/>
      <w:lang w:val="de-DE" w:eastAsia="de-DE"/>
    </w:rPr>
  </w:style>
  <w:style w:type="paragraph" w:styleId="Heading9">
    <w:name w:val="heading 9"/>
    <w:basedOn w:val="Normal"/>
    <w:next w:val="BodyTextIndent2"/>
    <w:link w:val="Heading9Char"/>
    <w:rsid w:val="00CF5CB7"/>
    <w:pPr>
      <w:tabs>
        <w:tab w:val="num" w:pos="1584"/>
        <w:tab w:val="left" w:pos="2268"/>
      </w:tabs>
      <w:spacing w:beforeLines="0" w:before="120" w:after="120"/>
      <w:ind w:left="1584" w:hanging="1584"/>
      <w:jc w:val="left"/>
      <w:outlineLvl w:val="8"/>
    </w:pPr>
    <w:rPr>
      <w:rFonts w:ascii="Arial" w:hAnsi="Arial"/>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Pr>
      <w:rFonts w:ascii="Tahoma" w:hAnsi="Tahoma" w:cs="Tahoma"/>
      <w:sz w:val="16"/>
      <w:szCs w:val="16"/>
    </w:rPr>
  </w:style>
  <w:style w:type="character" w:customStyle="1" w:styleId="BodyTextChar">
    <w:name w:val="Body Text Char"/>
    <w:rPr>
      <w:sz w:val="24"/>
      <w:szCs w:val="24"/>
      <w:lang w:val="en-GB" w:eastAsia="en-US" w:bidi="ar-SA"/>
    </w:rPr>
  </w:style>
  <w:style w:type="paragraph" w:styleId="BodyText">
    <w:name w:val="Body Text"/>
    <w:aliases w:val=" Char"/>
    <w:basedOn w:val="Normal"/>
    <w:link w:val="BodyTextChar1"/>
    <w:qFormat/>
    <w:rsid w:val="00BC72DA"/>
    <w:pPr>
      <w:spacing w:after="120"/>
    </w:pPr>
    <w:rPr>
      <w:sz w:val="24"/>
      <w:szCs w:val="24"/>
      <w:lang w:eastAsia="en-US"/>
    </w:rPr>
  </w:style>
  <w:style w:type="character" w:customStyle="1" w:styleId="BodyTextChar1">
    <w:name w:val="Body Text Char1"/>
    <w:aliases w:val=" Char Char"/>
    <w:link w:val="BodyText"/>
    <w:rsid w:val="00EB7792"/>
    <w:rPr>
      <w:sz w:val="24"/>
      <w:szCs w:val="24"/>
      <w:lang w:val="en-GB" w:eastAsia="en-US" w:bidi="ar-SA"/>
    </w:rPr>
  </w:style>
  <w:style w:type="paragraph" w:customStyle="1" w:styleId="IALASubtitle">
    <w:name w:val="IALA Subtitle"/>
    <w:basedOn w:val="Title"/>
    <w:rsid w:val="00410E66"/>
    <w:pPr>
      <w:spacing w:before="60"/>
    </w:pPr>
    <w:rPr>
      <w:sz w:val="24"/>
      <w:lang w:eastAsia="en-US"/>
    </w:rPr>
  </w:style>
  <w:style w:type="paragraph" w:styleId="Title">
    <w:name w:val="Title"/>
    <w:basedOn w:val="Normal"/>
    <w:link w:val="TitleChar"/>
    <w:qFormat/>
    <w:rsid w:val="00410E66"/>
    <w:pPr>
      <w:spacing w:before="240" w:after="60"/>
      <w:jc w:val="center"/>
      <w:outlineLvl w:val="0"/>
    </w:pPr>
    <w:rPr>
      <w:rFonts w:ascii="Arial" w:hAnsi="Arial" w:cs="Arial"/>
      <w:b/>
      <w:bCs/>
      <w:kern w:val="28"/>
      <w:sz w:val="32"/>
      <w:szCs w:val="32"/>
    </w:rPr>
  </w:style>
  <w:style w:type="paragraph" w:styleId="Header">
    <w:name w:val="header"/>
    <w:basedOn w:val="Normal"/>
    <w:link w:val="HeaderChar"/>
    <w:rsid w:val="00B35EF0"/>
    <w:pPr>
      <w:tabs>
        <w:tab w:val="center" w:pos="4536"/>
        <w:tab w:val="right" w:pos="9072"/>
      </w:tabs>
    </w:pPr>
  </w:style>
  <w:style w:type="paragraph" w:styleId="Footer">
    <w:name w:val="footer"/>
    <w:basedOn w:val="Normal"/>
    <w:link w:val="FooterChar"/>
    <w:rsid w:val="00B35EF0"/>
    <w:pPr>
      <w:tabs>
        <w:tab w:val="center" w:pos="4536"/>
        <w:tab w:val="right" w:pos="9072"/>
      </w:tabs>
    </w:pPr>
  </w:style>
  <w:style w:type="paragraph" w:styleId="FootnoteText">
    <w:name w:val="footnote text"/>
    <w:basedOn w:val="Normal"/>
    <w:link w:val="FootnoteTextChar"/>
    <w:rsid w:val="00B16FE6"/>
  </w:style>
  <w:style w:type="character" w:customStyle="1" w:styleId="FootnoteTextChar">
    <w:name w:val="Footnote Text Char"/>
    <w:basedOn w:val="DefaultParagraphFont"/>
    <w:link w:val="FootnoteText"/>
    <w:rsid w:val="00B16FE6"/>
    <w:rPr>
      <w:lang w:val="en-GB"/>
    </w:rPr>
  </w:style>
  <w:style w:type="character" w:styleId="FootnoteReference">
    <w:name w:val="footnote reference"/>
    <w:basedOn w:val="DefaultParagraphFont"/>
    <w:rsid w:val="00B16FE6"/>
    <w:rPr>
      <w:vertAlign w:val="superscript"/>
    </w:rPr>
  </w:style>
  <w:style w:type="paragraph" w:styleId="ListParagraph">
    <w:name w:val="List Paragraph"/>
    <w:basedOn w:val="Normal"/>
    <w:uiPriority w:val="34"/>
    <w:qFormat/>
    <w:rsid w:val="000F36C4"/>
    <w:pPr>
      <w:ind w:left="720"/>
      <w:contextualSpacing/>
    </w:pPr>
  </w:style>
  <w:style w:type="character" w:styleId="CommentReference">
    <w:name w:val="annotation reference"/>
    <w:basedOn w:val="DefaultParagraphFont"/>
    <w:unhideWhenUsed/>
    <w:rsid w:val="006255C3"/>
    <w:rPr>
      <w:sz w:val="16"/>
      <w:szCs w:val="16"/>
    </w:rPr>
  </w:style>
  <w:style w:type="paragraph" w:styleId="CommentText">
    <w:name w:val="annotation text"/>
    <w:basedOn w:val="Normal"/>
    <w:link w:val="CommentTextChar"/>
    <w:unhideWhenUsed/>
    <w:rsid w:val="006255C3"/>
  </w:style>
  <w:style w:type="character" w:customStyle="1" w:styleId="CommentTextChar">
    <w:name w:val="Comment Text Char"/>
    <w:basedOn w:val="DefaultParagraphFont"/>
    <w:link w:val="CommentText"/>
    <w:rsid w:val="006255C3"/>
    <w:rPr>
      <w:lang w:val="en-GB"/>
    </w:rPr>
  </w:style>
  <w:style w:type="paragraph" w:styleId="CommentSubject">
    <w:name w:val="annotation subject"/>
    <w:basedOn w:val="CommentText"/>
    <w:next w:val="CommentText"/>
    <w:link w:val="CommentSubjectChar"/>
    <w:unhideWhenUsed/>
    <w:rsid w:val="006255C3"/>
    <w:rPr>
      <w:b/>
      <w:bCs/>
    </w:rPr>
  </w:style>
  <w:style w:type="character" w:customStyle="1" w:styleId="CommentSubjectChar">
    <w:name w:val="Comment Subject Char"/>
    <w:basedOn w:val="CommentTextChar"/>
    <w:link w:val="CommentSubject"/>
    <w:rsid w:val="006255C3"/>
    <w:rPr>
      <w:b/>
      <w:bCs/>
      <w:lang w:val="en-GB"/>
    </w:rPr>
  </w:style>
  <w:style w:type="table" w:customStyle="1" w:styleId="TableauGrille4-Accentuation11">
    <w:name w:val="Tableau Grille 4 - Accentuation 11"/>
    <w:basedOn w:val="TableNormal"/>
    <w:uiPriority w:val="49"/>
    <w:rsid w:val="00B62FE8"/>
    <w:rPr>
      <w:rFonts w:ascii="Calibri" w:eastAsia="Calibri" w:hAnsi="Calibri"/>
      <w:sz w:val="22"/>
      <w:szCs w:val="22"/>
      <w:lang w:val="en-GB"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leGrid">
    <w:name w:val="Table Grid"/>
    <w:basedOn w:val="TableNormal"/>
    <w:rsid w:val="00181F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181F6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HeaderChar">
    <w:name w:val="Header Char"/>
    <w:basedOn w:val="DefaultParagraphFont"/>
    <w:link w:val="Header"/>
    <w:rsid w:val="0016474C"/>
    <w:rPr>
      <w:rFonts w:asciiTheme="minorHAnsi" w:hAnsiTheme="minorHAnsi"/>
      <w:sz w:val="22"/>
      <w:szCs w:val="22"/>
      <w:lang w:val="en-GB"/>
    </w:rPr>
  </w:style>
  <w:style w:type="character" w:customStyle="1" w:styleId="Heading5Char">
    <w:name w:val="Heading 5 Char"/>
    <w:basedOn w:val="DefaultParagraphFont"/>
    <w:link w:val="Heading5"/>
    <w:rsid w:val="001D115A"/>
    <w:rPr>
      <w:rFonts w:asciiTheme="minorHAnsi" w:hAnsiTheme="minorHAnsi"/>
      <w:b/>
      <w:sz w:val="22"/>
      <w:szCs w:val="22"/>
      <w:lang w:val="en-GB"/>
    </w:rPr>
  </w:style>
  <w:style w:type="character" w:customStyle="1" w:styleId="Heading7Char">
    <w:name w:val="Heading 7 Char"/>
    <w:basedOn w:val="DefaultParagraphFont"/>
    <w:link w:val="Heading7"/>
    <w:rsid w:val="00CF5CB7"/>
    <w:rPr>
      <w:rFonts w:ascii="Arial" w:hAnsi="Arial"/>
      <w:sz w:val="22"/>
      <w:lang w:val="de-DE" w:eastAsia="de-DE"/>
    </w:rPr>
  </w:style>
  <w:style w:type="character" w:customStyle="1" w:styleId="Heading8Char">
    <w:name w:val="Heading 8 Char"/>
    <w:basedOn w:val="DefaultParagraphFont"/>
    <w:link w:val="Heading8"/>
    <w:rsid w:val="00CF5CB7"/>
    <w:rPr>
      <w:rFonts w:ascii="Arial" w:hAnsi="Arial"/>
      <w:sz w:val="22"/>
      <w:lang w:val="de-DE" w:eastAsia="de-DE"/>
    </w:rPr>
  </w:style>
  <w:style w:type="character" w:customStyle="1" w:styleId="Heading9Char">
    <w:name w:val="Heading 9 Char"/>
    <w:basedOn w:val="DefaultParagraphFont"/>
    <w:link w:val="Heading9"/>
    <w:rsid w:val="00CF5CB7"/>
    <w:rPr>
      <w:rFonts w:ascii="Arial" w:hAnsi="Arial"/>
      <w:sz w:val="22"/>
      <w:lang w:val="de-DE" w:eastAsia="de-DE"/>
    </w:rPr>
  </w:style>
  <w:style w:type="numbering" w:customStyle="1" w:styleId="NoList1">
    <w:name w:val="No List1"/>
    <w:next w:val="NoList"/>
    <w:uiPriority w:val="99"/>
    <w:semiHidden/>
    <w:unhideWhenUsed/>
    <w:rsid w:val="00CF5CB7"/>
  </w:style>
  <w:style w:type="paragraph" w:customStyle="1" w:styleId="Tabletext">
    <w:name w:val="Table text"/>
    <w:basedOn w:val="Normal"/>
    <w:rsid w:val="00CF5CB7"/>
    <w:pPr>
      <w:spacing w:beforeLines="0" w:before="40" w:after="40"/>
      <w:jc w:val="left"/>
    </w:pPr>
    <w:rPr>
      <w:rFonts w:ascii="Arial" w:eastAsia="PMingLiU" w:hAnsi="Arial"/>
      <w:szCs w:val="24"/>
      <w:lang w:eastAsia="en-US"/>
    </w:rPr>
  </w:style>
  <w:style w:type="character" w:customStyle="1" w:styleId="Heading1Char">
    <w:name w:val="Heading 1 Char"/>
    <w:basedOn w:val="DefaultParagraphFont"/>
    <w:link w:val="Heading1"/>
    <w:rsid w:val="00CF5CB7"/>
    <w:rPr>
      <w:rFonts w:asciiTheme="minorHAnsi" w:hAnsiTheme="minorHAnsi" w:cs="Arial"/>
      <w:b/>
      <w:color w:val="1F497D" w:themeColor="text2"/>
      <w:sz w:val="24"/>
      <w:szCs w:val="24"/>
      <w:lang w:val="en-GB"/>
    </w:rPr>
  </w:style>
  <w:style w:type="paragraph" w:customStyle="1" w:styleId="AnnexHead1">
    <w:name w:val="Annex Head 1"/>
    <w:basedOn w:val="Normal"/>
    <w:next w:val="Normal"/>
    <w:rsid w:val="00CF5CB7"/>
    <w:pPr>
      <w:numPr>
        <w:numId w:val="6"/>
      </w:numPr>
      <w:tabs>
        <w:tab w:val="clear" w:pos="849"/>
      </w:tabs>
      <w:spacing w:beforeLines="0" w:before="240" w:after="240"/>
      <w:ind w:left="567" w:hanging="567"/>
      <w:jc w:val="left"/>
    </w:pPr>
    <w:rPr>
      <w:rFonts w:ascii="Arial" w:hAnsi="Arial"/>
      <w:b/>
      <w:caps/>
      <w:sz w:val="24"/>
      <w:szCs w:val="24"/>
      <w:lang w:eastAsia="en-US"/>
    </w:rPr>
  </w:style>
  <w:style w:type="paragraph" w:customStyle="1" w:styleId="ActionIALA">
    <w:name w:val="Action IALA"/>
    <w:basedOn w:val="Normal"/>
    <w:next w:val="BodyText"/>
    <w:link w:val="ActionIALAChar"/>
    <w:qFormat/>
    <w:rsid w:val="00CF5CB7"/>
    <w:pPr>
      <w:spacing w:beforeLines="0" w:before="120" w:after="120"/>
    </w:pPr>
    <w:rPr>
      <w:rFonts w:ascii="Calibri" w:eastAsia="MS Mincho" w:hAnsi="Calibri" w:cs="Arial"/>
      <w:i/>
      <w:iCs/>
      <w:lang w:val="en-US" w:eastAsia="en-GB"/>
    </w:rPr>
  </w:style>
  <w:style w:type="paragraph" w:customStyle="1" w:styleId="ActionMember">
    <w:name w:val="Action Member"/>
    <w:basedOn w:val="Normal"/>
    <w:next w:val="BodyText"/>
    <w:link w:val="ActionMemberChar"/>
    <w:qFormat/>
    <w:rsid w:val="00CF5CB7"/>
    <w:pPr>
      <w:spacing w:beforeLines="0" w:before="120" w:after="120"/>
    </w:pPr>
    <w:rPr>
      <w:rFonts w:ascii="Calibri" w:eastAsia="MS Mincho" w:hAnsi="Calibri" w:cs="Calibri"/>
      <w:i/>
      <w:iCs/>
      <w:lang w:val="en-US" w:eastAsia="ja-JP"/>
    </w:rPr>
  </w:style>
  <w:style w:type="paragraph" w:customStyle="1" w:styleId="Agenda">
    <w:name w:val="Agenda"/>
    <w:basedOn w:val="Normal"/>
    <w:rsid w:val="00CF5CB7"/>
    <w:pPr>
      <w:tabs>
        <w:tab w:val="left" w:pos="5670"/>
      </w:tabs>
      <w:spacing w:beforeLines="0" w:before="0" w:after="120"/>
    </w:pPr>
    <w:rPr>
      <w:rFonts w:ascii="Arial" w:hAnsi="Arial"/>
      <w:szCs w:val="24"/>
      <w:lang w:eastAsia="en-US"/>
    </w:rPr>
  </w:style>
  <w:style w:type="paragraph" w:customStyle="1" w:styleId="AgendaItem">
    <w:name w:val="Agenda Item"/>
    <w:basedOn w:val="Normal"/>
    <w:rsid w:val="00CF5CB7"/>
    <w:pPr>
      <w:numPr>
        <w:numId w:val="7"/>
      </w:numPr>
      <w:tabs>
        <w:tab w:val="left" w:pos="1985"/>
      </w:tabs>
      <w:spacing w:beforeLines="0" w:before="240" w:after="240"/>
    </w:pPr>
    <w:rPr>
      <w:rFonts w:ascii="Arial" w:hAnsi="Arial"/>
      <w:b/>
      <w:sz w:val="24"/>
      <w:szCs w:val="24"/>
      <w:lang w:eastAsia="en-US"/>
    </w:rPr>
  </w:style>
  <w:style w:type="paragraph" w:customStyle="1" w:styleId="Annex">
    <w:name w:val="Annex"/>
    <w:basedOn w:val="Normal"/>
    <w:next w:val="BodyText"/>
    <w:qFormat/>
    <w:rsid w:val="00CF5CB7"/>
    <w:pPr>
      <w:numPr>
        <w:numId w:val="8"/>
      </w:numPr>
      <w:tabs>
        <w:tab w:val="num" w:pos="720"/>
      </w:tabs>
      <w:spacing w:beforeLines="0" w:before="0" w:after="240"/>
      <w:ind w:left="720" w:hanging="360"/>
    </w:pPr>
    <w:rPr>
      <w:rFonts w:ascii="Calibri" w:hAnsi="Calibri" w:cs="Arial"/>
      <w:b/>
      <w:bCs/>
      <w:caps/>
      <w:snapToGrid w:val="0"/>
      <w:color w:val="365F91"/>
      <w:sz w:val="24"/>
      <w:szCs w:val="28"/>
      <w:lang w:eastAsia="en-GB"/>
    </w:rPr>
  </w:style>
  <w:style w:type="paragraph" w:customStyle="1" w:styleId="AnnexFigure">
    <w:name w:val="Annex Figure"/>
    <w:basedOn w:val="Normal"/>
    <w:next w:val="Normal"/>
    <w:rsid w:val="00CF5CB7"/>
    <w:pPr>
      <w:numPr>
        <w:numId w:val="9"/>
      </w:numPr>
      <w:spacing w:beforeLines="0" w:before="120" w:after="120"/>
      <w:jc w:val="center"/>
    </w:pPr>
    <w:rPr>
      <w:rFonts w:ascii="Arial" w:hAnsi="Arial"/>
      <w:i/>
      <w:szCs w:val="24"/>
      <w:lang w:eastAsia="en-US"/>
    </w:rPr>
  </w:style>
  <w:style w:type="paragraph" w:customStyle="1" w:styleId="AnnexHead2">
    <w:name w:val="Annex Head 2"/>
    <w:basedOn w:val="Normal"/>
    <w:next w:val="Normal"/>
    <w:rsid w:val="00CF5CB7"/>
    <w:pPr>
      <w:numPr>
        <w:ilvl w:val="1"/>
        <w:numId w:val="6"/>
      </w:numPr>
      <w:spacing w:beforeLines="0" w:before="120" w:after="120"/>
      <w:jc w:val="left"/>
    </w:pPr>
    <w:rPr>
      <w:rFonts w:ascii="Arial" w:hAnsi="Arial"/>
      <w:b/>
      <w:sz w:val="24"/>
      <w:szCs w:val="24"/>
      <w:lang w:eastAsia="en-US"/>
    </w:rPr>
  </w:style>
  <w:style w:type="paragraph" w:customStyle="1" w:styleId="AnnexHead3">
    <w:name w:val="Annex Head 3"/>
    <w:basedOn w:val="Normal"/>
    <w:next w:val="Normal"/>
    <w:rsid w:val="00CF5CB7"/>
    <w:pPr>
      <w:numPr>
        <w:ilvl w:val="2"/>
        <w:numId w:val="6"/>
      </w:numPr>
      <w:spacing w:beforeLines="0" w:before="60" w:after="60"/>
      <w:jc w:val="left"/>
    </w:pPr>
    <w:rPr>
      <w:rFonts w:ascii="Arial" w:hAnsi="Arial"/>
      <w:b/>
      <w:szCs w:val="24"/>
      <w:lang w:eastAsia="en-US"/>
    </w:rPr>
  </w:style>
  <w:style w:type="paragraph" w:customStyle="1" w:styleId="AnnexHead4">
    <w:name w:val="Annex Head 4"/>
    <w:basedOn w:val="Normal"/>
    <w:next w:val="Normal"/>
    <w:rsid w:val="00CF5CB7"/>
    <w:pPr>
      <w:numPr>
        <w:ilvl w:val="3"/>
        <w:numId w:val="6"/>
      </w:numPr>
      <w:spacing w:beforeLines="0" w:before="0" w:after="120"/>
      <w:jc w:val="left"/>
    </w:pPr>
    <w:rPr>
      <w:rFonts w:ascii="Arial" w:hAnsi="Arial"/>
      <w:szCs w:val="24"/>
      <w:lang w:eastAsia="en-US"/>
    </w:rPr>
  </w:style>
  <w:style w:type="paragraph" w:customStyle="1" w:styleId="AnnexTable">
    <w:name w:val="Annex Table"/>
    <w:basedOn w:val="Normal"/>
    <w:next w:val="Normal"/>
    <w:rsid w:val="00CF5CB7"/>
    <w:pPr>
      <w:numPr>
        <w:numId w:val="11"/>
      </w:numPr>
      <w:tabs>
        <w:tab w:val="left" w:pos="1418"/>
      </w:tabs>
      <w:spacing w:beforeLines="0" w:before="120" w:after="120"/>
      <w:jc w:val="center"/>
    </w:pPr>
    <w:rPr>
      <w:rFonts w:ascii="Arial" w:hAnsi="Arial"/>
      <w:i/>
      <w:szCs w:val="24"/>
      <w:lang w:eastAsia="en-US"/>
    </w:rPr>
  </w:style>
  <w:style w:type="character" w:customStyle="1" w:styleId="Heading2Char">
    <w:name w:val="Heading 2 Char"/>
    <w:basedOn w:val="DefaultParagraphFont"/>
    <w:link w:val="Heading2"/>
    <w:rsid w:val="00CF5CB7"/>
    <w:rPr>
      <w:rFonts w:asciiTheme="minorHAnsi" w:hAnsiTheme="minorHAnsi" w:cs="Arial"/>
      <w:b/>
      <w:i/>
      <w:color w:val="1F497D" w:themeColor="text2"/>
      <w:sz w:val="24"/>
      <w:szCs w:val="24"/>
      <w:lang w:val="en-GB"/>
    </w:rPr>
  </w:style>
  <w:style w:type="character" w:customStyle="1" w:styleId="Heading3Char">
    <w:name w:val="Heading 3 Char"/>
    <w:basedOn w:val="DefaultParagraphFont"/>
    <w:link w:val="Heading3"/>
    <w:rsid w:val="00CF5CB7"/>
    <w:rPr>
      <w:rFonts w:asciiTheme="minorHAnsi" w:hAnsiTheme="minorHAnsi" w:cs="Arial"/>
      <w:color w:val="1F497D" w:themeColor="text2"/>
      <w:sz w:val="24"/>
      <w:szCs w:val="24"/>
      <w:u w:val="single"/>
      <w:lang w:val="en-GB"/>
    </w:rPr>
  </w:style>
  <w:style w:type="character" w:customStyle="1" w:styleId="Heading4Char">
    <w:name w:val="Heading 4 Char"/>
    <w:basedOn w:val="DefaultParagraphFont"/>
    <w:link w:val="Heading4"/>
    <w:rsid w:val="00CF5CB7"/>
    <w:rPr>
      <w:rFonts w:asciiTheme="minorHAnsi" w:hAnsiTheme="minorHAnsi"/>
      <w:b/>
      <w:caps/>
      <w:color w:val="00558C"/>
      <w:sz w:val="22"/>
      <w:szCs w:val="22"/>
      <w:lang w:val="en-GB"/>
    </w:rPr>
  </w:style>
  <w:style w:type="character" w:customStyle="1" w:styleId="Heading6Char">
    <w:name w:val="Heading 6 Char"/>
    <w:basedOn w:val="DefaultParagraphFont"/>
    <w:link w:val="Heading6"/>
    <w:rsid w:val="00CF5CB7"/>
    <w:rPr>
      <w:rFonts w:asciiTheme="minorHAnsi" w:hAnsiTheme="minorHAnsi"/>
      <w:i/>
      <w:iCs/>
      <w:sz w:val="22"/>
      <w:szCs w:val="22"/>
      <w:lang w:val="en-GB"/>
    </w:rPr>
  </w:style>
  <w:style w:type="numbering" w:styleId="ArticleSection">
    <w:name w:val="Outline List 3"/>
    <w:basedOn w:val="NoList"/>
    <w:rsid w:val="00CF5CB7"/>
    <w:pPr>
      <w:numPr>
        <w:numId w:val="13"/>
      </w:numPr>
    </w:pPr>
  </w:style>
  <w:style w:type="paragraph" w:styleId="BodyText2">
    <w:name w:val="Body Text 2"/>
    <w:basedOn w:val="Normal"/>
    <w:link w:val="BodyText2Char"/>
    <w:rsid w:val="00CF5CB7"/>
    <w:pPr>
      <w:autoSpaceDE w:val="0"/>
      <w:autoSpaceDN w:val="0"/>
      <w:adjustRightInd w:val="0"/>
      <w:spacing w:beforeLines="0" w:before="180"/>
      <w:ind w:left="720"/>
      <w:jc w:val="left"/>
    </w:pPr>
    <w:rPr>
      <w:rFonts w:ascii="Arial" w:hAnsi="Arial"/>
      <w:color w:val="000000"/>
      <w:szCs w:val="24"/>
      <w:lang w:eastAsia="en-US"/>
    </w:rPr>
  </w:style>
  <w:style w:type="character" w:customStyle="1" w:styleId="BodyText2Char">
    <w:name w:val="Body Text 2 Char"/>
    <w:basedOn w:val="DefaultParagraphFont"/>
    <w:link w:val="BodyText2"/>
    <w:rsid w:val="00CF5CB7"/>
    <w:rPr>
      <w:rFonts w:ascii="Arial" w:hAnsi="Arial"/>
      <w:color w:val="000000"/>
      <w:sz w:val="22"/>
      <w:szCs w:val="24"/>
      <w:lang w:val="en-GB" w:eastAsia="en-US"/>
    </w:rPr>
  </w:style>
  <w:style w:type="paragraph" w:styleId="BodyText3">
    <w:name w:val="Body Text 3"/>
    <w:basedOn w:val="Normal"/>
    <w:link w:val="BodyText3Char"/>
    <w:rsid w:val="00CF5C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Lines="0" w:before="240" w:after="120"/>
      <w:ind w:left="720"/>
      <w:jc w:val="left"/>
    </w:pPr>
    <w:rPr>
      <w:rFonts w:ascii="Arial" w:hAnsi="Arial"/>
      <w:bCs/>
      <w:i/>
      <w:iCs/>
      <w:szCs w:val="24"/>
      <w:lang w:eastAsia="en-US"/>
    </w:rPr>
  </w:style>
  <w:style w:type="character" w:customStyle="1" w:styleId="BodyText3Char">
    <w:name w:val="Body Text 3 Char"/>
    <w:basedOn w:val="DefaultParagraphFont"/>
    <w:link w:val="BodyText3"/>
    <w:rsid w:val="00CF5CB7"/>
    <w:rPr>
      <w:rFonts w:ascii="Arial" w:hAnsi="Arial"/>
      <w:bCs/>
      <w:i/>
      <w:iCs/>
      <w:sz w:val="22"/>
      <w:szCs w:val="24"/>
      <w:lang w:val="en-GB" w:eastAsia="en-US"/>
    </w:rPr>
  </w:style>
  <w:style w:type="paragraph" w:styleId="BodyTextFirstIndent">
    <w:name w:val="Body Text First Indent"/>
    <w:basedOn w:val="Normal"/>
    <w:link w:val="BodyTextFirstIndentChar"/>
    <w:rsid w:val="00CF5CB7"/>
    <w:pPr>
      <w:spacing w:beforeLines="0" w:before="0"/>
      <w:ind w:left="851"/>
    </w:pPr>
    <w:rPr>
      <w:rFonts w:ascii="Arial" w:hAnsi="Arial"/>
      <w:szCs w:val="24"/>
      <w:lang w:eastAsia="en-US"/>
    </w:rPr>
  </w:style>
  <w:style w:type="character" w:customStyle="1" w:styleId="BodyTextFirstIndentChar">
    <w:name w:val="Body Text First Indent Char"/>
    <w:basedOn w:val="BodyTextChar1"/>
    <w:link w:val="BodyTextFirstIndent"/>
    <w:rsid w:val="00CF5CB7"/>
    <w:rPr>
      <w:rFonts w:ascii="Arial" w:hAnsi="Arial"/>
      <w:sz w:val="22"/>
      <w:szCs w:val="24"/>
      <w:lang w:val="en-GB" w:eastAsia="en-US" w:bidi="ar-SA"/>
    </w:rPr>
  </w:style>
  <w:style w:type="paragraph" w:styleId="BodyTextIndent">
    <w:name w:val="Body Text Indent"/>
    <w:basedOn w:val="Normal"/>
    <w:link w:val="BodyTextIndentChar"/>
    <w:rsid w:val="00CF5CB7"/>
    <w:pPr>
      <w:spacing w:beforeLines="0" w:before="0" w:after="120"/>
      <w:ind w:left="567"/>
      <w:jc w:val="left"/>
    </w:pPr>
    <w:rPr>
      <w:rFonts w:ascii="Arial" w:hAnsi="Arial"/>
      <w:szCs w:val="24"/>
      <w:lang w:eastAsia="en-US"/>
    </w:rPr>
  </w:style>
  <w:style w:type="character" w:customStyle="1" w:styleId="BodyTextIndentChar">
    <w:name w:val="Body Text Indent Char"/>
    <w:basedOn w:val="DefaultParagraphFont"/>
    <w:link w:val="BodyTextIndent"/>
    <w:rsid w:val="00CF5CB7"/>
    <w:rPr>
      <w:rFonts w:ascii="Arial" w:hAnsi="Arial"/>
      <w:sz w:val="22"/>
      <w:szCs w:val="24"/>
      <w:lang w:val="en-GB" w:eastAsia="en-US"/>
    </w:rPr>
  </w:style>
  <w:style w:type="paragraph" w:styleId="BodyTextFirstIndent2">
    <w:name w:val="Body Text First Indent 2"/>
    <w:aliases w:val="Body Text Second Indent"/>
    <w:basedOn w:val="BodyTextFirstIndent"/>
    <w:link w:val="BodyTextFirstIndent2Char"/>
    <w:rsid w:val="00CF5CB7"/>
    <w:pPr>
      <w:ind w:left="720"/>
    </w:pPr>
    <w:rPr>
      <w:lang w:val="en-US"/>
    </w:rPr>
  </w:style>
  <w:style w:type="character" w:customStyle="1" w:styleId="BodyTextFirstIndent2Char">
    <w:name w:val="Body Text First Indent 2 Char"/>
    <w:aliases w:val="Body Text Second Indent Char"/>
    <w:basedOn w:val="BodyTextIndentChar"/>
    <w:link w:val="BodyTextFirstIndent2"/>
    <w:rsid w:val="00CF5CB7"/>
    <w:rPr>
      <w:rFonts w:ascii="Arial" w:hAnsi="Arial"/>
      <w:sz w:val="22"/>
      <w:szCs w:val="24"/>
      <w:lang w:val="en-US" w:eastAsia="en-US"/>
    </w:rPr>
  </w:style>
  <w:style w:type="paragraph" w:styleId="BodyTextIndent2">
    <w:name w:val="Body Text Indent 2"/>
    <w:basedOn w:val="Normal"/>
    <w:link w:val="BodyTextIndent2Char"/>
    <w:rsid w:val="00CF5CB7"/>
    <w:pPr>
      <w:spacing w:beforeLines="0" w:before="0" w:after="120"/>
      <w:ind w:left="1134"/>
    </w:pPr>
    <w:rPr>
      <w:rFonts w:ascii="Arial" w:hAnsi="Arial"/>
      <w:szCs w:val="24"/>
      <w:lang w:eastAsia="de-DE"/>
    </w:rPr>
  </w:style>
  <w:style w:type="character" w:customStyle="1" w:styleId="BodyTextIndent2Char">
    <w:name w:val="Body Text Indent 2 Char"/>
    <w:basedOn w:val="DefaultParagraphFont"/>
    <w:link w:val="BodyTextIndent2"/>
    <w:rsid w:val="00CF5CB7"/>
    <w:rPr>
      <w:rFonts w:ascii="Arial" w:hAnsi="Arial"/>
      <w:sz w:val="22"/>
      <w:szCs w:val="24"/>
      <w:lang w:val="en-GB" w:eastAsia="de-DE"/>
    </w:rPr>
  </w:style>
  <w:style w:type="paragraph" w:customStyle="1" w:styleId="Bullet1">
    <w:name w:val="Bullet 1"/>
    <w:basedOn w:val="BodyText"/>
    <w:qFormat/>
    <w:rsid w:val="00CF5CB7"/>
    <w:pPr>
      <w:numPr>
        <w:numId w:val="35"/>
      </w:numPr>
      <w:tabs>
        <w:tab w:val="num" w:pos="360"/>
      </w:tabs>
      <w:spacing w:beforeLines="0" w:before="0"/>
      <w:ind w:left="0" w:firstLine="0"/>
      <w:outlineLvl w:val="0"/>
    </w:pPr>
    <w:rPr>
      <w:rFonts w:ascii="Calibri" w:eastAsia="Calibri" w:hAnsi="Calibri" w:cs="Arial"/>
      <w:sz w:val="22"/>
      <w:szCs w:val="22"/>
      <w:lang w:eastAsia="en-GB"/>
    </w:rPr>
  </w:style>
  <w:style w:type="paragraph" w:customStyle="1" w:styleId="Bullet1text">
    <w:name w:val="Bullet 1 text"/>
    <w:basedOn w:val="Normal"/>
    <w:rsid w:val="00CF5CB7"/>
    <w:pPr>
      <w:suppressAutoHyphens/>
      <w:spacing w:beforeLines="0" w:before="0" w:after="120"/>
      <w:ind w:left="1134"/>
    </w:pPr>
    <w:rPr>
      <w:rFonts w:ascii="Arial" w:hAnsi="Arial" w:cs="Arial"/>
      <w:lang w:val="fr-FR" w:eastAsia="en-GB"/>
    </w:rPr>
  </w:style>
  <w:style w:type="paragraph" w:customStyle="1" w:styleId="Bullet2">
    <w:name w:val="Bullet 2"/>
    <w:basedOn w:val="Normal"/>
    <w:qFormat/>
    <w:rsid w:val="00CF5CB7"/>
    <w:pPr>
      <w:numPr>
        <w:numId w:val="14"/>
      </w:numPr>
      <w:tabs>
        <w:tab w:val="left" w:pos="1560"/>
      </w:tabs>
      <w:spacing w:beforeLines="0" w:before="0" w:after="120"/>
      <w:ind w:left="1560" w:hanging="426"/>
    </w:pPr>
    <w:rPr>
      <w:rFonts w:ascii="Arial" w:hAnsi="Arial" w:cs="Arial"/>
      <w:lang w:eastAsia="en-GB"/>
    </w:rPr>
  </w:style>
  <w:style w:type="paragraph" w:customStyle="1" w:styleId="Bullet2text">
    <w:name w:val="Bullet 2 text"/>
    <w:basedOn w:val="Normal"/>
    <w:rsid w:val="00CF5CB7"/>
    <w:pPr>
      <w:suppressAutoHyphens/>
      <w:spacing w:beforeLines="0" w:before="0" w:after="120"/>
      <w:ind w:left="1701"/>
    </w:pPr>
    <w:rPr>
      <w:rFonts w:ascii="Arial" w:hAnsi="Arial" w:cs="Arial"/>
      <w:lang w:eastAsia="en-GB"/>
    </w:rPr>
  </w:style>
  <w:style w:type="paragraph" w:customStyle="1" w:styleId="Bullet3">
    <w:name w:val="Bullet 3"/>
    <w:basedOn w:val="Normal"/>
    <w:rsid w:val="00CF5CB7"/>
    <w:pPr>
      <w:numPr>
        <w:numId w:val="15"/>
      </w:numPr>
      <w:spacing w:beforeLines="0" w:before="0" w:after="60"/>
      <w:ind w:left="1985" w:hanging="425"/>
    </w:pPr>
    <w:rPr>
      <w:rFonts w:ascii="Arial" w:hAnsi="Arial" w:cs="Arial"/>
      <w:sz w:val="20"/>
      <w:lang w:eastAsia="en-GB"/>
    </w:rPr>
  </w:style>
  <w:style w:type="paragraph" w:customStyle="1" w:styleId="Bullet3text">
    <w:name w:val="Bullet 3 text"/>
    <w:basedOn w:val="Normal"/>
    <w:rsid w:val="00CF5CB7"/>
    <w:pPr>
      <w:suppressAutoHyphens/>
      <w:spacing w:beforeLines="0" w:before="0" w:after="60"/>
      <w:ind w:left="2268"/>
      <w:jc w:val="left"/>
    </w:pPr>
    <w:rPr>
      <w:rFonts w:ascii="Arial" w:hAnsi="Arial" w:cs="Arial"/>
      <w:sz w:val="20"/>
      <w:lang w:eastAsia="en-GB"/>
    </w:rPr>
  </w:style>
  <w:style w:type="paragraph" w:customStyle="1" w:styleId="Figure">
    <w:name w:val="Figure_#"/>
    <w:basedOn w:val="Normal"/>
    <w:next w:val="Normal"/>
    <w:link w:val="FigureChar"/>
    <w:qFormat/>
    <w:rsid w:val="00CF5CB7"/>
    <w:pPr>
      <w:numPr>
        <w:numId w:val="16"/>
      </w:numPr>
      <w:spacing w:beforeLines="0" w:before="120" w:after="120"/>
      <w:jc w:val="center"/>
    </w:pPr>
    <w:rPr>
      <w:rFonts w:ascii="Arial" w:hAnsi="Arial"/>
      <w:i/>
      <w:szCs w:val="20"/>
      <w:lang w:eastAsia="en-GB"/>
    </w:rPr>
  </w:style>
  <w:style w:type="character" w:customStyle="1" w:styleId="FooterChar">
    <w:name w:val="Footer Char"/>
    <w:basedOn w:val="DefaultParagraphFont"/>
    <w:link w:val="Footer"/>
    <w:rsid w:val="00CF5CB7"/>
    <w:rPr>
      <w:rFonts w:asciiTheme="minorHAnsi" w:hAnsiTheme="minorHAnsi"/>
      <w:sz w:val="22"/>
      <w:szCs w:val="22"/>
      <w:lang w:val="en-GB"/>
    </w:rPr>
  </w:style>
  <w:style w:type="character" w:styleId="Hyperlink">
    <w:name w:val="Hyperlink"/>
    <w:basedOn w:val="DefaultParagraphFont"/>
    <w:uiPriority w:val="99"/>
    <w:rsid w:val="00CF5CB7"/>
    <w:rPr>
      <w:color w:val="0000FF"/>
      <w:u w:val="single"/>
    </w:rPr>
  </w:style>
  <w:style w:type="paragraph" w:customStyle="1" w:styleId="List1">
    <w:name w:val="List 1"/>
    <w:basedOn w:val="Normal"/>
    <w:qFormat/>
    <w:rsid w:val="00CF5CB7"/>
    <w:pPr>
      <w:numPr>
        <w:numId w:val="36"/>
      </w:numPr>
      <w:spacing w:beforeLines="0" w:before="0" w:after="120"/>
    </w:pPr>
    <w:rPr>
      <w:rFonts w:ascii="Calibri" w:eastAsia="MS Mincho" w:hAnsi="Calibri" w:cs="Calibri"/>
      <w:lang w:eastAsia="ja-JP"/>
    </w:rPr>
  </w:style>
  <w:style w:type="paragraph" w:customStyle="1" w:styleId="List1indent">
    <w:name w:val="List 1 indent"/>
    <w:basedOn w:val="Normal"/>
    <w:qFormat/>
    <w:rsid w:val="00CF5CB7"/>
    <w:pPr>
      <w:numPr>
        <w:ilvl w:val="1"/>
        <w:numId w:val="36"/>
      </w:numPr>
      <w:spacing w:beforeLines="0" w:before="0" w:after="120"/>
    </w:pPr>
    <w:rPr>
      <w:rFonts w:ascii="Arial" w:hAnsi="Arial"/>
      <w:szCs w:val="20"/>
      <w:lang w:eastAsia="en-GB"/>
    </w:rPr>
  </w:style>
  <w:style w:type="paragraph" w:customStyle="1" w:styleId="List1indent2">
    <w:name w:val="List 1 indent 2"/>
    <w:basedOn w:val="Normal"/>
    <w:uiPriority w:val="99"/>
    <w:qFormat/>
    <w:rsid w:val="00CF5CB7"/>
    <w:pPr>
      <w:widowControl w:val="0"/>
      <w:numPr>
        <w:ilvl w:val="2"/>
        <w:numId w:val="36"/>
      </w:numPr>
      <w:autoSpaceDE w:val="0"/>
      <w:autoSpaceDN w:val="0"/>
      <w:adjustRightInd w:val="0"/>
      <w:spacing w:beforeLines="0" w:before="0" w:after="120"/>
    </w:pPr>
    <w:rPr>
      <w:rFonts w:ascii="Arial" w:hAnsi="Arial" w:cs="Arial"/>
      <w:sz w:val="20"/>
      <w:szCs w:val="20"/>
      <w:lang w:eastAsia="en-GB"/>
    </w:rPr>
  </w:style>
  <w:style w:type="paragraph" w:customStyle="1" w:styleId="List1indent2text">
    <w:name w:val="List 1 indent 2 text"/>
    <w:basedOn w:val="Normal"/>
    <w:rsid w:val="00CF5CB7"/>
    <w:pPr>
      <w:spacing w:beforeLines="0" w:before="0" w:after="60"/>
      <w:ind w:left="1701"/>
    </w:pPr>
    <w:rPr>
      <w:rFonts w:ascii="Arial" w:hAnsi="Arial" w:cs="Arial"/>
      <w:sz w:val="20"/>
      <w:lang w:eastAsia="en-GB"/>
    </w:rPr>
  </w:style>
  <w:style w:type="paragraph" w:customStyle="1" w:styleId="List1indenttext">
    <w:name w:val="List 1 indent text"/>
    <w:basedOn w:val="Normal"/>
    <w:rsid w:val="00CF5CB7"/>
    <w:pPr>
      <w:spacing w:beforeLines="0" w:before="0" w:after="120"/>
      <w:ind w:left="1134"/>
    </w:pPr>
    <w:rPr>
      <w:rFonts w:ascii="Arial" w:hAnsi="Arial"/>
      <w:szCs w:val="20"/>
      <w:lang w:eastAsia="en-GB"/>
    </w:rPr>
  </w:style>
  <w:style w:type="paragraph" w:customStyle="1" w:styleId="List1text">
    <w:name w:val="List 1 text"/>
    <w:basedOn w:val="Normal"/>
    <w:qFormat/>
    <w:rsid w:val="00CF5CB7"/>
    <w:pPr>
      <w:spacing w:beforeLines="0" w:before="0" w:after="120"/>
      <w:ind w:left="567"/>
      <w:jc w:val="left"/>
    </w:pPr>
    <w:rPr>
      <w:rFonts w:ascii="Arial" w:hAnsi="Arial" w:cs="Arial"/>
      <w:lang w:eastAsia="en-GB"/>
    </w:rPr>
  </w:style>
  <w:style w:type="paragraph" w:styleId="ListBullet">
    <w:name w:val="List Bullet"/>
    <w:basedOn w:val="Normal"/>
    <w:autoRedefine/>
    <w:rsid w:val="00CF5CB7"/>
    <w:pPr>
      <w:spacing w:beforeLines="0" w:before="60" w:after="80"/>
      <w:ind w:left="354"/>
      <w:jc w:val="left"/>
    </w:pPr>
    <w:rPr>
      <w:rFonts w:ascii="Arial" w:hAnsi="Arial"/>
      <w:szCs w:val="24"/>
      <w:lang w:eastAsia="en-US"/>
    </w:rPr>
  </w:style>
  <w:style w:type="paragraph" w:styleId="ListNumber">
    <w:name w:val="List Number"/>
    <w:basedOn w:val="Normal"/>
    <w:rsid w:val="00CF5CB7"/>
    <w:pPr>
      <w:numPr>
        <w:numId w:val="17"/>
      </w:numPr>
      <w:spacing w:beforeLines="0" w:before="0"/>
      <w:jc w:val="left"/>
    </w:pPr>
    <w:rPr>
      <w:rFonts w:ascii="Arial" w:hAnsi="Arial"/>
      <w:szCs w:val="24"/>
      <w:lang w:eastAsia="en-US"/>
    </w:rPr>
  </w:style>
  <w:style w:type="paragraph" w:styleId="ListNumber2">
    <w:name w:val="List Number 2"/>
    <w:basedOn w:val="Normal"/>
    <w:rsid w:val="00CF5CB7"/>
    <w:pPr>
      <w:numPr>
        <w:numId w:val="18"/>
      </w:numPr>
      <w:spacing w:beforeLines="0" w:before="0"/>
      <w:jc w:val="left"/>
    </w:pPr>
    <w:rPr>
      <w:rFonts w:ascii="Arial" w:hAnsi="Arial"/>
      <w:szCs w:val="24"/>
      <w:lang w:eastAsia="en-US"/>
    </w:rPr>
  </w:style>
  <w:style w:type="paragraph" w:customStyle="1" w:styleId="Maintext">
    <w:name w:val="Main text"/>
    <w:basedOn w:val="Normal"/>
    <w:rsid w:val="00CF5CB7"/>
    <w:pPr>
      <w:suppressAutoHyphens/>
      <w:spacing w:beforeLines="0" w:before="0" w:after="120"/>
    </w:pPr>
    <w:rPr>
      <w:rFonts w:ascii="Arial" w:hAnsi="Arial"/>
      <w:szCs w:val="24"/>
      <w:lang w:eastAsia="en-US"/>
    </w:rPr>
  </w:style>
  <w:style w:type="paragraph" w:customStyle="1" w:styleId="MainTitle">
    <w:name w:val="Main Title"/>
    <w:basedOn w:val="Normal"/>
    <w:next w:val="Heading1"/>
    <w:rsid w:val="00CF5CB7"/>
    <w:pPr>
      <w:tabs>
        <w:tab w:val="left" w:pos="2268"/>
      </w:tabs>
      <w:suppressAutoHyphens/>
      <w:spacing w:beforeLines="0" w:before="0" w:after="360"/>
      <w:jc w:val="left"/>
    </w:pPr>
    <w:rPr>
      <w:rFonts w:ascii="Arial" w:hAnsi="Arial"/>
      <w:b/>
      <w:spacing w:val="-2"/>
      <w:sz w:val="36"/>
      <w:szCs w:val="24"/>
      <w:lang w:eastAsia="en-US"/>
    </w:rPr>
  </w:style>
  <w:style w:type="character" w:styleId="PageNumber">
    <w:name w:val="page number"/>
    <w:basedOn w:val="DefaultParagraphFont"/>
    <w:rsid w:val="00CF5CB7"/>
  </w:style>
  <w:style w:type="paragraph" w:styleId="Quote">
    <w:name w:val="Quote"/>
    <w:basedOn w:val="Normal"/>
    <w:link w:val="QuoteChar"/>
    <w:rsid w:val="00CF5CB7"/>
    <w:pPr>
      <w:spacing w:beforeLines="0" w:before="60" w:after="60"/>
      <w:ind w:left="567" w:right="935"/>
    </w:pPr>
    <w:rPr>
      <w:rFonts w:ascii="Arial" w:hAnsi="Arial"/>
      <w:i/>
      <w:szCs w:val="24"/>
      <w:lang w:eastAsia="en-US"/>
    </w:rPr>
  </w:style>
  <w:style w:type="character" w:customStyle="1" w:styleId="QuoteChar">
    <w:name w:val="Quote Char"/>
    <w:basedOn w:val="DefaultParagraphFont"/>
    <w:link w:val="Quote"/>
    <w:rsid w:val="00CF5CB7"/>
    <w:rPr>
      <w:rFonts w:ascii="Arial" w:hAnsi="Arial"/>
      <w:i/>
      <w:sz w:val="22"/>
      <w:szCs w:val="24"/>
      <w:lang w:val="en-GB" w:eastAsia="en-US"/>
    </w:rPr>
  </w:style>
  <w:style w:type="paragraph" w:customStyle="1" w:styleId="Recallings">
    <w:name w:val="Recallings"/>
    <w:basedOn w:val="BodyText"/>
    <w:rsid w:val="00CF5CB7"/>
    <w:pPr>
      <w:spacing w:beforeLines="0" w:before="240"/>
      <w:ind w:left="425"/>
    </w:pPr>
    <w:rPr>
      <w:rFonts w:ascii="Calibri" w:hAnsi="Calibri" w:cs="Arial"/>
      <w:sz w:val="22"/>
    </w:rPr>
  </w:style>
  <w:style w:type="paragraph" w:customStyle="1" w:styleId="RecommendsNo">
    <w:name w:val="Recommends No"/>
    <w:basedOn w:val="Normal"/>
    <w:rsid w:val="00CF5CB7"/>
    <w:pPr>
      <w:spacing w:beforeLines="0" w:before="0" w:after="120"/>
      <w:ind w:left="992" w:hanging="567"/>
    </w:pPr>
    <w:rPr>
      <w:rFonts w:ascii="Arial" w:hAnsi="Arial"/>
      <w:szCs w:val="24"/>
      <w:lang w:eastAsia="en-US"/>
    </w:rPr>
  </w:style>
  <w:style w:type="character" w:customStyle="1" w:styleId="StyleFootnoteReference115ptBlack">
    <w:name w:val="Style Footnote Reference + 11.5 pt Black"/>
    <w:basedOn w:val="FootnoteReference"/>
    <w:rsid w:val="00CF5CB7"/>
    <w:rPr>
      <w:rFonts w:ascii="Arial" w:hAnsi="Arial"/>
      <w:color w:val="000000"/>
      <w:sz w:val="23"/>
      <w:vertAlign w:val="superscript"/>
    </w:rPr>
  </w:style>
  <w:style w:type="paragraph" w:styleId="Subtitle">
    <w:name w:val="Subtitle"/>
    <w:basedOn w:val="Normal"/>
    <w:link w:val="SubtitleChar"/>
    <w:qFormat/>
    <w:rsid w:val="00CF5CB7"/>
    <w:pPr>
      <w:spacing w:beforeLines="0" w:before="0" w:after="60"/>
      <w:jc w:val="center"/>
      <w:outlineLvl w:val="1"/>
    </w:pPr>
    <w:rPr>
      <w:rFonts w:ascii="Arial" w:hAnsi="Arial" w:cs="Arial"/>
      <w:szCs w:val="24"/>
      <w:lang w:eastAsia="en-US"/>
    </w:rPr>
  </w:style>
  <w:style w:type="character" w:customStyle="1" w:styleId="SubtitleChar">
    <w:name w:val="Subtitle Char"/>
    <w:basedOn w:val="DefaultParagraphFont"/>
    <w:link w:val="Subtitle"/>
    <w:rsid w:val="00CF5CB7"/>
    <w:rPr>
      <w:rFonts w:ascii="Arial" w:hAnsi="Arial" w:cs="Arial"/>
      <w:sz w:val="22"/>
      <w:szCs w:val="24"/>
      <w:lang w:val="en-GB" w:eastAsia="en-US"/>
    </w:rPr>
  </w:style>
  <w:style w:type="paragraph" w:styleId="TableofFigures">
    <w:name w:val="table of figures"/>
    <w:basedOn w:val="Normal"/>
    <w:next w:val="Normal"/>
    <w:uiPriority w:val="99"/>
    <w:rsid w:val="00CF5CB7"/>
    <w:pPr>
      <w:numPr>
        <w:numId w:val="31"/>
      </w:numPr>
      <w:tabs>
        <w:tab w:val="right" w:pos="9639"/>
      </w:tabs>
      <w:spacing w:beforeLines="0" w:before="60" w:after="60"/>
      <w:ind w:right="284"/>
      <w:jc w:val="left"/>
    </w:pPr>
    <w:rPr>
      <w:rFonts w:ascii="Arial" w:hAnsi="Arial"/>
      <w:lang w:eastAsia="en-US"/>
    </w:rPr>
  </w:style>
  <w:style w:type="paragraph" w:customStyle="1" w:styleId="Table">
    <w:name w:val="Table_#"/>
    <w:basedOn w:val="Normal"/>
    <w:next w:val="Normal"/>
    <w:qFormat/>
    <w:rsid w:val="00CF5CB7"/>
    <w:pPr>
      <w:numPr>
        <w:numId w:val="20"/>
      </w:numPr>
      <w:spacing w:beforeLines="0" w:before="120" w:after="120"/>
      <w:jc w:val="center"/>
    </w:pPr>
    <w:rPr>
      <w:rFonts w:ascii="Arial" w:hAnsi="Arial"/>
      <w:i/>
      <w:szCs w:val="20"/>
      <w:lang w:eastAsia="en-GB"/>
    </w:rPr>
  </w:style>
  <w:style w:type="paragraph" w:customStyle="1" w:styleId="THECOUNCIL">
    <w:name w:val="THE COUNCIL"/>
    <w:basedOn w:val="BodyText"/>
    <w:rsid w:val="00CF5CB7"/>
    <w:pPr>
      <w:spacing w:beforeLines="0" w:before="0"/>
    </w:pPr>
    <w:rPr>
      <w:rFonts w:ascii="Calibri" w:hAnsi="Calibri" w:cs="Arial"/>
      <w:b/>
      <w:sz w:val="28"/>
    </w:rPr>
  </w:style>
  <w:style w:type="character" w:customStyle="1" w:styleId="TitleChar">
    <w:name w:val="Title Char"/>
    <w:basedOn w:val="DefaultParagraphFont"/>
    <w:link w:val="Title"/>
    <w:rsid w:val="00CF5CB7"/>
    <w:rPr>
      <w:rFonts w:ascii="Arial" w:hAnsi="Arial" w:cs="Arial"/>
      <w:b/>
      <w:bCs/>
      <w:kern w:val="28"/>
      <w:sz w:val="32"/>
      <w:szCs w:val="32"/>
      <w:lang w:val="en-GB"/>
    </w:rPr>
  </w:style>
  <w:style w:type="paragraph" w:customStyle="1" w:styleId="TOC11">
    <w:name w:val="TOC 11"/>
    <w:basedOn w:val="Normal"/>
    <w:next w:val="Normal"/>
    <w:autoRedefine/>
    <w:uiPriority w:val="39"/>
    <w:rsid w:val="00CF5CB7"/>
    <w:pPr>
      <w:tabs>
        <w:tab w:val="right" w:leader="dot" w:pos="9639"/>
      </w:tabs>
      <w:spacing w:beforeLines="0" w:before="120" w:after="120"/>
      <w:ind w:left="567" w:right="284" w:hanging="567"/>
    </w:pPr>
    <w:rPr>
      <w:rFonts w:ascii="Calibri" w:eastAsia="MS Mincho" w:hAnsi="Calibri" w:cs="Arial"/>
      <w:noProof/>
      <w:lang w:val="en-US" w:eastAsia="ja-JP"/>
    </w:rPr>
  </w:style>
  <w:style w:type="paragraph" w:customStyle="1" w:styleId="TOC21">
    <w:name w:val="TOC 21"/>
    <w:basedOn w:val="Normal"/>
    <w:next w:val="Normal"/>
    <w:autoRedefine/>
    <w:uiPriority w:val="39"/>
    <w:rsid w:val="00CF5CB7"/>
    <w:pPr>
      <w:tabs>
        <w:tab w:val="left" w:pos="1843"/>
        <w:tab w:val="right" w:pos="9639"/>
      </w:tabs>
      <w:spacing w:beforeLines="0" w:before="120" w:after="120"/>
      <w:ind w:left="1559" w:right="284" w:hanging="1134"/>
      <w:jc w:val="left"/>
    </w:pPr>
    <w:rPr>
      <w:rFonts w:ascii="Calibri" w:eastAsia="MS Mincho" w:hAnsi="Calibri" w:cs="Arial"/>
      <w:noProof/>
      <w:lang w:val="en-US" w:eastAsia="ja-JP"/>
    </w:rPr>
  </w:style>
  <w:style w:type="paragraph" w:customStyle="1" w:styleId="TOC31">
    <w:name w:val="TOC 31"/>
    <w:basedOn w:val="Normal"/>
    <w:next w:val="Normal"/>
    <w:uiPriority w:val="39"/>
    <w:rsid w:val="00CF5CB7"/>
    <w:pPr>
      <w:tabs>
        <w:tab w:val="right" w:pos="9639"/>
      </w:tabs>
      <w:spacing w:beforeLines="0" w:before="60" w:after="60"/>
      <w:ind w:left="1843" w:right="284" w:hanging="964"/>
      <w:jc w:val="left"/>
    </w:pPr>
    <w:rPr>
      <w:rFonts w:ascii="Arial" w:eastAsia="MS Mincho" w:hAnsi="Arial" w:cs="Arial"/>
      <w:noProof/>
      <w:sz w:val="20"/>
      <w:szCs w:val="20"/>
      <w:lang w:val="en-US" w:eastAsia="ja-JP"/>
    </w:rPr>
  </w:style>
  <w:style w:type="paragraph" w:styleId="TOC4">
    <w:name w:val="toc 4"/>
    <w:basedOn w:val="Normal"/>
    <w:next w:val="Normal"/>
    <w:autoRedefine/>
    <w:uiPriority w:val="39"/>
    <w:rsid w:val="00CF5CB7"/>
    <w:pPr>
      <w:tabs>
        <w:tab w:val="right" w:pos="9639"/>
      </w:tabs>
      <w:spacing w:beforeLines="0" w:before="120" w:after="120"/>
      <w:ind w:right="284"/>
      <w:jc w:val="left"/>
    </w:pPr>
    <w:rPr>
      <w:rFonts w:ascii="Arial" w:hAnsi="Arial"/>
      <w:noProof/>
      <w:lang w:eastAsia="en-GB"/>
    </w:rPr>
  </w:style>
  <w:style w:type="paragraph" w:customStyle="1" w:styleId="TOC51">
    <w:name w:val="TOC 51"/>
    <w:basedOn w:val="Normal"/>
    <w:next w:val="Normal"/>
    <w:autoRedefine/>
    <w:uiPriority w:val="39"/>
    <w:rsid w:val="00CF5CB7"/>
    <w:pPr>
      <w:tabs>
        <w:tab w:val="right" w:pos="9628"/>
      </w:tabs>
      <w:spacing w:beforeLines="0" w:before="120" w:after="120"/>
      <w:ind w:left="1418" w:right="284" w:hanging="1418"/>
      <w:jc w:val="left"/>
    </w:pPr>
    <w:rPr>
      <w:rFonts w:ascii="Arial" w:eastAsia="MS Mincho" w:hAnsi="Arial" w:cs="Arial"/>
      <w:noProof/>
      <w:lang w:val="en-US" w:eastAsia="ja-JP"/>
    </w:rPr>
  </w:style>
  <w:style w:type="paragraph" w:styleId="TOC6">
    <w:name w:val="toc 6"/>
    <w:basedOn w:val="Normal"/>
    <w:next w:val="Normal"/>
    <w:autoRedefine/>
    <w:uiPriority w:val="39"/>
    <w:rsid w:val="00CF5CB7"/>
    <w:pPr>
      <w:spacing w:beforeLines="0" w:before="0"/>
      <w:ind w:left="960"/>
      <w:jc w:val="left"/>
    </w:pPr>
    <w:rPr>
      <w:rFonts w:ascii="Arial" w:hAnsi="Arial"/>
      <w:sz w:val="20"/>
      <w:szCs w:val="20"/>
      <w:lang w:eastAsia="en-US"/>
    </w:rPr>
  </w:style>
  <w:style w:type="paragraph" w:styleId="TOC7">
    <w:name w:val="toc 7"/>
    <w:basedOn w:val="Normal"/>
    <w:next w:val="Normal"/>
    <w:autoRedefine/>
    <w:uiPriority w:val="39"/>
    <w:rsid w:val="00CF5CB7"/>
    <w:pPr>
      <w:spacing w:beforeLines="0" w:before="0"/>
      <w:ind w:left="1200"/>
      <w:jc w:val="left"/>
    </w:pPr>
    <w:rPr>
      <w:rFonts w:ascii="Arial" w:hAnsi="Arial"/>
      <w:sz w:val="20"/>
      <w:szCs w:val="20"/>
      <w:lang w:eastAsia="en-US"/>
    </w:rPr>
  </w:style>
  <w:style w:type="paragraph" w:styleId="TOC8">
    <w:name w:val="toc 8"/>
    <w:basedOn w:val="Normal"/>
    <w:next w:val="Normal"/>
    <w:autoRedefine/>
    <w:uiPriority w:val="39"/>
    <w:rsid w:val="00CF5CB7"/>
    <w:pPr>
      <w:spacing w:beforeLines="0" w:before="0"/>
      <w:ind w:left="1440"/>
      <w:jc w:val="left"/>
    </w:pPr>
    <w:rPr>
      <w:rFonts w:ascii="Arial" w:hAnsi="Arial"/>
      <w:sz w:val="20"/>
      <w:szCs w:val="20"/>
      <w:lang w:eastAsia="en-US"/>
    </w:rPr>
  </w:style>
  <w:style w:type="paragraph" w:styleId="TOC9">
    <w:name w:val="toc 9"/>
    <w:basedOn w:val="Normal"/>
    <w:next w:val="Normal"/>
    <w:autoRedefine/>
    <w:uiPriority w:val="39"/>
    <w:rsid w:val="00CF5CB7"/>
    <w:pPr>
      <w:spacing w:beforeLines="0" w:before="0"/>
      <w:ind w:left="1680"/>
      <w:jc w:val="left"/>
    </w:pPr>
    <w:rPr>
      <w:rFonts w:ascii="Arial" w:hAnsi="Arial"/>
      <w:sz w:val="20"/>
      <w:szCs w:val="20"/>
      <w:lang w:eastAsia="en-US"/>
    </w:rPr>
  </w:style>
  <w:style w:type="table" w:customStyle="1" w:styleId="TableGrid1">
    <w:name w:val="Table Grid1"/>
    <w:basedOn w:val="TableNormal"/>
    <w:next w:val="TableGrid"/>
    <w:uiPriority w:val="39"/>
    <w:rsid w:val="00CF5CB7"/>
    <w:rPr>
      <w:rFonts w:eastAsia="MS Minch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rsid w:val="00CF5CB7"/>
    <w:rPr>
      <w:rFonts w:ascii="Tahoma" w:hAnsi="Tahoma" w:cs="Tahoma"/>
      <w:sz w:val="16"/>
      <w:szCs w:val="16"/>
      <w:lang w:val="en-GB"/>
    </w:rPr>
  </w:style>
  <w:style w:type="paragraph" w:customStyle="1" w:styleId="List1indent1">
    <w:name w:val="List 1 indent 1"/>
    <w:basedOn w:val="Normal"/>
    <w:qFormat/>
    <w:rsid w:val="00CF5CB7"/>
    <w:pPr>
      <w:numPr>
        <w:ilvl w:val="1"/>
        <w:numId w:val="30"/>
      </w:numPr>
      <w:spacing w:beforeLines="0" w:before="0" w:after="120"/>
    </w:pPr>
    <w:rPr>
      <w:rFonts w:ascii="Arial" w:hAnsi="Arial" w:cs="Arial"/>
      <w:lang w:eastAsia="en-GB"/>
    </w:rPr>
  </w:style>
  <w:style w:type="paragraph" w:styleId="PlainText">
    <w:name w:val="Plain Text"/>
    <w:basedOn w:val="Normal"/>
    <w:link w:val="PlainTextChar"/>
    <w:rsid w:val="00CF5CB7"/>
    <w:pPr>
      <w:spacing w:beforeLines="0" w:before="0"/>
      <w:jc w:val="left"/>
    </w:pPr>
    <w:rPr>
      <w:rFonts w:ascii="Consolas" w:hAnsi="Consolas"/>
      <w:sz w:val="21"/>
      <w:szCs w:val="21"/>
      <w:lang w:val="en-US" w:eastAsia="en-US"/>
    </w:rPr>
  </w:style>
  <w:style w:type="character" w:customStyle="1" w:styleId="PlainTextChar">
    <w:name w:val="Plain Text Char"/>
    <w:basedOn w:val="DefaultParagraphFont"/>
    <w:link w:val="PlainText"/>
    <w:rsid w:val="00CF5CB7"/>
    <w:rPr>
      <w:rFonts w:ascii="Consolas" w:hAnsi="Consolas"/>
      <w:sz w:val="21"/>
      <w:szCs w:val="21"/>
      <w:lang w:val="en-US" w:eastAsia="en-US"/>
    </w:rPr>
  </w:style>
  <w:style w:type="character" w:styleId="FollowedHyperlink">
    <w:name w:val="FollowedHyperlink"/>
    <w:basedOn w:val="DefaultParagraphFont"/>
    <w:uiPriority w:val="99"/>
    <w:unhideWhenUsed/>
    <w:rsid w:val="00CF5CB7"/>
    <w:rPr>
      <w:color w:val="800080"/>
      <w:u w:val="single"/>
    </w:rPr>
  </w:style>
  <w:style w:type="paragraph" w:customStyle="1" w:styleId="AppendixHeading1">
    <w:name w:val="Appendix Heading 1"/>
    <w:basedOn w:val="Normal"/>
    <w:next w:val="BodyText"/>
    <w:rsid w:val="00CF5CB7"/>
    <w:pPr>
      <w:numPr>
        <w:numId w:val="12"/>
      </w:numPr>
      <w:spacing w:beforeLines="0" w:before="120" w:after="120"/>
      <w:jc w:val="left"/>
    </w:pPr>
    <w:rPr>
      <w:rFonts w:ascii="Arial" w:hAnsi="Arial" w:cs="Arial"/>
      <w:b/>
      <w:caps/>
      <w:sz w:val="24"/>
      <w:szCs w:val="24"/>
      <w:lang w:eastAsia="en-GB"/>
    </w:rPr>
  </w:style>
  <w:style w:type="paragraph" w:customStyle="1" w:styleId="AppendixHeading2">
    <w:name w:val="Appendix Heading 2"/>
    <w:basedOn w:val="Normal"/>
    <w:next w:val="BodyText"/>
    <w:qFormat/>
    <w:rsid w:val="00CF5CB7"/>
    <w:pPr>
      <w:numPr>
        <w:ilvl w:val="1"/>
        <w:numId w:val="12"/>
      </w:numPr>
      <w:spacing w:beforeLines="0" w:before="120" w:after="120"/>
      <w:jc w:val="left"/>
    </w:pPr>
    <w:rPr>
      <w:rFonts w:ascii="Arial" w:hAnsi="Arial" w:cs="Arial"/>
      <w:b/>
      <w:lang w:eastAsia="en-US"/>
    </w:rPr>
  </w:style>
  <w:style w:type="paragraph" w:customStyle="1" w:styleId="AppendixHeading3">
    <w:name w:val="Appendix Heading 3"/>
    <w:basedOn w:val="Normal"/>
    <w:next w:val="Normal"/>
    <w:rsid w:val="00CF5CB7"/>
    <w:pPr>
      <w:numPr>
        <w:ilvl w:val="2"/>
        <w:numId w:val="12"/>
      </w:numPr>
      <w:spacing w:beforeLines="0" w:before="120" w:after="120"/>
      <w:jc w:val="left"/>
    </w:pPr>
    <w:rPr>
      <w:rFonts w:ascii="Arial" w:hAnsi="Arial" w:cs="Arial"/>
      <w:szCs w:val="24"/>
      <w:lang w:eastAsia="en-GB"/>
    </w:rPr>
  </w:style>
  <w:style w:type="paragraph" w:customStyle="1" w:styleId="AppendixHeading4">
    <w:name w:val="Appendix Heading 4"/>
    <w:basedOn w:val="Normal"/>
    <w:next w:val="BodyText"/>
    <w:rsid w:val="00CF5CB7"/>
    <w:pPr>
      <w:numPr>
        <w:ilvl w:val="3"/>
        <w:numId w:val="12"/>
      </w:numPr>
      <w:spacing w:beforeLines="0" w:before="120" w:after="120"/>
      <w:jc w:val="left"/>
    </w:pPr>
    <w:rPr>
      <w:rFonts w:ascii="Arial" w:hAnsi="Arial" w:cs="Arial"/>
      <w:szCs w:val="24"/>
      <w:lang w:eastAsia="en-GB"/>
    </w:rPr>
  </w:style>
  <w:style w:type="paragraph" w:customStyle="1" w:styleId="ActionItem">
    <w:name w:val="Action Item"/>
    <w:basedOn w:val="Normal"/>
    <w:next w:val="Normal"/>
    <w:link w:val="ActionItemChar"/>
    <w:qFormat/>
    <w:rsid w:val="00CF5CB7"/>
    <w:pPr>
      <w:spacing w:beforeLines="0" w:before="120" w:after="120"/>
      <w:jc w:val="left"/>
    </w:pPr>
    <w:rPr>
      <w:rFonts w:ascii="Calibri" w:eastAsia="Calibri" w:hAnsi="Calibri" w:cs="Calibri"/>
      <w:i/>
      <w:color w:val="0000FF"/>
      <w:lang w:val="en-US" w:eastAsia="en-GB"/>
    </w:rPr>
  </w:style>
  <w:style w:type="paragraph" w:customStyle="1" w:styleId="AnnexHeading1">
    <w:name w:val="Annex Heading 1"/>
    <w:basedOn w:val="Normal"/>
    <w:next w:val="BodyText"/>
    <w:qFormat/>
    <w:rsid w:val="00CF5CB7"/>
    <w:pPr>
      <w:numPr>
        <w:numId w:val="10"/>
      </w:numPr>
      <w:spacing w:beforeLines="0" w:before="120" w:after="120"/>
      <w:jc w:val="left"/>
    </w:pPr>
    <w:rPr>
      <w:rFonts w:ascii="Arial" w:hAnsi="Arial" w:cs="Arial"/>
      <w:b/>
      <w:caps/>
      <w:sz w:val="24"/>
      <w:szCs w:val="24"/>
      <w:lang w:eastAsia="en-GB"/>
    </w:rPr>
  </w:style>
  <w:style w:type="paragraph" w:customStyle="1" w:styleId="AnnexHeading2">
    <w:name w:val="Annex Heading 2"/>
    <w:basedOn w:val="Normal"/>
    <w:next w:val="BodyText"/>
    <w:qFormat/>
    <w:rsid w:val="00CF5CB7"/>
    <w:pPr>
      <w:numPr>
        <w:ilvl w:val="1"/>
        <w:numId w:val="10"/>
      </w:numPr>
      <w:spacing w:beforeLines="0" w:before="120" w:after="120"/>
      <w:jc w:val="left"/>
    </w:pPr>
    <w:rPr>
      <w:rFonts w:ascii="Arial" w:hAnsi="Arial" w:cs="Arial"/>
      <w:b/>
      <w:lang w:eastAsia="en-US"/>
    </w:rPr>
  </w:style>
  <w:style w:type="paragraph" w:customStyle="1" w:styleId="AnnexHeading3">
    <w:name w:val="Annex Heading 3"/>
    <w:basedOn w:val="Normal"/>
    <w:next w:val="Normal"/>
    <w:rsid w:val="00CF5CB7"/>
    <w:pPr>
      <w:numPr>
        <w:ilvl w:val="2"/>
        <w:numId w:val="10"/>
      </w:numPr>
      <w:spacing w:beforeLines="0" w:before="120" w:after="120"/>
      <w:jc w:val="left"/>
    </w:pPr>
    <w:rPr>
      <w:rFonts w:ascii="Arial" w:hAnsi="Arial" w:cs="Arial"/>
      <w:szCs w:val="24"/>
      <w:lang w:eastAsia="en-GB"/>
    </w:rPr>
  </w:style>
  <w:style w:type="paragraph" w:customStyle="1" w:styleId="AnnexHeading4">
    <w:name w:val="Annex Heading 4"/>
    <w:basedOn w:val="Normal"/>
    <w:next w:val="BodyText"/>
    <w:rsid w:val="00CF5CB7"/>
    <w:pPr>
      <w:numPr>
        <w:ilvl w:val="3"/>
        <w:numId w:val="10"/>
      </w:numPr>
      <w:spacing w:beforeLines="0" w:before="120" w:after="120"/>
      <w:jc w:val="left"/>
    </w:pPr>
    <w:rPr>
      <w:rFonts w:ascii="Arial" w:hAnsi="Arial" w:cs="Arial"/>
      <w:szCs w:val="24"/>
      <w:lang w:eastAsia="en-GB"/>
    </w:rPr>
  </w:style>
  <w:style w:type="paragraph" w:customStyle="1" w:styleId="List1indent1text">
    <w:name w:val="List 1 indent 1 text"/>
    <w:basedOn w:val="Normal"/>
    <w:rsid w:val="00CF5CB7"/>
    <w:pPr>
      <w:spacing w:beforeLines="0" w:before="0" w:after="120"/>
      <w:ind w:left="1134"/>
    </w:pPr>
    <w:rPr>
      <w:rFonts w:ascii="Arial" w:hAnsi="Arial" w:cs="Arial"/>
    </w:rPr>
  </w:style>
  <w:style w:type="paragraph" w:customStyle="1" w:styleId="References">
    <w:name w:val="References"/>
    <w:basedOn w:val="Normal"/>
    <w:qFormat/>
    <w:rsid w:val="00CF5CB7"/>
    <w:pPr>
      <w:numPr>
        <w:numId w:val="19"/>
      </w:numPr>
      <w:spacing w:beforeLines="0" w:before="0" w:after="120"/>
      <w:jc w:val="left"/>
    </w:pPr>
    <w:rPr>
      <w:rFonts w:ascii="Arial" w:hAnsi="Arial"/>
      <w:szCs w:val="20"/>
      <w:lang w:eastAsia="en-US"/>
    </w:rPr>
  </w:style>
  <w:style w:type="paragraph" w:customStyle="1" w:styleId="ecxmsonormal">
    <w:name w:val="ecxmsonormal"/>
    <w:basedOn w:val="Normal"/>
    <w:uiPriority w:val="99"/>
    <w:rsid w:val="00CF5CB7"/>
    <w:pPr>
      <w:suppressAutoHyphens/>
      <w:spacing w:beforeLines="0" w:before="0"/>
      <w:jc w:val="left"/>
    </w:pPr>
    <w:rPr>
      <w:rFonts w:ascii="Times New Roman" w:eastAsia="Calibri" w:hAnsi="Times New Roman"/>
      <w:sz w:val="24"/>
      <w:szCs w:val="24"/>
      <w:lang w:val="es-ES" w:eastAsia="ar-SA"/>
    </w:rPr>
  </w:style>
  <w:style w:type="character" w:customStyle="1" w:styleId="hps">
    <w:name w:val="hps"/>
    <w:basedOn w:val="DefaultParagraphFont"/>
    <w:uiPriority w:val="99"/>
    <w:rsid w:val="00CF5CB7"/>
    <w:rPr>
      <w:rFonts w:cs="Times New Roman"/>
    </w:rPr>
  </w:style>
  <w:style w:type="paragraph" w:customStyle="1" w:styleId="Appendix">
    <w:name w:val="Appendix"/>
    <w:basedOn w:val="Normal"/>
    <w:next w:val="Normal"/>
    <w:rsid w:val="00CF5CB7"/>
    <w:pPr>
      <w:numPr>
        <w:numId w:val="21"/>
      </w:numPr>
      <w:tabs>
        <w:tab w:val="left" w:pos="1985"/>
      </w:tabs>
      <w:spacing w:beforeLines="0" w:before="120" w:after="240"/>
      <w:jc w:val="left"/>
    </w:pPr>
    <w:rPr>
      <w:rFonts w:ascii="Arial" w:eastAsia="Calibri" w:hAnsi="Arial" w:cs="Calibri"/>
      <w:b/>
      <w:szCs w:val="28"/>
      <w:lang w:eastAsia="en-US"/>
    </w:rPr>
  </w:style>
  <w:style w:type="character" w:customStyle="1" w:styleId="ActionItemChar">
    <w:name w:val="Action Item Char"/>
    <w:link w:val="ActionItem"/>
    <w:rsid w:val="00CF5CB7"/>
    <w:rPr>
      <w:rFonts w:ascii="Calibri" w:eastAsia="Calibri" w:hAnsi="Calibri" w:cs="Calibri"/>
      <w:i/>
      <w:color w:val="0000FF"/>
      <w:sz w:val="22"/>
      <w:szCs w:val="22"/>
      <w:lang w:val="en-US" w:eastAsia="en-GB"/>
    </w:rPr>
  </w:style>
  <w:style w:type="paragraph" w:customStyle="1" w:styleId="ActionWWA">
    <w:name w:val="Action WWA"/>
    <w:basedOn w:val="Normal"/>
    <w:next w:val="BodyText"/>
    <w:qFormat/>
    <w:rsid w:val="00CF5CB7"/>
    <w:pPr>
      <w:spacing w:beforeLines="0" w:before="120" w:after="120"/>
    </w:pPr>
    <w:rPr>
      <w:rFonts w:ascii="Calibri" w:hAnsi="Calibri" w:cs="Arial"/>
      <w:i/>
      <w:lang w:eastAsia="en-GB"/>
    </w:rPr>
  </w:style>
  <w:style w:type="character" w:customStyle="1" w:styleId="FigureChar">
    <w:name w:val="Figure_# Char"/>
    <w:link w:val="Figure"/>
    <w:rsid w:val="00CF5CB7"/>
    <w:rPr>
      <w:rFonts w:ascii="Arial" w:hAnsi="Arial"/>
      <w:i/>
      <w:sz w:val="22"/>
      <w:lang w:val="en-GB" w:eastAsia="en-GB"/>
    </w:rPr>
  </w:style>
  <w:style w:type="paragraph" w:customStyle="1" w:styleId="Workinggroup">
    <w:name w:val="Working group"/>
    <w:basedOn w:val="Normal"/>
    <w:next w:val="Normal"/>
    <w:autoRedefine/>
    <w:rsid w:val="00CF5CB7"/>
    <w:pPr>
      <w:numPr>
        <w:numId w:val="29"/>
      </w:numPr>
      <w:tabs>
        <w:tab w:val="num" w:pos="360"/>
      </w:tabs>
      <w:spacing w:beforeLines="0" w:before="120" w:after="120"/>
      <w:ind w:left="2552" w:right="-143" w:hanging="2552"/>
      <w:jc w:val="left"/>
    </w:pPr>
    <w:rPr>
      <w:rFonts w:ascii="Calibri" w:eastAsia="MS Mincho" w:hAnsi="Calibri" w:cs="Arial"/>
      <w:b/>
      <w:color w:val="365F91"/>
      <w:sz w:val="24"/>
      <w:szCs w:val="24"/>
      <w:lang w:eastAsia="en-US"/>
    </w:rPr>
  </w:style>
  <w:style w:type="paragraph" w:customStyle="1" w:styleId="StyleTableofFiguresJustifiedAfter6pt">
    <w:name w:val="Style Table of Figures + Justified After:  6 pt"/>
    <w:basedOn w:val="Normal"/>
    <w:rsid w:val="00CF5CB7"/>
    <w:pPr>
      <w:numPr>
        <w:numId w:val="22"/>
      </w:numPr>
      <w:tabs>
        <w:tab w:val="right" w:pos="567"/>
        <w:tab w:val="num" w:pos="1134"/>
        <w:tab w:val="right" w:pos="9639"/>
      </w:tabs>
      <w:spacing w:beforeLines="0" w:before="60" w:after="60"/>
      <w:ind w:left="567" w:right="284" w:hanging="567"/>
      <w:jc w:val="left"/>
    </w:pPr>
    <w:rPr>
      <w:rFonts w:ascii="Arial" w:eastAsia="MS Mincho" w:hAnsi="Arial" w:cs="Arial"/>
      <w:szCs w:val="20"/>
      <w:lang w:eastAsia="en-US"/>
    </w:rPr>
  </w:style>
  <w:style w:type="paragraph" w:customStyle="1" w:styleId="Agendaitem0">
    <w:name w:val="Agenda item"/>
    <w:basedOn w:val="Normal"/>
    <w:next w:val="Normal"/>
    <w:rsid w:val="00CF5CB7"/>
    <w:pPr>
      <w:tabs>
        <w:tab w:val="num" w:pos="2268"/>
        <w:tab w:val="left" w:pos="2552"/>
      </w:tabs>
      <w:spacing w:beforeLines="0" w:before="240" w:after="240"/>
      <w:ind w:left="2552" w:hanging="2552"/>
      <w:jc w:val="left"/>
    </w:pPr>
    <w:rPr>
      <w:rFonts w:ascii="Arial" w:eastAsia="MS Mincho" w:hAnsi="Arial" w:cs="Arial"/>
      <w:b/>
      <w:sz w:val="28"/>
      <w:lang w:eastAsia="en-US"/>
    </w:rPr>
  </w:style>
  <w:style w:type="paragraph" w:customStyle="1" w:styleId="subagenda">
    <w:name w:val="subagenda"/>
    <w:basedOn w:val="Normal"/>
    <w:rsid w:val="00CF5CB7"/>
    <w:pPr>
      <w:tabs>
        <w:tab w:val="left" w:pos="1080"/>
      </w:tabs>
      <w:spacing w:beforeLines="0" w:before="120" w:after="120"/>
    </w:pPr>
    <w:rPr>
      <w:rFonts w:ascii="Arial" w:eastAsia="MS Mincho" w:hAnsi="Arial" w:cs="Arial"/>
      <w:lang w:eastAsia="en-US"/>
    </w:rPr>
  </w:style>
  <w:style w:type="character" w:customStyle="1" w:styleId="TableTextCar">
    <w:name w:val="Table Text Car"/>
    <w:basedOn w:val="DefaultParagraphFont"/>
    <w:rsid w:val="00CF5CB7"/>
    <w:rPr>
      <w:rFonts w:ascii="Arial" w:hAnsi="Arial"/>
      <w:w w:val="101"/>
      <w:kern w:val="20"/>
      <w:szCs w:val="24"/>
      <w:lang w:val="en-GB" w:eastAsia="fr-FR" w:bidi="ar-SA"/>
    </w:rPr>
  </w:style>
  <w:style w:type="paragraph" w:customStyle="1" w:styleId="Default">
    <w:name w:val="Default"/>
    <w:rsid w:val="00CF5CB7"/>
    <w:pPr>
      <w:autoSpaceDE w:val="0"/>
      <w:autoSpaceDN w:val="0"/>
      <w:adjustRightInd w:val="0"/>
    </w:pPr>
    <w:rPr>
      <w:rFonts w:ascii="Arial" w:eastAsia="SimSun" w:hAnsi="Arial" w:cs="Arial"/>
      <w:color w:val="000000"/>
      <w:sz w:val="24"/>
      <w:szCs w:val="24"/>
      <w:lang w:val="en-US" w:eastAsia="zh-CN"/>
    </w:rPr>
  </w:style>
  <w:style w:type="paragraph" w:customStyle="1" w:styleId="Default1">
    <w:name w:val="Default1"/>
    <w:basedOn w:val="Default"/>
    <w:next w:val="Default"/>
    <w:rsid w:val="00CF5CB7"/>
    <w:rPr>
      <w:rFonts w:cs="Times New Roman"/>
      <w:color w:val="auto"/>
      <w:sz w:val="20"/>
    </w:rPr>
  </w:style>
  <w:style w:type="character" w:styleId="Strong">
    <w:name w:val="Strong"/>
    <w:basedOn w:val="DefaultParagraphFont"/>
    <w:uiPriority w:val="99"/>
    <w:qFormat/>
    <w:rsid w:val="00CF5CB7"/>
    <w:rPr>
      <w:b/>
      <w:bCs/>
    </w:rPr>
  </w:style>
  <w:style w:type="paragraph" w:customStyle="1" w:styleId="Agenda1">
    <w:name w:val="Agenda 1"/>
    <w:basedOn w:val="Normal"/>
    <w:qFormat/>
    <w:rsid w:val="00CF5CB7"/>
    <w:pPr>
      <w:numPr>
        <w:numId w:val="25"/>
      </w:numPr>
      <w:tabs>
        <w:tab w:val="clear" w:pos="567"/>
        <w:tab w:val="left" w:pos="7371"/>
      </w:tabs>
      <w:spacing w:beforeLines="0" w:before="120" w:after="120"/>
      <w:ind w:left="2421" w:hanging="360"/>
    </w:pPr>
    <w:rPr>
      <w:rFonts w:ascii="Arial" w:eastAsia="MS Mincho" w:hAnsi="Arial" w:cs="Arial"/>
      <w:szCs w:val="20"/>
      <w:lang w:eastAsia="en-US"/>
    </w:rPr>
  </w:style>
  <w:style w:type="paragraph" w:customStyle="1" w:styleId="Task">
    <w:name w:val="Task"/>
    <w:basedOn w:val="Normal"/>
    <w:rsid w:val="00CF5CB7"/>
    <w:pPr>
      <w:numPr>
        <w:numId w:val="24"/>
      </w:numPr>
      <w:tabs>
        <w:tab w:val="clear" w:pos="397"/>
        <w:tab w:val="left" w:pos="459"/>
        <w:tab w:val="num" w:pos="1440"/>
      </w:tabs>
      <w:spacing w:beforeLines="0" w:before="0"/>
      <w:ind w:left="0" w:firstLine="0"/>
      <w:jc w:val="left"/>
    </w:pPr>
    <w:rPr>
      <w:rFonts w:ascii="Arial" w:eastAsia="MS Mincho" w:hAnsi="Arial" w:cs="Arial"/>
      <w:lang w:eastAsia="en-US"/>
    </w:rPr>
  </w:style>
  <w:style w:type="character" w:customStyle="1" w:styleId="ActionMemberChar">
    <w:name w:val="Action Member Char"/>
    <w:basedOn w:val="DefaultParagraphFont"/>
    <w:link w:val="ActionMember"/>
    <w:rsid w:val="00CF5CB7"/>
    <w:rPr>
      <w:rFonts w:ascii="Calibri" w:eastAsia="MS Mincho" w:hAnsi="Calibri" w:cs="Calibri"/>
      <w:i/>
      <w:iCs/>
      <w:sz w:val="22"/>
      <w:szCs w:val="22"/>
      <w:lang w:val="en-US" w:eastAsia="ja-JP"/>
    </w:rPr>
  </w:style>
  <w:style w:type="character" w:customStyle="1" w:styleId="ActionIALAChar">
    <w:name w:val="Action IALA Char"/>
    <w:basedOn w:val="DefaultParagraphFont"/>
    <w:link w:val="ActionIALA"/>
    <w:rsid w:val="00CF5CB7"/>
    <w:rPr>
      <w:rFonts w:ascii="Calibri" w:eastAsia="MS Mincho" w:hAnsi="Calibri" w:cs="Arial"/>
      <w:i/>
      <w:iCs/>
      <w:sz w:val="22"/>
      <w:szCs w:val="22"/>
      <w:lang w:val="en-US" w:eastAsia="en-GB"/>
    </w:rPr>
  </w:style>
  <w:style w:type="paragraph" w:customStyle="1" w:styleId="Para">
    <w:name w:val="Para"/>
    <w:basedOn w:val="BodyText"/>
    <w:next w:val="BodyText"/>
    <w:autoRedefine/>
    <w:rsid w:val="00CF5CB7"/>
    <w:pPr>
      <w:spacing w:beforeLines="0" w:before="0"/>
      <w:jc w:val="left"/>
    </w:pPr>
    <w:rPr>
      <w:rFonts w:ascii="Calibri" w:eastAsia="Calibri" w:hAnsi="Calibri" w:cs="Calibri"/>
      <w:sz w:val="22"/>
      <w:lang w:val="en-US" w:eastAsia="en-GB"/>
    </w:rPr>
  </w:style>
  <w:style w:type="paragraph" w:customStyle="1" w:styleId="FigureNo">
    <w:name w:val="Figure_No"/>
    <w:basedOn w:val="Normal"/>
    <w:next w:val="Normal"/>
    <w:autoRedefine/>
    <w:rsid w:val="00CF5CB7"/>
    <w:pPr>
      <w:keepNext/>
      <w:keepLines/>
      <w:spacing w:beforeLines="0" w:before="120" w:after="100" w:afterAutospacing="1"/>
      <w:jc w:val="center"/>
    </w:pPr>
    <w:rPr>
      <w:rFonts w:ascii="Times New Roman" w:eastAsia="MS Mincho" w:hAnsi="Times New Roman" w:cs="Arial"/>
      <w:caps/>
      <w:lang w:eastAsia="en-US"/>
    </w:rPr>
  </w:style>
  <w:style w:type="paragraph" w:styleId="Revision">
    <w:name w:val="Revision"/>
    <w:hidden/>
    <w:uiPriority w:val="99"/>
    <w:semiHidden/>
    <w:rsid w:val="00CF5CB7"/>
    <w:rPr>
      <w:rFonts w:ascii="Arial" w:eastAsia="MS Mincho" w:hAnsi="Arial"/>
      <w:sz w:val="22"/>
      <w:szCs w:val="24"/>
      <w:lang w:val="en-GB" w:eastAsia="ja-JP"/>
    </w:rPr>
  </w:style>
  <w:style w:type="paragraph" w:customStyle="1" w:styleId="Agenda2">
    <w:name w:val="Agenda 2"/>
    <w:basedOn w:val="Normal"/>
    <w:qFormat/>
    <w:rsid w:val="00CF5CB7"/>
    <w:pPr>
      <w:numPr>
        <w:ilvl w:val="1"/>
        <w:numId w:val="25"/>
      </w:numPr>
      <w:tabs>
        <w:tab w:val="left" w:pos="7371"/>
      </w:tabs>
      <w:spacing w:beforeLines="0" w:before="0" w:after="120"/>
      <w:jc w:val="left"/>
    </w:pPr>
    <w:rPr>
      <w:rFonts w:ascii="Arial" w:eastAsia="MS Mincho" w:hAnsi="Arial" w:cs="Arial"/>
      <w:lang w:eastAsia="en-US"/>
    </w:rPr>
  </w:style>
  <w:style w:type="paragraph" w:customStyle="1" w:styleId="AgendaItem1">
    <w:name w:val="Agenda Item_1"/>
    <w:basedOn w:val="Normal"/>
    <w:next w:val="Normal"/>
    <w:rsid w:val="00CF5CB7"/>
    <w:pPr>
      <w:numPr>
        <w:numId w:val="23"/>
      </w:numPr>
      <w:tabs>
        <w:tab w:val="clear" w:pos="2268"/>
        <w:tab w:val="num" w:pos="567"/>
      </w:tabs>
      <w:spacing w:beforeLines="0" w:before="240" w:after="240"/>
      <w:ind w:left="567" w:hanging="567"/>
    </w:pPr>
    <w:rPr>
      <w:rFonts w:ascii="Arial" w:eastAsia="MS Mincho" w:hAnsi="Arial" w:cs="Arial"/>
      <w:b/>
      <w:lang w:eastAsia="en-US"/>
    </w:rPr>
  </w:style>
  <w:style w:type="paragraph" w:customStyle="1" w:styleId="AgendaItem2">
    <w:name w:val="Agenda Item_2"/>
    <w:basedOn w:val="Normal"/>
    <w:rsid w:val="00CF5CB7"/>
    <w:pPr>
      <w:numPr>
        <w:ilvl w:val="1"/>
        <w:numId w:val="23"/>
      </w:numPr>
      <w:tabs>
        <w:tab w:val="clear" w:pos="1985"/>
        <w:tab w:val="num" w:pos="851"/>
        <w:tab w:val="left" w:pos="2268"/>
      </w:tabs>
      <w:spacing w:beforeLines="0" w:before="0" w:after="120"/>
      <w:ind w:left="851" w:hanging="851"/>
    </w:pPr>
    <w:rPr>
      <w:rFonts w:ascii="Arial" w:eastAsia="MS Mincho" w:hAnsi="Arial" w:cs="Arial"/>
      <w:lang w:eastAsia="en-US"/>
    </w:rPr>
  </w:style>
  <w:style w:type="paragraph" w:customStyle="1" w:styleId="equation">
    <w:name w:val="equation"/>
    <w:basedOn w:val="Normal"/>
    <w:next w:val="BodyText"/>
    <w:qFormat/>
    <w:rsid w:val="00CF5CB7"/>
    <w:pPr>
      <w:keepNext/>
      <w:numPr>
        <w:numId w:val="26"/>
      </w:numPr>
      <w:tabs>
        <w:tab w:val="left" w:pos="142"/>
      </w:tabs>
      <w:spacing w:beforeLines="0" w:before="0" w:after="120"/>
      <w:ind w:left="720"/>
      <w:jc w:val="right"/>
    </w:pPr>
    <w:rPr>
      <w:rFonts w:ascii="Arial" w:eastAsia="MS Mincho" w:hAnsi="Arial" w:cs="Arial"/>
      <w:lang w:eastAsia="en-US"/>
    </w:rPr>
  </w:style>
  <w:style w:type="paragraph" w:customStyle="1" w:styleId="WGnumbering">
    <w:name w:val="WG numbering"/>
    <w:basedOn w:val="Normal"/>
    <w:qFormat/>
    <w:rsid w:val="00CF5CB7"/>
    <w:pPr>
      <w:numPr>
        <w:numId w:val="30"/>
      </w:numPr>
      <w:tabs>
        <w:tab w:val="num" w:pos="360"/>
      </w:tabs>
      <w:spacing w:beforeLines="0" w:before="0"/>
      <w:ind w:left="0" w:firstLine="0"/>
      <w:jc w:val="left"/>
    </w:pPr>
    <w:rPr>
      <w:rFonts w:ascii="Arial" w:eastAsia="MS Mincho" w:hAnsi="Arial" w:cs="Arial"/>
      <w:lang w:eastAsia="en-US"/>
    </w:rPr>
  </w:style>
  <w:style w:type="paragraph" w:customStyle="1" w:styleId="Agenda30">
    <w:name w:val="Agenda 3"/>
    <w:basedOn w:val="Normal"/>
    <w:autoRedefine/>
    <w:qFormat/>
    <w:rsid w:val="00CF5CB7"/>
    <w:pPr>
      <w:numPr>
        <w:ilvl w:val="2"/>
        <w:numId w:val="27"/>
      </w:numPr>
      <w:tabs>
        <w:tab w:val="clear" w:pos="2268"/>
        <w:tab w:val="num" w:pos="1134"/>
        <w:tab w:val="left" w:pos="7371"/>
      </w:tabs>
      <w:spacing w:beforeLines="0" w:before="0" w:after="120"/>
      <w:ind w:left="1134" w:hanging="1134"/>
      <w:jc w:val="left"/>
    </w:pPr>
    <w:rPr>
      <w:rFonts w:ascii="Arial" w:eastAsia="MS Mincho" w:hAnsi="Arial" w:cs="Arial"/>
      <w:sz w:val="20"/>
      <w:lang w:eastAsia="en-US"/>
    </w:rPr>
  </w:style>
  <w:style w:type="paragraph" w:customStyle="1" w:styleId="Agenda3">
    <w:name w:val="Agenda3"/>
    <w:basedOn w:val="Normal"/>
    <w:rsid w:val="00CF5CB7"/>
    <w:pPr>
      <w:numPr>
        <w:ilvl w:val="2"/>
        <w:numId w:val="25"/>
      </w:numPr>
      <w:tabs>
        <w:tab w:val="left" w:pos="2552"/>
      </w:tabs>
      <w:spacing w:beforeLines="0" w:before="0"/>
      <w:ind w:left="3861" w:hanging="360"/>
      <w:jc w:val="left"/>
    </w:pPr>
    <w:rPr>
      <w:rFonts w:ascii="Arial" w:eastAsia="MS Mincho" w:hAnsi="Arial" w:cs="Arial"/>
      <w:lang w:val="fr-CA" w:eastAsia="en-US"/>
    </w:rPr>
  </w:style>
  <w:style w:type="paragraph" w:customStyle="1" w:styleId="NormalWeb1">
    <w:name w:val="Normal (Web)1"/>
    <w:basedOn w:val="Normal"/>
    <w:next w:val="NormalWeb"/>
    <w:rsid w:val="00CF5CB7"/>
    <w:pPr>
      <w:spacing w:beforeLines="0" w:before="100" w:beforeAutospacing="1" w:after="100" w:afterAutospacing="1"/>
      <w:jc w:val="left"/>
    </w:pPr>
    <w:rPr>
      <w:rFonts w:ascii="Arial" w:eastAsia="MS Mincho" w:hAnsi="Arial" w:cs="Arial"/>
      <w:lang w:eastAsia="en-US"/>
    </w:rPr>
  </w:style>
  <w:style w:type="paragraph" w:customStyle="1" w:styleId="Article">
    <w:name w:val="Article"/>
    <w:basedOn w:val="Normal"/>
    <w:next w:val="Normal"/>
    <w:rsid w:val="00CF5CB7"/>
    <w:pPr>
      <w:autoSpaceDE w:val="0"/>
      <w:autoSpaceDN w:val="0"/>
      <w:adjustRightInd w:val="0"/>
      <w:spacing w:beforeLines="0" w:before="360"/>
      <w:jc w:val="left"/>
    </w:pPr>
    <w:rPr>
      <w:rFonts w:ascii="Arial" w:eastAsia="MS Mincho" w:hAnsi="Arial" w:cs="Arial"/>
      <w:b/>
      <w:caps/>
      <w:sz w:val="28"/>
      <w:szCs w:val="28"/>
      <w:lang w:eastAsia="en-US"/>
    </w:rPr>
  </w:style>
  <w:style w:type="character" w:styleId="BookTitle">
    <w:name w:val="Book Title"/>
    <w:basedOn w:val="DefaultParagraphFont"/>
    <w:uiPriority w:val="33"/>
    <w:rsid w:val="00CF5CB7"/>
    <w:rPr>
      <w:b/>
      <w:bCs/>
      <w:smallCaps/>
      <w:spacing w:val="5"/>
    </w:rPr>
  </w:style>
  <w:style w:type="character" w:customStyle="1" w:styleId="descriptionblock">
    <w:name w:val="description block"/>
    <w:basedOn w:val="DefaultParagraphFont"/>
    <w:rsid w:val="00CF5CB7"/>
  </w:style>
  <w:style w:type="paragraph" w:customStyle="1" w:styleId="DocumentMap1">
    <w:name w:val="Document Map1"/>
    <w:basedOn w:val="Normal"/>
    <w:next w:val="DocumentMap"/>
    <w:link w:val="DocumentMapChar"/>
    <w:rsid w:val="00CF5CB7"/>
    <w:pPr>
      <w:shd w:val="clear" w:color="auto" w:fill="000080"/>
      <w:spacing w:beforeLines="0" w:before="0"/>
      <w:jc w:val="left"/>
    </w:pPr>
    <w:rPr>
      <w:rFonts w:ascii="Tahoma" w:eastAsia="MS Mincho" w:hAnsi="Tahoma" w:cs="Tahoma"/>
      <w:sz w:val="20"/>
      <w:szCs w:val="20"/>
      <w:lang w:val="fr-FR" w:eastAsia="en-US"/>
    </w:rPr>
  </w:style>
  <w:style w:type="character" w:customStyle="1" w:styleId="DocumentMapChar">
    <w:name w:val="Document Map Char"/>
    <w:basedOn w:val="DefaultParagraphFont"/>
    <w:link w:val="DocumentMap1"/>
    <w:rsid w:val="00CF5CB7"/>
    <w:rPr>
      <w:rFonts w:ascii="Tahoma" w:eastAsia="MS Mincho" w:hAnsi="Tahoma" w:cs="Tahoma"/>
      <w:shd w:val="clear" w:color="auto" w:fill="000080"/>
      <w:lang w:eastAsia="en-US"/>
    </w:rPr>
  </w:style>
  <w:style w:type="character" w:styleId="Emphasis">
    <w:name w:val="Emphasis"/>
    <w:basedOn w:val="DefaultParagraphFont"/>
    <w:rsid w:val="00CF5CB7"/>
    <w:rPr>
      <w:i/>
      <w:iCs/>
    </w:rPr>
  </w:style>
  <w:style w:type="paragraph" w:customStyle="1" w:styleId="NoSpacing1">
    <w:name w:val="No Spacing1"/>
    <w:next w:val="NoSpacing"/>
    <w:uiPriority w:val="1"/>
    <w:qFormat/>
    <w:rsid w:val="00CF5CB7"/>
    <w:rPr>
      <w:rFonts w:ascii="Arial" w:eastAsia="MS Mincho" w:hAnsi="Arial" w:cs="Arial"/>
      <w:sz w:val="22"/>
      <w:szCs w:val="22"/>
      <w:lang w:val="en-GB" w:eastAsia="en-US"/>
    </w:rPr>
  </w:style>
  <w:style w:type="character" w:customStyle="1" w:styleId="IntenseEmphasis1">
    <w:name w:val="Intense Emphasis1"/>
    <w:basedOn w:val="DefaultParagraphFont"/>
    <w:uiPriority w:val="21"/>
    <w:rsid w:val="00CF5CB7"/>
    <w:rPr>
      <w:b/>
      <w:bCs/>
      <w:i/>
      <w:iCs/>
      <w:color w:val="4F81BD"/>
    </w:rPr>
  </w:style>
  <w:style w:type="paragraph" w:customStyle="1" w:styleId="IntenseQuote1">
    <w:name w:val="Intense Quote1"/>
    <w:basedOn w:val="Normal"/>
    <w:next w:val="Normal"/>
    <w:uiPriority w:val="30"/>
    <w:rsid w:val="00CF5CB7"/>
    <w:pPr>
      <w:pBdr>
        <w:bottom w:val="single" w:sz="4" w:space="4" w:color="4F81BD"/>
      </w:pBdr>
      <w:spacing w:beforeLines="0" w:before="200" w:after="280"/>
      <w:ind w:left="936" w:right="936"/>
      <w:jc w:val="left"/>
    </w:pPr>
    <w:rPr>
      <w:rFonts w:ascii="Arial" w:eastAsia="MS Mincho" w:hAnsi="Arial" w:cs="Arial"/>
      <w:b/>
      <w:bCs/>
      <w:i/>
      <w:iCs/>
      <w:color w:val="4F81BD"/>
      <w:lang w:eastAsia="en-US"/>
    </w:rPr>
  </w:style>
  <w:style w:type="character" w:customStyle="1" w:styleId="IntenseQuoteChar">
    <w:name w:val="Intense Quote Char"/>
    <w:basedOn w:val="DefaultParagraphFont"/>
    <w:link w:val="IntenseQuote"/>
    <w:uiPriority w:val="30"/>
    <w:rsid w:val="00CF5CB7"/>
    <w:rPr>
      <w:rFonts w:ascii="Arial" w:eastAsia="MS Mincho" w:hAnsi="Arial" w:cs="Arial"/>
      <w:b/>
      <w:bCs/>
      <w:i/>
      <w:iCs/>
      <w:color w:val="4F81BD"/>
      <w:sz w:val="22"/>
      <w:szCs w:val="22"/>
      <w:lang w:eastAsia="en-US"/>
    </w:rPr>
  </w:style>
  <w:style w:type="character" w:customStyle="1" w:styleId="IntenseReference1">
    <w:name w:val="Intense Reference1"/>
    <w:basedOn w:val="DefaultParagraphFont"/>
    <w:uiPriority w:val="32"/>
    <w:rsid w:val="00CF5CB7"/>
    <w:rPr>
      <w:b/>
      <w:bCs/>
      <w:smallCaps/>
      <w:color w:val="C0504D"/>
      <w:spacing w:val="5"/>
      <w:u w:val="single"/>
    </w:rPr>
  </w:style>
  <w:style w:type="paragraph" w:styleId="ListBullet2">
    <w:name w:val="List Bullet 2"/>
    <w:basedOn w:val="Normal"/>
    <w:autoRedefine/>
    <w:rsid w:val="00CF5CB7"/>
    <w:pPr>
      <w:numPr>
        <w:numId w:val="28"/>
      </w:numPr>
      <w:spacing w:beforeLines="0" w:before="0"/>
    </w:pPr>
    <w:rPr>
      <w:rFonts w:ascii="Times New Roman" w:hAnsi="Times New Roman"/>
      <w:sz w:val="24"/>
      <w:szCs w:val="20"/>
    </w:rPr>
  </w:style>
  <w:style w:type="character" w:customStyle="1" w:styleId="href">
    <w:name w:val="href"/>
    <w:uiPriority w:val="99"/>
    <w:rsid w:val="00CF5CB7"/>
  </w:style>
  <w:style w:type="paragraph" w:customStyle="1" w:styleId="Bullet4">
    <w:name w:val="Bullet 4"/>
    <w:basedOn w:val="Normal"/>
    <w:qFormat/>
    <w:rsid w:val="00CF5CB7"/>
    <w:pPr>
      <w:numPr>
        <w:numId w:val="32"/>
      </w:numPr>
      <w:spacing w:beforeLines="0" w:before="0" w:after="60"/>
      <w:ind w:left="2410" w:hanging="425"/>
      <w:jc w:val="left"/>
    </w:pPr>
    <w:rPr>
      <w:rFonts w:ascii="Arial" w:hAnsi="Arial"/>
      <w:sz w:val="20"/>
      <w:szCs w:val="24"/>
      <w:lang w:eastAsia="en-US"/>
    </w:rPr>
  </w:style>
  <w:style w:type="paragraph" w:customStyle="1" w:styleId="Bullet5">
    <w:name w:val="Bullet 5"/>
    <w:basedOn w:val="Normal"/>
    <w:qFormat/>
    <w:rsid w:val="00CF5CB7"/>
    <w:pPr>
      <w:numPr>
        <w:numId w:val="33"/>
      </w:numPr>
      <w:spacing w:beforeLines="0" w:before="0" w:after="60"/>
      <w:ind w:left="2835" w:hanging="425"/>
      <w:jc w:val="left"/>
    </w:pPr>
    <w:rPr>
      <w:rFonts w:ascii="Arial" w:hAnsi="Arial"/>
      <w:sz w:val="20"/>
      <w:szCs w:val="24"/>
      <w:lang w:eastAsia="en-US"/>
    </w:rPr>
  </w:style>
  <w:style w:type="paragraph" w:customStyle="1" w:styleId="Bullet6">
    <w:name w:val="Bullet 6"/>
    <w:basedOn w:val="Normal"/>
    <w:qFormat/>
    <w:rsid w:val="00CF5CB7"/>
    <w:pPr>
      <w:numPr>
        <w:numId w:val="34"/>
      </w:numPr>
      <w:tabs>
        <w:tab w:val="num" w:pos="360"/>
      </w:tabs>
      <w:spacing w:beforeLines="0" w:before="0" w:after="60"/>
      <w:ind w:left="0" w:firstLine="0"/>
    </w:pPr>
    <w:rPr>
      <w:rFonts w:ascii="Arial" w:eastAsia="Calibri" w:hAnsi="Arial"/>
      <w:lang w:eastAsia="en-GB"/>
    </w:rPr>
  </w:style>
  <w:style w:type="paragraph" w:customStyle="1" w:styleId="TOCHeading1">
    <w:name w:val="TOC Heading1"/>
    <w:basedOn w:val="Heading1"/>
    <w:next w:val="Normal"/>
    <w:uiPriority w:val="39"/>
    <w:unhideWhenUsed/>
    <w:qFormat/>
    <w:rsid w:val="00CF5CB7"/>
    <w:pPr>
      <w:keepNext/>
      <w:keepLines/>
      <w:spacing w:before="480" w:after="0" w:line="276" w:lineRule="auto"/>
      <w:jc w:val="left"/>
      <w:outlineLvl w:val="9"/>
    </w:pPr>
    <w:rPr>
      <w:rFonts w:ascii="Cambria" w:eastAsia="MS Gothic" w:hAnsi="Cambria" w:cs="Times New Roman"/>
      <w:bCs/>
      <w:color w:val="4F81BD"/>
      <w:lang w:val="en-US" w:eastAsia="ja-JP"/>
      <w14:textFill>
        <w14:solidFill>
          <w14:srgbClr w14:val="4F81BD">
            <w14:lumMod w14:val="75000"/>
            <w14:lumMod w14:val="60000"/>
            <w14:lumOff w14:val="40000"/>
            <w14:lumMod w14:val="75000"/>
          </w14:srgbClr>
        </w14:solidFill>
      </w14:textFill>
    </w:rPr>
  </w:style>
  <w:style w:type="paragraph" w:customStyle="1" w:styleId="BodytextTitleform">
    <w:name w:val="Body text Title form"/>
    <w:basedOn w:val="BodyText"/>
    <w:link w:val="BodytextTitleformChar"/>
    <w:qFormat/>
    <w:rsid w:val="00CF5CB7"/>
    <w:pPr>
      <w:spacing w:beforeLines="0" w:before="0"/>
      <w:jc w:val="left"/>
    </w:pPr>
    <w:rPr>
      <w:rFonts w:ascii="Calibri" w:hAnsi="Calibri" w:cs="Arial"/>
      <w:b/>
      <w:color w:val="4F81BD"/>
    </w:rPr>
  </w:style>
  <w:style w:type="character" w:customStyle="1" w:styleId="BodytextTitleformChar">
    <w:name w:val="Body text Title form Char"/>
    <w:basedOn w:val="BodyTextChar"/>
    <w:link w:val="BodytextTitleform"/>
    <w:rsid w:val="00CF5CB7"/>
    <w:rPr>
      <w:rFonts w:ascii="Calibri" w:hAnsi="Calibri" w:cs="Arial"/>
      <w:b/>
      <w:color w:val="4F81BD"/>
      <w:sz w:val="24"/>
      <w:szCs w:val="24"/>
      <w:lang w:val="en-GB" w:eastAsia="en-US" w:bidi="ar-SA"/>
    </w:rPr>
  </w:style>
  <w:style w:type="numbering" w:customStyle="1" w:styleId="NoList11">
    <w:name w:val="No List11"/>
    <w:next w:val="NoList"/>
    <w:uiPriority w:val="99"/>
    <w:semiHidden/>
    <w:unhideWhenUsed/>
    <w:rsid w:val="00CF5CB7"/>
  </w:style>
  <w:style w:type="paragraph" w:customStyle="1" w:styleId="Titredudocument">
    <w:name w:val="Titre du document"/>
    <w:basedOn w:val="Normal"/>
    <w:rsid w:val="00CF5CB7"/>
    <w:pPr>
      <w:spacing w:beforeLines="0" w:before="0" w:line="1270" w:lineRule="exact"/>
      <w:ind w:left="227"/>
      <w:jc w:val="left"/>
    </w:pPr>
    <w:rPr>
      <w:rFonts w:ascii="Cambria" w:eastAsia="Calibri" w:hAnsi="Cambria"/>
      <w:caps/>
      <w:color w:val="FFFFFF"/>
      <w:sz w:val="127"/>
      <w:szCs w:val="50"/>
      <w:lang w:eastAsia="en-US"/>
    </w:rPr>
  </w:style>
  <w:style w:type="paragraph" w:customStyle="1" w:styleId="Visuel">
    <w:name w:val="Visuel"/>
    <w:basedOn w:val="Normal"/>
    <w:rsid w:val="00CF5CB7"/>
    <w:pPr>
      <w:spacing w:beforeLines="0" w:before="0" w:line="216" w:lineRule="atLeast"/>
      <w:jc w:val="center"/>
    </w:pPr>
    <w:rPr>
      <w:rFonts w:eastAsia="Calibri"/>
      <w:noProof/>
      <w:sz w:val="18"/>
      <w:lang w:val="fr-FR"/>
    </w:rPr>
  </w:style>
  <w:style w:type="table" w:customStyle="1" w:styleId="TableGrid11">
    <w:name w:val="Table Grid11"/>
    <w:basedOn w:val="TableNormal"/>
    <w:next w:val="TableGrid"/>
    <w:uiPriority w:val="59"/>
    <w:rsid w:val="00CF5CB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desaisie">
    <w:name w:val="Texte de saisie"/>
    <w:basedOn w:val="Normal"/>
    <w:qFormat/>
    <w:rsid w:val="00CF5CB7"/>
    <w:pPr>
      <w:tabs>
        <w:tab w:val="left" w:pos="3686"/>
      </w:tabs>
      <w:spacing w:beforeLines="0" w:before="0" w:line="216" w:lineRule="atLeast"/>
      <w:jc w:val="left"/>
    </w:pPr>
    <w:rPr>
      <w:rFonts w:eastAsia="Calibri"/>
      <w:color w:val="4F81BD"/>
      <w:sz w:val="18"/>
      <w:szCs w:val="18"/>
      <w:lang w:val="en-US" w:eastAsia="en-US"/>
    </w:rPr>
  </w:style>
  <w:style w:type="paragraph" w:customStyle="1" w:styleId="Sparationtitre3">
    <w:name w:val="Séparation titre 3"/>
    <w:basedOn w:val="Normal"/>
    <w:qFormat/>
    <w:rsid w:val="00CF5CB7"/>
    <w:pPr>
      <w:pBdr>
        <w:bottom w:val="single" w:sz="8" w:space="1" w:color="404040"/>
      </w:pBdr>
      <w:spacing w:beforeLines="0" w:before="0" w:after="120" w:line="60" w:lineRule="exact"/>
      <w:ind w:right="3459"/>
      <w:jc w:val="left"/>
    </w:pPr>
    <w:rPr>
      <w:rFonts w:eastAsia="Calibri"/>
      <w:color w:val="575756"/>
      <w:sz w:val="18"/>
      <w:szCs w:val="18"/>
      <w:lang w:eastAsia="en-US"/>
    </w:rPr>
  </w:style>
  <w:style w:type="table" w:customStyle="1" w:styleId="Table2">
    <w:name w:val="Table 2"/>
    <w:basedOn w:val="TableNormal"/>
    <w:uiPriority w:val="99"/>
    <w:qFormat/>
    <w:rsid w:val="00CF5CB7"/>
    <w:pPr>
      <w:spacing w:before="60" w:after="60"/>
    </w:pPr>
    <w:rPr>
      <w:rFonts w:ascii="Calibri" w:hAnsi="Calibri"/>
      <w:sz w:val="22"/>
      <w:szCs w:val="22"/>
      <w:lang w:val="en-GB" w:eastAsia="en-GB"/>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paragraph" w:customStyle="1" w:styleId="ListContinue21">
    <w:name w:val="List Continue 21"/>
    <w:basedOn w:val="Normal"/>
    <w:next w:val="ListContinue2"/>
    <w:rsid w:val="00CF5CB7"/>
    <w:pPr>
      <w:spacing w:beforeLines="0" w:before="0" w:after="160" w:line="259" w:lineRule="auto"/>
      <w:ind w:left="566"/>
      <w:contextualSpacing/>
      <w:jc w:val="left"/>
    </w:pPr>
    <w:rPr>
      <w:rFonts w:eastAsia="Calibri"/>
      <w:lang w:val="en-IE" w:eastAsia="en-US"/>
    </w:rPr>
  </w:style>
  <w:style w:type="paragraph" w:customStyle="1" w:styleId="BlockText1">
    <w:name w:val="Block Text1"/>
    <w:basedOn w:val="Normal"/>
    <w:next w:val="BlockText"/>
    <w:rsid w:val="00CF5CB7"/>
    <w:pPr>
      <w:spacing w:beforeLines="0" w:before="0" w:after="160" w:line="259" w:lineRule="auto"/>
      <w:ind w:left="1440" w:right="1440"/>
      <w:jc w:val="left"/>
    </w:pPr>
    <w:rPr>
      <w:rFonts w:eastAsia="Calibri"/>
      <w:lang w:val="en-IE" w:eastAsia="en-US"/>
    </w:rPr>
  </w:style>
  <w:style w:type="paragraph" w:customStyle="1" w:styleId="BodyTextIndent31">
    <w:name w:val="Body Text Indent 31"/>
    <w:basedOn w:val="Normal"/>
    <w:next w:val="BodyTextIndent3"/>
    <w:link w:val="BodyTextIndent3Char"/>
    <w:rsid w:val="00CF5CB7"/>
    <w:pPr>
      <w:spacing w:beforeLines="0" w:before="0" w:after="160" w:line="259" w:lineRule="auto"/>
      <w:ind w:left="1134"/>
      <w:jc w:val="left"/>
    </w:pPr>
    <w:rPr>
      <w:rFonts w:ascii="Calibri" w:eastAsia="Calibri" w:hAnsi="Calibri"/>
      <w:lang w:val="en-IE" w:eastAsia="en-US"/>
    </w:rPr>
  </w:style>
  <w:style w:type="character" w:customStyle="1" w:styleId="BodyTextIndent3Char">
    <w:name w:val="Body Text Indent 3 Char"/>
    <w:basedOn w:val="DefaultParagraphFont"/>
    <w:link w:val="BodyTextIndent31"/>
    <w:rsid w:val="00CF5CB7"/>
    <w:rPr>
      <w:rFonts w:ascii="Calibri" w:eastAsia="Calibri" w:hAnsi="Calibri" w:cs="Times New Roman"/>
      <w:sz w:val="22"/>
      <w:szCs w:val="22"/>
      <w:lang w:val="en-IE" w:eastAsia="en-US"/>
    </w:rPr>
  </w:style>
  <w:style w:type="paragraph" w:customStyle="1" w:styleId="IALABodyText">
    <w:name w:val="IALA Body Text"/>
    <w:basedOn w:val="Normal"/>
    <w:rsid w:val="00CF5CB7"/>
    <w:pPr>
      <w:spacing w:beforeLines="0" w:before="120" w:after="160" w:line="259" w:lineRule="auto"/>
      <w:jc w:val="left"/>
    </w:pPr>
    <w:rPr>
      <w:rFonts w:eastAsia="Calibri"/>
      <w:bCs/>
      <w:szCs w:val="20"/>
      <w:lang w:val="en-IE" w:eastAsia="en-US"/>
    </w:rPr>
  </w:style>
  <w:style w:type="paragraph" w:customStyle="1" w:styleId="IALABodyText0">
    <w:name w:val="IALA BodyText"/>
    <w:basedOn w:val="Normal"/>
    <w:rsid w:val="00CF5CB7"/>
    <w:pPr>
      <w:spacing w:beforeLines="0" w:before="120" w:after="160" w:line="259" w:lineRule="auto"/>
      <w:jc w:val="left"/>
    </w:pPr>
    <w:rPr>
      <w:rFonts w:eastAsia="Calibri"/>
      <w:b/>
      <w:szCs w:val="20"/>
      <w:lang w:val="en-IE" w:eastAsia="en-US"/>
    </w:rPr>
  </w:style>
  <w:style w:type="paragraph" w:customStyle="1" w:styleId="Index11">
    <w:name w:val="Index 11"/>
    <w:basedOn w:val="Normal"/>
    <w:next w:val="Normal"/>
    <w:autoRedefine/>
    <w:rsid w:val="00CF5CB7"/>
    <w:pPr>
      <w:tabs>
        <w:tab w:val="left" w:pos="794"/>
        <w:tab w:val="left" w:pos="1191"/>
        <w:tab w:val="left" w:pos="1588"/>
        <w:tab w:val="left" w:pos="1985"/>
      </w:tabs>
      <w:overflowPunct w:val="0"/>
      <w:autoSpaceDE w:val="0"/>
      <w:autoSpaceDN w:val="0"/>
      <w:adjustRightInd w:val="0"/>
      <w:spacing w:beforeLines="0" w:before="120" w:after="160" w:line="259" w:lineRule="auto"/>
      <w:jc w:val="left"/>
      <w:textAlignment w:val="baseline"/>
    </w:pPr>
    <w:rPr>
      <w:rFonts w:eastAsia="Calibri"/>
      <w:lang w:val="en-IE" w:eastAsia="de-DE"/>
    </w:rPr>
  </w:style>
  <w:style w:type="paragraph" w:customStyle="1" w:styleId="Index21">
    <w:name w:val="Index 21"/>
    <w:basedOn w:val="Normal"/>
    <w:next w:val="Normal"/>
    <w:autoRedefine/>
    <w:rsid w:val="00CF5CB7"/>
    <w:pPr>
      <w:tabs>
        <w:tab w:val="left" w:pos="794"/>
        <w:tab w:val="left" w:pos="1191"/>
        <w:tab w:val="left" w:pos="1588"/>
        <w:tab w:val="left" w:pos="1985"/>
      </w:tabs>
      <w:overflowPunct w:val="0"/>
      <w:autoSpaceDE w:val="0"/>
      <w:autoSpaceDN w:val="0"/>
      <w:adjustRightInd w:val="0"/>
      <w:spacing w:beforeLines="0" w:before="120" w:after="160" w:line="259" w:lineRule="auto"/>
      <w:ind w:left="283"/>
      <w:jc w:val="left"/>
      <w:textAlignment w:val="baseline"/>
    </w:pPr>
    <w:rPr>
      <w:rFonts w:eastAsia="Calibri"/>
      <w:lang w:val="en-IE" w:eastAsia="de-DE"/>
    </w:rPr>
  </w:style>
  <w:style w:type="paragraph" w:customStyle="1" w:styleId="Index31">
    <w:name w:val="Index 31"/>
    <w:basedOn w:val="Normal"/>
    <w:next w:val="Normal"/>
    <w:autoRedefine/>
    <w:rsid w:val="00CF5CB7"/>
    <w:pPr>
      <w:tabs>
        <w:tab w:val="left" w:pos="794"/>
        <w:tab w:val="left" w:pos="1191"/>
        <w:tab w:val="left" w:pos="1588"/>
        <w:tab w:val="left" w:pos="1985"/>
      </w:tabs>
      <w:overflowPunct w:val="0"/>
      <w:autoSpaceDE w:val="0"/>
      <w:autoSpaceDN w:val="0"/>
      <w:adjustRightInd w:val="0"/>
      <w:spacing w:beforeLines="0" w:before="120" w:after="160" w:line="259" w:lineRule="auto"/>
      <w:ind w:left="566"/>
      <w:jc w:val="left"/>
      <w:textAlignment w:val="baseline"/>
    </w:pPr>
    <w:rPr>
      <w:rFonts w:eastAsia="Calibri"/>
      <w:lang w:val="en-IE" w:eastAsia="de-DE"/>
    </w:rPr>
  </w:style>
  <w:style w:type="paragraph" w:customStyle="1" w:styleId="Index41">
    <w:name w:val="Index 41"/>
    <w:basedOn w:val="Normal"/>
    <w:next w:val="Normal"/>
    <w:autoRedefine/>
    <w:rsid w:val="00CF5CB7"/>
    <w:pPr>
      <w:tabs>
        <w:tab w:val="left" w:pos="794"/>
        <w:tab w:val="left" w:pos="1191"/>
        <w:tab w:val="left" w:pos="1588"/>
        <w:tab w:val="left" w:pos="1985"/>
      </w:tabs>
      <w:overflowPunct w:val="0"/>
      <w:autoSpaceDE w:val="0"/>
      <w:autoSpaceDN w:val="0"/>
      <w:adjustRightInd w:val="0"/>
      <w:spacing w:beforeLines="0" w:before="120" w:after="160" w:line="259" w:lineRule="auto"/>
      <w:ind w:left="849"/>
      <w:jc w:val="left"/>
      <w:textAlignment w:val="baseline"/>
    </w:pPr>
    <w:rPr>
      <w:rFonts w:eastAsia="Calibri"/>
      <w:lang w:val="en-IE" w:eastAsia="de-DE"/>
    </w:rPr>
  </w:style>
  <w:style w:type="paragraph" w:customStyle="1" w:styleId="Index51">
    <w:name w:val="Index 51"/>
    <w:basedOn w:val="Normal"/>
    <w:next w:val="Normal"/>
    <w:autoRedefine/>
    <w:rsid w:val="00CF5CB7"/>
    <w:pPr>
      <w:tabs>
        <w:tab w:val="left" w:pos="794"/>
        <w:tab w:val="left" w:pos="1191"/>
        <w:tab w:val="left" w:pos="1588"/>
        <w:tab w:val="left" w:pos="1985"/>
      </w:tabs>
      <w:overflowPunct w:val="0"/>
      <w:autoSpaceDE w:val="0"/>
      <w:autoSpaceDN w:val="0"/>
      <w:adjustRightInd w:val="0"/>
      <w:spacing w:beforeLines="0" w:before="120" w:after="160" w:line="259" w:lineRule="auto"/>
      <w:ind w:left="1132"/>
      <w:jc w:val="left"/>
      <w:textAlignment w:val="baseline"/>
    </w:pPr>
    <w:rPr>
      <w:rFonts w:eastAsia="Calibri"/>
      <w:lang w:val="en-IE" w:eastAsia="de-DE"/>
    </w:rPr>
  </w:style>
  <w:style w:type="paragraph" w:customStyle="1" w:styleId="Index61">
    <w:name w:val="Index 61"/>
    <w:basedOn w:val="Normal"/>
    <w:next w:val="Normal"/>
    <w:autoRedefine/>
    <w:rsid w:val="00CF5CB7"/>
    <w:pPr>
      <w:tabs>
        <w:tab w:val="left" w:pos="794"/>
        <w:tab w:val="left" w:pos="1191"/>
        <w:tab w:val="left" w:pos="1588"/>
        <w:tab w:val="left" w:pos="1985"/>
      </w:tabs>
      <w:overflowPunct w:val="0"/>
      <w:autoSpaceDE w:val="0"/>
      <w:autoSpaceDN w:val="0"/>
      <w:adjustRightInd w:val="0"/>
      <w:spacing w:beforeLines="0" w:before="120" w:after="160" w:line="259" w:lineRule="auto"/>
      <w:ind w:left="1415"/>
      <w:jc w:val="left"/>
      <w:textAlignment w:val="baseline"/>
    </w:pPr>
    <w:rPr>
      <w:rFonts w:eastAsia="Calibri"/>
      <w:lang w:val="en-IE" w:eastAsia="de-DE"/>
    </w:rPr>
  </w:style>
  <w:style w:type="paragraph" w:customStyle="1" w:styleId="Index71">
    <w:name w:val="Index 71"/>
    <w:basedOn w:val="Normal"/>
    <w:next w:val="Normal"/>
    <w:autoRedefine/>
    <w:rsid w:val="00CF5CB7"/>
    <w:pPr>
      <w:tabs>
        <w:tab w:val="left" w:pos="794"/>
        <w:tab w:val="left" w:pos="1191"/>
        <w:tab w:val="left" w:pos="1588"/>
        <w:tab w:val="left" w:pos="1985"/>
      </w:tabs>
      <w:overflowPunct w:val="0"/>
      <w:autoSpaceDE w:val="0"/>
      <w:autoSpaceDN w:val="0"/>
      <w:adjustRightInd w:val="0"/>
      <w:spacing w:beforeLines="0" w:before="120" w:after="160" w:line="259" w:lineRule="auto"/>
      <w:ind w:left="1698"/>
      <w:jc w:val="left"/>
      <w:textAlignment w:val="baseline"/>
    </w:pPr>
    <w:rPr>
      <w:rFonts w:eastAsia="Calibri"/>
      <w:lang w:val="en-IE" w:eastAsia="de-DE"/>
    </w:rPr>
  </w:style>
  <w:style w:type="paragraph" w:customStyle="1" w:styleId="IndexHeading1">
    <w:name w:val="Index Heading1"/>
    <w:basedOn w:val="Normal"/>
    <w:next w:val="Index1"/>
    <w:rsid w:val="00CF5CB7"/>
    <w:pPr>
      <w:tabs>
        <w:tab w:val="left" w:pos="794"/>
        <w:tab w:val="left" w:pos="1191"/>
        <w:tab w:val="left" w:pos="1588"/>
        <w:tab w:val="left" w:pos="1985"/>
      </w:tabs>
      <w:overflowPunct w:val="0"/>
      <w:autoSpaceDE w:val="0"/>
      <w:autoSpaceDN w:val="0"/>
      <w:adjustRightInd w:val="0"/>
      <w:spacing w:beforeLines="0" w:before="120" w:after="160" w:line="259" w:lineRule="auto"/>
      <w:jc w:val="left"/>
      <w:textAlignment w:val="baseline"/>
    </w:pPr>
    <w:rPr>
      <w:rFonts w:eastAsia="Calibri"/>
      <w:lang w:val="en-IE" w:eastAsia="de-DE"/>
    </w:rPr>
  </w:style>
  <w:style w:type="paragraph" w:customStyle="1" w:styleId="List21">
    <w:name w:val="List 21"/>
    <w:basedOn w:val="Normal"/>
    <w:next w:val="List2"/>
    <w:rsid w:val="00CF5CB7"/>
    <w:pPr>
      <w:spacing w:beforeLines="0" w:before="0" w:after="160" w:line="259" w:lineRule="auto"/>
      <w:ind w:left="566" w:hanging="283"/>
      <w:contextualSpacing/>
      <w:jc w:val="left"/>
    </w:pPr>
    <w:rPr>
      <w:rFonts w:eastAsia="Calibri"/>
      <w:lang w:val="en-IE" w:eastAsia="en-US"/>
    </w:rPr>
  </w:style>
  <w:style w:type="paragraph" w:customStyle="1" w:styleId="ListBullet31">
    <w:name w:val="List Bullet 31"/>
    <w:basedOn w:val="Normal"/>
    <w:next w:val="ListBullet3"/>
    <w:autoRedefine/>
    <w:rsid w:val="00CF5CB7"/>
    <w:pPr>
      <w:numPr>
        <w:numId w:val="37"/>
      </w:numPr>
      <w:tabs>
        <w:tab w:val="clear" w:pos="926"/>
        <w:tab w:val="num" w:pos="360"/>
      </w:tabs>
      <w:spacing w:beforeLines="0" w:before="0" w:after="160" w:line="259" w:lineRule="auto"/>
      <w:ind w:left="0" w:firstLine="0"/>
      <w:jc w:val="left"/>
    </w:pPr>
    <w:rPr>
      <w:rFonts w:eastAsia="Calibri"/>
      <w:szCs w:val="20"/>
      <w:lang w:val="en-IE" w:eastAsia="en-US"/>
    </w:rPr>
  </w:style>
  <w:style w:type="paragraph" w:customStyle="1" w:styleId="Tabletext0">
    <w:name w:val="Table_text"/>
    <w:basedOn w:val="Normal"/>
    <w:rsid w:val="00CF5CB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Lines="0" w:before="40" w:after="40" w:line="259" w:lineRule="auto"/>
      <w:jc w:val="left"/>
      <w:textAlignment w:val="baseline"/>
    </w:pPr>
    <w:rPr>
      <w:rFonts w:eastAsia="Calibri"/>
      <w:iCs/>
      <w:sz w:val="18"/>
      <w:lang w:val="en-US" w:eastAsia="en-US"/>
    </w:rPr>
  </w:style>
  <w:style w:type="table" w:customStyle="1" w:styleId="Helios">
    <w:name w:val="Helios"/>
    <w:basedOn w:val="TableNormal"/>
    <w:uiPriority w:val="99"/>
    <w:rsid w:val="00CF5CB7"/>
    <w:rPr>
      <w:rFonts w:ascii="Trebuchet MS" w:hAnsi="Trebuchet MS"/>
      <w:sz w:val="18"/>
      <w:lang w:val="en-GB" w:eastAsia="en-GB"/>
    </w:rPr>
    <w:tblPr>
      <w:tblStyleRowBandSize w:val="1"/>
      <w:tblStyleColBandSize w:val="1"/>
      <w:tblBorders>
        <w:bottom w:val="single" w:sz="4" w:space="0" w:color="0095AA"/>
        <w:insideH w:val="single" w:sz="4" w:space="0" w:color="0095AA"/>
      </w:tblBorders>
    </w:tblPr>
    <w:tcPr>
      <w:vAlign w:val="center"/>
    </w:tcPr>
    <w:tblStylePr w:type="firstRow">
      <w:pPr>
        <w:wordWrap/>
        <w:spacing w:beforeLines="0" w:before="100" w:beforeAutospacing="1" w:afterLines="0" w:after="100" w:afterAutospacing="1"/>
        <w:jc w:val="left"/>
      </w:pPr>
      <w:rPr>
        <w:rFonts w:ascii="Cambria" w:hAnsi="Cambria" w:hint="default"/>
        <w:b/>
        <w:color w:val="FFFFFF"/>
      </w:rPr>
      <w:tblPr/>
      <w:tcPr>
        <w:shd w:val="clear" w:color="auto" w:fill="0095AA"/>
      </w:tcPr>
    </w:tblStylePr>
    <w:tblStylePr w:type="lastRow">
      <w:pPr>
        <w:jc w:val="left"/>
      </w:pPr>
    </w:tblStylePr>
    <w:tblStylePr w:type="band1Vert">
      <w:pPr>
        <w:jc w:val="left"/>
      </w:pPr>
    </w:tblStylePr>
    <w:tblStylePr w:type="band2Vert">
      <w:pPr>
        <w:jc w:val="left"/>
      </w:pPr>
    </w:tblStylePr>
    <w:tblStylePr w:type="band1Horz">
      <w:pPr>
        <w:jc w:val="left"/>
      </w:pPr>
    </w:tblStylePr>
    <w:tblStylePr w:type="band2Horz">
      <w:pPr>
        <w:jc w:val="left"/>
      </w:pPr>
    </w:tblStylePr>
  </w:style>
  <w:style w:type="paragraph" w:customStyle="1" w:styleId="font5">
    <w:name w:val="font5"/>
    <w:basedOn w:val="Normal"/>
    <w:rsid w:val="00CF5CB7"/>
    <w:pPr>
      <w:spacing w:beforeLines="0" w:before="100" w:beforeAutospacing="1" w:after="100" w:afterAutospacing="1"/>
      <w:jc w:val="left"/>
    </w:pPr>
    <w:rPr>
      <w:rFonts w:ascii="Arial" w:hAnsi="Arial" w:cs="Arial"/>
      <w:color w:val="FF0000"/>
      <w:lang w:val="en-IE" w:eastAsia="en-IE"/>
    </w:rPr>
  </w:style>
  <w:style w:type="paragraph" w:customStyle="1" w:styleId="font6">
    <w:name w:val="font6"/>
    <w:basedOn w:val="Normal"/>
    <w:rsid w:val="00CF5CB7"/>
    <w:pPr>
      <w:spacing w:beforeLines="0" w:before="100" w:beforeAutospacing="1" w:after="100" w:afterAutospacing="1"/>
      <w:jc w:val="left"/>
    </w:pPr>
    <w:rPr>
      <w:rFonts w:ascii="Tahoma" w:hAnsi="Tahoma" w:cs="Tahoma"/>
      <w:color w:val="000000"/>
      <w:sz w:val="24"/>
      <w:szCs w:val="24"/>
      <w:lang w:val="en-IE" w:eastAsia="en-IE"/>
    </w:rPr>
  </w:style>
  <w:style w:type="paragraph" w:customStyle="1" w:styleId="xl63">
    <w:name w:val="xl63"/>
    <w:basedOn w:val="Normal"/>
    <w:rsid w:val="00CF5CB7"/>
    <w:pPr>
      <w:pBdr>
        <w:top w:val="single" w:sz="4" w:space="0" w:color="auto"/>
        <w:left w:val="single" w:sz="4" w:space="0" w:color="auto"/>
        <w:bottom w:val="single" w:sz="4" w:space="0" w:color="auto"/>
        <w:right w:val="single" w:sz="4" w:space="0" w:color="auto"/>
      </w:pBdr>
      <w:spacing w:beforeLines="0" w:before="100" w:beforeAutospacing="1" w:after="100" w:afterAutospacing="1"/>
      <w:jc w:val="left"/>
      <w:textAlignment w:val="center"/>
    </w:pPr>
    <w:rPr>
      <w:rFonts w:ascii="Times New Roman" w:hAnsi="Times New Roman"/>
      <w:color w:val="000000"/>
      <w:sz w:val="24"/>
      <w:szCs w:val="24"/>
      <w:lang w:val="en-IE" w:eastAsia="en-IE"/>
    </w:rPr>
  </w:style>
  <w:style w:type="paragraph" w:customStyle="1" w:styleId="xl64">
    <w:name w:val="xl64"/>
    <w:basedOn w:val="Normal"/>
    <w:rsid w:val="00CF5CB7"/>
    <w:pPr>
      <w:pBdr>
        <w:top w:val="single" w:sz="4" w:space="0" w:color="auto"/>
        <w:left w:val="single" w:sz="4" w:space="0" w:color="auto"/>
        <w:bottom w:val="single" w:sz="4" w:space="0" w:color="auto"/>
        <w:right w:val="single" w:sz="4" w:space="0" w:color="auto"/>
      </w:pBdr>
      <w:spacing w:beforeLines="0" w:before="100" w:beforeAutospacing="1" w:after="100" w:afterAutospacing="1"/>
      <w:jc w:val="left"/>
      <w:textAlignment w:val="center"/>
    </w:pPr>
    <w:rPr>
      <w:rFonts w:ascii="Times New Roman" w:hAnsi="Times New Roman"/>
      <w:color w:val="000000"/>
      <w:sz w:val="24"/>
      <w:szCs w:val="24"/>
      <w:lang w:val="en-IE" w:eastAsia="en-IE"/>
    </w:rPr>
  </w:style>
  <w:style w:type="paragraph" w:customStyle="1" w:styleId="xl65">
    <w:name w:val="xl65"/>
    <w:basedOn w:val="Normal"/>
    <w:rsid w:val="00CF5CB7"/>
    <w:pPr>
      <w:pBdr>
        <w:top w:val="single" w:sz="4" w:space="0" w:color="auto"/>
        <w:left w:val="single" w:sz="4" w:space="0" w:color="auto"/>
        <w:bottom w:val="single" w:sz="4" w:space="0" w:color="auto"/>
      </w:pBdr>
      <w:spacing w:beforeLines="0" w:before="100" w:beforeAutospacing="1" w:after="100" w:afterAutospacing="1"/>
      <w:jc w:val="right"/>
      <w:textAlignment w:val="center"/>
    </w:pPr>
    <w:rPr>
      <w:rFonts w:ascii="Times New Roman" w:hAnsi="Times New Roman"/>
      <w:color w:val="000000"/>
      <w:sz w:val="24"/>
      <w:szCs w:val="24"/>
      <w:lang w:val="en-IE" w:eastAsia="en-IE"/>
    </w:rPr>
  </w:style>
  <w:style w:type="paragraph" w:customStyle="1" w:styleId="xl66">
    <w:name w:val="xl66"/>
    <w:basedOn w:val="Normal"/>
    <w:rsid w:val="00CF5CB7"/>
    <w:pPr>
      <w:pBdr>
        <w:top w:val="single" w:sz="4" w:space="0" w:color="auto"/>
        <w:bottom w:val="single" w:sz="4" w:space="0" w:color="auto"/>
        <w:right w:val="single" w:sz="4" w:space="0" w:color="auto"/>
      </w:pBdr>
      <w:spacing w:beforeLines="0" w:before="100" w:beforeAutospacing="1" w:after="100" w:afterAutospacing="1"/>
      <w:jc w:val="left"/>
      <w:textAlignment w:val="center"/>
    </w:pPr>
    <w:rPr>
      <w:rFonts w:ascii="Times New Roman" w:hAnsi="Times New Roman"/>
      <w:color w:val="000000"/>
      <w:sz w:val="24"/>
      <w:szCs w:val="24"/>
      <w:lang w:val="en-IE" w:eastAsia="en-IE"/>
    </w:rPr>
  </w:style>
  <w:style w:type="paragraph" w:customStyle="1" w:styleId="xl67">
    <w:name w:val="xl67"/>
    <w:basedOn w:val="Normal"/>
    <w:rsid w:val="00CF5CB7"/>
    <w:pPr>
      <w:pBdr>
        <w:top w:val="single" w:sz="4" w:space="0" w:color="auto"/>
        <w:bottom w:val="single" w:sz="4" w:space="0" w:color="auto"/>
        <w:right w:val="single" w:sz="4" w:space="0" w:color="auto"/>
      </w:pBdr>
      <w:spacing w:beforeLines="0" w:before="100" w:beforeAutospacing="1" w:after="100" w:afterAutospacing="1"/>
      <w:jc w:val="left"/>
      <w:textAlignment w:val="center"/>
    </w:pPr>
    <w:rPr>
      <w:rFonts w:ascii="Times New Roman" w:hAnsi="Times New Roman"/>
      <w:color w:val="000000"/>
      <w:sz w:val="24"/>
      <w:szCs w:val="24"/>
      <w:lang w:val="en-IE" w:eastAsia="en-IE"/>
    </w:rPr>
  </w:style>
  <w:style w:type="paragraph" w:customStyle="1" w:styleId="xl68">
    <w:name w:val="xl68"/>
    <w:basedOn w:val="Normal"/>
    <w:rsid w:val="00CF5CB7"/>
    <w:pPr>
      <w:pBdr>
        <w:bottom w:val="single" w:sz="4" w:space="0" w:color="auto"/>
        <w:right w:val="single" w:sz="4" w:space="0" w:color="auto"/>
      </w:pBdr>
      <w:spacing w:beforeLines="0" w:before="100" w:beforeAutospacing="1" w:after="100" w:afterAutospacing="1"/>
      <w:jc w:val="left"/>
      <w:textAlignment w:val="center"/>
    </w:pPr>
    <w:rPr>
      <w:rFonts w:ascii="Times New Roman" w:hAnsi="Times New Roman"/>
      <w:color w:val="000000"/>
      <w:sz w:val="24"/>
      <w:szCs w:val="24"/>
      <w:lang w:val="en-IE" w:eastAsia="en-IE"/>
    </w:rPr>
  </w:style>
  <w:style w:type="paragraph" w:customStyle="1" w:styleId="xl69">
    <w:name w:val="xl69"/>
    <w:basedOn w:val="Normal"/>
    <w:rsid w:val="00CF5CB7"/>
    <w:pPr>
      <w:pBdr>
        <w:bottom w:val="single" w:sz="4" w:space="0" w:color="auto"/>
        <w:right w:val="single" w:sz="4" w:space="0" w:color="auto"/>
      </w:pBdr>
      <w:spacing w:beforeLines="0" w:before="100" w:beforeAutospacing="1" w:after="100" w:afterAutospacing="1"/>
      <w:jc w:val="left"/>
      <w:textAlignment w:val="center"/>
    </w:pPr>
    <w:rPr>
      <w:rFonts w:ascii="Times New Roman" w:hAnsi="Times New Roman"/>
      <w:color w:val="000000"/>
      <w:sz w:val="24"/>
      <w:szCs w:val="24"/>
      <w:lang w:val="en-IE" w:eastAsia="en-IE"/>
    </w:rPr>
  </w:style>
  <w:style w:type="paragraph" w:customStyle="1" w:styleId="xl70">
    <w:name w:val="xl70"/>
    <w:basedOn w:val="Normal"/>
    <w:rsid w:val="00CF5CB7"/>
    <w:pPr>
      <w:pBdr>
        <w:bottom w:val="single" w:sz="4" w:space="0" w:color="auto"/>
        <w:right w:val="single" w:sz="4" w:space="0" w:color="auto"/>
      </w:pBdr>
      <w:spacing w:beforeLines="0" w:before="100" w:beforeAutospacing="1" w:after="100" w:afterAutospacing="1"/>
      <w:jc w:val="left"/>
      <w:textAlignment w:val="center"/>
    </w:pPr>
    <w:rPr>
      <w:rFonts w:ascii="Times New Roman" w:hAnsi="Times New Roman"/>
      <w:sz w:val="24"/>
      <w:szCs w:val="24"/>
      <w:lang w:val="en-IE" w:eastAsia="en-IE"/>
    </w:rPr>
  </w:style>
  <w:style w:type="paragraph" w:customStyle="1" w:styleId="xl71">
    <w:name w:val="xl71"/>
    <w:basedOn w:val="Normal"/>
    <w:rsid w:val="00CF5CB7"/>
    <w:pPr>
      <w:pBdr>
        <w:bottom w:val="single" w:sz="4" w:space="0" w:color="auto"/>
        <w:right w:val="single" w:sz="4" w:space="0" w:color="auto"/>
      </w:pBdr>
      <w:spacing w:beforeLines="0" w:before="100" w:beforeAutospacing="1" w:after="100" w:afterAutospacing="1"/>
      <w:jc w:val="left"/>
      <w:textAlignment w:val="center"/>
    </w:pPr>
    <w:rPr>
      <w:rFonts w:ascii="Times New Roman" w:hAnsi="Times New Roman"/>
      <w:color w:val="000000"/>
      <w:sz w:val="24"/>
      <w:szCs w:val="24"/>
      <w:lang w:val="en-IE" w:eastAsia="en-IE"/>
    </w:rPr>
  </w:style>
  <w:style w:type="paragraph" w:customStyle="1" w:styleId="xl72">
    <w:name w:val="xl72"/>
    <w:basedOn w:val="Normal"/>
    <w:rsid w:val="00CF5CB7"/>
    <w:pPr>
      <w:pBdr>
        <w:left w:val="single" w:sz="4" w:space="0" w:color="auto"/>
        <w:bottom w:val="single" w:sz="4" w:space="0" w:color="auto"/>
      </w:pBdr>
      <w:spacing w:beforeLines="0" w:before="100" w:beforeAutospacing="1" w:after="100" w:afterAutospacing="1"/>
      <w:jc w:val="right"/>
      <w:textAlignment w:val="center"/>
    </w:pPr>
    <w:rPr>
      <w:rFonts w:ascii="Times New Roman" w:hAnsi="Times New Roman"/>
      <w:color w:val="000000"/>
      <w:sz w:val="24"/>
      <w:szCs w:val="24"/>
      <w:lang w:val="en-IE" w:eastAsia="en-IE"/>
    </w:rPr>
  </w:style>
  <w:style w:type="paragraph" w:customStyle="1" w:styleId="xl73">
    <w:name w:val="xl73"/>
    <w:basedOn w:val="Normal"/>
    <w:rsid w:val="00CF5CB7"/>
    <w:pPr>
      <w:pBdr>
        <w:left w:val="single" w:sz="4" w:space="0" w:color="auto"/>
        <w:bottom w:val="single" w:sz="4" w:space="0" w:color="auto"/>
        <w:right w:val="single" w:sz="4" w:space="0" w:color="auto"/>
      </w:pBdr>
      <w:spacing w:beforeLines="0" w:before="100" w:beforeAutospacing="1" w:after="100" w:afterAutospacing="1"/>
      <w:jc w:val="left"/>
      <w:textAlignment w:val="center"/>
    </w:pPr>
    <w:rPr>
      <w:rFonts w:ascii="Times New Roman" w:hAnsi="Times New Roman"/>
      <w:sz w:val="24"/>
      <w:szCs w:val="24"/>
      <w:lang w:val="en-IE" w:eastAsia="en-IE"/>
    </w:rPr>
  </w:style>
  <w:style w:type="paragraph" w:customStyle="1" w:styleId="xl74">
    <w:name w:val="xl74"/>
    <w:basedOn w:val="Normal"/>
    <w:rsid w:val="00CF5CB7"/>
    <w:pPr>
      <w:pBdr>
        <w:top w:val="single" w:sz="4" w:space="0" w:color="auto"/>
        <w:left w:val="single" w:sz="4" w:space="0" w:color="auto"/>
        <w:bottom w:val="single" w:sz="4" w:space="0" w:color="auto"/>
        <w:right w:val="single" w:sz="4" w:space="0" w:color="auto"/>
      </w:pBdr>
      <w:spacing w:beforeLines="0" w:before="100" w:beforeAutospacing="1" w:after="100" w:afterAutospacing="1"/>
      <w:jc w:val="left"/>
      <w:textAlignment w:val="center"/>
    </w:pPr>
    <w:rPr>
      <w:rFonts w:ascii="Times New Roman" w:hAnsi="Times New Roman"/>
      <w:sz w:val="24"/>
      <w:szCs w:val="24"/>
      <w:lang w:val="en-IE" w:eastAsia="en-IE"/>
    </w:rPr>
  </w:style>
  <w:style w:type="paragraph" w:customStyle="1" w:styleId="xl75">
    <w:name w:val="xl75"/>
    <w:basedOn w:val="Normal"/>
    <w:rsid w:val="00CF5CB7"/>
    <w:pPr>
      <w:pBdr>
        <w:top w:val="single" w:sz="4" w:space="0" w:color="auto"/>
        <w:left w:val="single" w:sz="4" w:space="0" w:color="auto"/>
        <w:bottom w:val="single" w:sz="4" w:space="0" w:color="auto"/>
        <w:right w:val="single" w:sz="4" w:space="0" w:color="auto"/>
      </w:pBdr>
      <w:spacing w:beforeLines="0" w:before="100" w:beforeAutospacing="1" w:after="100" w:afterAutospacing="1"/>
      <w:jc w:val="left"/>
      <w:textAlignment w:val="center"/>
    </w:pPr>
    <w:rPr>
      <w:rFonts w:ascii="Times New Roman" w:hAnsi="Times New Roman"/>
      <w:sz w:val="24"/>
      <w:szCs w:val="24"/>
      <w:lang w:val="en-IE" w:eastAsia="en-IE"/>
    </w:rPr>
  </w:style>
  <w:style w:type="paragraph" w:customStyle="1" w:styleId="xl76">
    <w:name w:val="xl76"/>
    <w:basedOn w:val="Normal"/>
    <w:rsid w:val="00CF5CB7"/>
    <w:pPr>
      <w:pBdr>
        <w:left w:val="single" w:sz="4" w:space="0" w:color="auto"/>
        <w:bottom w:val="single" w:sz="4" w:space="0" w:color="auto"/>
        <w:right w:val="single" w:sz="4" w:space="0" w:color="auto"/>
      </w:pBdr>
      <w:spacing w:beforeLines="0" w:before="100" w:beforeAutospacing="1" w:after="100" w:afterAutospacing="1"/>
      <w:jc w:val="left"/>
      <w:textAlignment w:val="center"/>
    </w:pPr>
    <w:rPr>
      <w:rFonts w:ascii="Times New Roman" w:hAnsi="Times New Roman"/>
      <w:sz w:val="24"/>
      <w:szCs w:val="24"/>
      <w:lang w:val="en-IE" w:eastAsia="en-IE"/>
    </w:rPr>
  </w:style>
  <w:style w:type="paragraph" w:customStyle="1" w:styleId="xl77">
    <w:name w:val="xl77"/>
    <w:basedOn w:val="Normal"/>
    <w:rsid w:val="00CF5CB7"/>
    <w:pPr>
      <w:pBdr>
        <w:top w:val="single" w:sz="4" w:space="0" w:color="auto"/>
        <w:left w:val="single" w:sz="4" w:space="0" w:color="auto"/>
        <w:bottom w:val="double" w:sz="6" w:space="0" w:color="auto"/>
        <w:right w:val="single" w:sz="4" w:space="0" w:color="auto"/>
      </w:pBdr>
      <w:shd w:val="clear" w:color="000000" w:fill="0070C0"/>
      <w:spacing w:beforeLines="0" w:before="100" w:beforeAutospacing="1" w:after="100" w:afterAutospacing="1"/>
      <w:jc w:val="center"/>
      <w:textAlignment w:val="center"/>
    </w:pPr>
    <w:rPr>
      <w:rFonts w:ascii="Times New Roman" w:hAnsi="Times New Roman"/>
      <w:b/>
      <w:bCs/>
      <w:color w:val="FFFFFF"/>
      <w:sz w:val="24"/>
      <w:szCs w:val="24"/>
      <w:lang w:val="en-IE" w:eastAsia="en-IE"/>
    </w:rPr>
  </w:style>
  <w:style w:type="paragraph" w:customStyle="1" w:styleId="xl78">
    <w:name w:val="xl78"/>
    <w:basedOn w:val="Normal"/>
    <w:rsid w:val="00CF5CB7"/>
    <w:pPr>
      <w:pBdr>
        <w:top w:val="single" w:sz="4" w:space="0" w:color="auto"/>
        <w:bottom w:val="double" w:sz="6" w:space="0" w:color="auto"/>
        <w:right w:val="single" w:sz="4" w:space="0" w:color="auto"/>
      </w:pBdr>
      <w:shd w:val="clear" w:color="000000" w:fill="0070C0"/>
      <w:spacing w:beforeLines="0" w:before="100" w:beforeAutospacing="1" w:after="100" w:afterAutospacing="1"/>
      <w:jc w:val="center"/>
      <w:textAlignment w:val="center"/>
    </w:pPr>
    <w:rPr>
      <w:rFonts w:ascii="Times New Roman" w:hAnsi="Times New Roman"/>
      <w:b/>
      <w:bCs/>
      <w:color w:val="FFFFFF"/>
      <w:sz w:val="24"/>
      <w:szCs w:val="24"/>
      <w:lang w:val="en-IE" w:eastAsia="en-IE"/>
    </w:rPr>
  </w:style>
  <w:style w:type="paragraph" w:customStyle="1" w:styleId="xl79">
    <w:name w:val="xl79"/>
    <w:basedOn w:val="Normal"/>
    <w:rsid w:val="00CF5CB7"/>
    <w:pPr>
      <w:pBdr>
        <w:top w:val="single" w:sz="4" w:space="0" w:color="auto"/>
        <w:bottom w:val="double" w:sz="6" w:space="0" w:color="auto"/>
        <w:right w:val="single" w:sz="4" w:space="0" w:color="auto"/>
      </w:pBdr>
      <w:shd w:val="clear" w:color="000000" w:fill="0070C0"/>
      <w:spacing w:beforeLines="0" w:before="100" w:beforeAutospacing="1" w:after="100" w:afterAutospacing="1"/>
      <w:jc w:val="left"/>
      <w:textAlignment w:val="center"/>
    </w:pPr>
    <w:rPr>
      <w:rFonts w:ascii="Times New Roman" w:hAnsi="Times New Roman"/>
      <w:b/>
      <w:bCs/>
      <w:color w:val="FFFFFF"/>
      <w:sz w:val="24"/>
      <w:szCs w:val="24"/>
      <w:lang w:val="en-IE" w:eastAsia="en-IE"/>
    </w:rPr>
  </w:style>
  <w:style w:type="paragraph" w:customStyle="1" w:styleId="xl80">
    <w:name w:val="xl80"/>
    <w:basedOn w:val="Normal"/>
    <w:rsid w:val="00CF5CB7"/>
    <w:pPr>
      <w:pBdr>
        <w:top w:val="single" w:sz="4" w:space="0" w:color="auto"/>
        <w:left w:val="single" w:sz="4" w:space="0" w:color="auto"/>
        <w:bottom w:val="single" w:sz="4" w:space="0" w:color="auto"/>
        <w:right w:val="single" w:sz="4" w:space="0" w:color="auto"/>
      </w:pBdr>
      <w:shd w:val="clear" w:color="000000" w:fill="BFBFBF"/>
      <w:spacing w:beforeLines="0" w:before="100" w:beforeAutospacing="1" w:after="100" w:afterAutospacing="1"/>
      <w:jc w:val="left"/>
      <w:textAlignment w:val="center"/>
    </w:pPr>
    <w:rPr>
      <w:rFonts w:ascii="Times New Roman" w:hAnsi="Times New Roman"/>
      <w:color w:val="000000"/>
      <w:sz w:val="24"/>
      <w:szCs w:val="24"/>
      <w:lang w:val="en-IE" w:eastAsia="en-IE"/>
    </w:rPr>
  </w:style>
  <w:style w:type="paragraph" w:customStyle="1" w:styleId="xl81">
    <w:name w:val="xl81"/>
    <w:basedOn w:val="Normal"/>
    <w:rsid w:val="00CF5CB7"/>
    <w:pPr>
      <w:pBdr>
        <w:bottom w:val="single" w:sz="4" w:space="0" w:color="auto"/>
        <w:right w:val="single" w:sz="4" w:space="0" w:color="auto"/>
      </w:pBdr>
      <w:shd w:val="clear" w:color="000000" w:fill="BFBFBF"/>
      <w:spacing w:beforeLines="0" w:before="100" w:beforeAutospacing="1" w:after="100" w:afterAutospacing="1"/>
      <w:jc w:val="left"/>
      <w:textAlignment w:val="center"/>
    </w:pPr>
    <w:rPr>
      <w:rFonts w:ascii="Times New Roman" w:hAnsi="Times New Roman"/>
      <w:color w:val="000000"/>
      <w:sz w:val="24"/>
      <w:szCs w:val="24"/>
      <w:lang w:val="en-IE" w:eastAsia="en-IE"/>
    </w:rPr>
  </w:style>
  <w:style w:type="paragraph" w:customStyle="1" w:styleId="xl82">
    <w:name w:val="xl82"/>
    <w:basedOn w:val="Normal"/>
    <w:rsid w:val="00CF5CB7"/>
    <w:pPr>
      <w:pBdr>
        <w:top w:val="single" w:sz="4" w:space="0" w:color="auto"/>
        <w:left w:val="single" w:sz="4" w:space="0" w:color="auto"/>
        <w:right w:val="single" w:sz="4" w:space="0" w:color="auto"/>
      </w:pBdr>
      <w:shd w:val="clear" w:color="000000" w:fill="FFFF66"/>
      <w:spacing w:beforeLines="0" w:before="100" w:beforeAutospacing="1" w:after="100" w:afterAutospacing="1"/>
      <w:jc w:val="center"/>
      <w:textAlignment w:val="center"/>
    </w:pPr>
    <w:rPr>
      <w:rFonts w:ascii="Calibri" w:hAnsi="Calibri" w:cs="Calibri"/>
      <w:sz w:val="20"/>
      <w:szCs w:val="20"/>
      <w:lang w:val="nl-NL" w:eastAsia="nl-NL"/>
    </w:rPr>
  </w:style>
  <w:style w:type="paragraph" w:customStyle="1" w:styleId="xl83">
    <w:name w:val="xl83"/>
    <w:basedOn w:val="Normal"/>
    <w:rsid w:val="00CF5CB7"/>
    <w:pPr>
      <w:pBdr>
        <w:left w:val="single" w:sz="4" w:space="0" w:color="auto"/>
        <w:bottom w:val="double" w:sz="6" w:space="0" w:color="auto"/>
        <w:right w:val="single" w:sz="4" w:space="0" w:color="auto"/>
      </w:pBdr>
      <w:shd w:val="clear" w:color="000000" w:fill="FFFF66"/>
      <w:spacing w:beforeLines="0" w:before="100" w:beforeAutospacing="1" w:after="100" w:afterAutospacing="1"/>
      <w:jc w:val="center"/>
      <w:textAlignment w:val="center"/>
    </w:pPr>
    <w:rPr>
      <w:rFonts w:ascii="Calibri" w:hAnsi="Calibri" w:cs="Calibri"/>
      <w:sz w:val="20"/>
      <w:szCs w:val="20"/>
      <w:lang w:val="nl-NL" w:eastAsia="nl-NL"/>
    </w:rPr>
  </w:style>
  <w:style w:type="paragraph" w:customStyle="1" w:styleId="xl84">
    <w:name w:val="xl84"/>
    <w:basedOn w:val="Normal"/>
    <w:rsid w:val="00CF5CB7"/>
    <w:pPr>
      <w:pBdr>
        <w:top w:val="single" w:sz="4" w:space="0" w:color="auto"/>
        <w:right w:val="single" w:sz="8" w:space="0" w:color="auto"/>
      </w:pBdr>
      <w:shd w:val="clear" w:color="000000" w:fill="FFFF66"/>
      <w:spacing w:beforeLines="0" w:before="100" w:beforeAutospacing="1" w:after="100" w:afterAutospacing="1"/>
      <w:jc w:val="center"/>
      <w:textAlignment w:val="center"/>
    </w:pPr>
    <w:rPr>
      <w:rFonts w:ascii="Calibri" w:hAnsi="Calibri" w:cs="Calibri"/>
      <w:sz w:val="20"/>
      <w:szCs w:val="20"/>
      <w:lang w:val="nl-NL" w:eastAsia="nl-NL"/>
    </w:rPr>
  </w:style>
  <w:style w:type="paragraph" w:customStyle="1" w:styleId="xl85">
    <w:name w:val="xl85"/>
    <w:basedOn w:val="Normal"/>
    <w:rsid w:val="00CF5CB7"/>
    <w:pPr>
      <w:pBdr>
        <w:bottom w:val="double" w:sz="6" w:space="0" w:color="auto"/>
        <w:right w:val="single" w:sz="8" w:space="0" w:color="auto"/>
      </w:pBdr>
      <w:shd w:val="clear" w:color="000000" w:fill="FFFF66"/>
      <w:spacing w:beforeLines="0" w:before="100" w:beforeAutospacing="1" w:after="100" w:afterAutospacing="1"/>
      <w:jc w:val="center"/>
      <w:textAlignment w:val="center"/>
    </w:pPr>
    <w:rPr>
      <w:rFonts w:ascii="Calibri" w:hAnsi="Calibri" w:cs="Calibri"/>
      <w:sz w:val="20"/>
      <w:szCs w:val="20"/>
      <w:lang w:val="nl-NL" w:eastAsia="nl-NL"/>
    </w:rPr>
  </w:style>
  <w:style w:type="paragraph" w:customStyle="1" w:styleId="xl86">
    <w:name w:val="xl86"/>
    <w:basedOn w:val="Normal"/>
    <w:rsid w:val="00CF5CB7"/>
    <w:pPr>
      <w:pBdr>
        <w:top w:val="double" w:sz="6" w:space="0" w:color="auto"/>
        <w:left w:val="single" w:sz="4" w:space="0" w:color="auto"/>
        <w:right w:val="single" w:sz="4" w:space="0" w:color="auto"/>
      </w:pBdr>
      <w:shd w:val="clear" w:color="000000" w:fill="FFCC66"/>
      <w:spacing w:beforeLines="0" w:before="100" w:beforeAutospacing="1" w:after="100" w:afterAutospacing="1"/>
      <w:jc w:val="left"/>
      <w:textAlignment w:val="center"/>
    </w:pPr>
    <w:rPr>
      <w:rFonts w:ascii="Calibri" w:hAnsi="Calibri" w:cs="Calibri"/>
      <w:b/>
      <w:bCs/>
      <w:sz w:val="18"/>
      <w:szCs w:val="18"/>
      <w:lang w:val="nl-NL" w:eastAsia="nl-NL"/>
    </w:rPr>
  </w:style>
  <w:style w:type="paragraph" w:customStyle="1" w:styleId="xl87">
    <w:name w:val="xl87"/>
    <w:basedOn w:val="Normal"/>
    <w:rsid w:val="00CF5CB7"/>
    <w:pPr>
      <w:pBdr>
        <w:top w:val="double" w:sz="6" w:space="0" w:color="auto"/>
        <w:left w:val="single" w:sz="4" w:space="0" w:color="auto"/>
        <w:right w:val="single" w:sz="4" w:space="0" w:color="auto"/>
      </w:pBdr>
      <w:spacing w:beforeLines="0" w:before="100" w:beforeAutospacing="1" w:after="100" w:afterAutospacing="1"/>
      <w:jc w:val="left"/>
      <w:textAlignment w:val="center"/>
    </w:pPr>
    <w:rPr>
      <w:rFonts w:ascii="Calibri" w:hAnsi="Calibri" w:cs="Calibri"/>
      <w:b/>
      <w:bCs/>
      <w:color w:val="0000FF"/>
      <w:sz w:val="18"/>
      <w:szCs w:val="18"/>
      <w:lang w:val="nl-NL" w:eastAsia="nl-NL"/>
    </w:rPr>
  </w:style>
  <w:style w:type="paragraph" w:customStyle="1" w:styleId="xl88">
    <w:name w:val="xl88"/>
    <w:basedOn w:val="Normal"/>
    <w:rsid w:val="00CF5CB7"/>
    <w:pPr>
      <w:pBdr>
        <w:top w:val="double" w:sz="6" w:space="0" w:color="auto"/>
        <w:left w:val="single" w:sz="4" w:space="0" w:color="auto"/>
        <w:right w:val="single" w:sz="4" w:space="0" w:color="auto"/>
      </w:pBdr>
      <w:spacing w:beforeLines="0" w:before="100" w:beforeAutospacing="1" w:after="100" w:afterAutospacing="1"/>
      <w:jc w:val="right"/>
      <w:textAlignment w:val="center"/>
    </w:pPr>
    <w:rPr>
      <w:rFonts w:ascii="Calibri" w:hAnsi="Calibri" w:cs="Calibri"/>
      <w:b/>
      <w:bCs/>
      <w:sz w:val="18"/>
      <w:szCs w:val="18"/>
      <w:lang w:val="nl-NL" w:eastAsia="nl-NL"/>
    </w:rPr>
  </w:style>
  <w:style w:type="paragraph" w:customStyle="1" w:styleId="xl89">
    <w:name w:val="xl89"/>
    <w:basedOn w:val="Normal"/>
    <w:rsid w:val="00CF5CB7"/>
    <w:pPr>
      <w:pBdr>
        <w:top w:val="double" w:sz="6" w:space="0" w:color="auto"/>
        <w:left w:val="single" w:sz="4" w:space="0" w:color="auto"/>
        <w:right w:val="single" w:sz="8" w:space="0" w:color="auto"/>
      </w:pBdr>
      <w:spacing w:beforeLines="0" w:before="100" w:beforeAutospacing="1" w:after="100" w:afterAutospacing="1"/>
      <w:jc w:val="left"/>
      <w:textAlignment w:val="center"/>
    </w:pPr>
    <w:rPr>
      <w:rFonts w:ascii="Calibri" w:hAnsi="Calibri" w:cs="Calibri"/>
      <w:sz w:val="18"/>
      <w:szCs w:val="18"/>
      <w:lang w:val="nl-NL" w:eastAsia="nl-NL"/>
    </w:rPr>
  </w:style>
  <w:style w:type="paragraph" w:customStyle="1" w:styleId="xl90">
    <w:name w:val="xl90"/>
    <w:basedOn w:val="Normal"/>
    <w:rsid w:val="00CF5CB7"/>
    <w:pPr>
      <w:pBdr>
        <w:top w:val="single" w:sz="4" w:space="0" w:color="auto"/>
        <w:left w:val="single" w:sz="4" w:space="0" w:color="auto"/>
        <w:bottom w:val="single" w:sz="4" w:space="0" w:color="auto"/>
        <w:right w:val="single" w:sz="4" w:space="0" w:color="auto"/>
      </w:pBdr>
      <w:spacing w:beforeLines="0" w:before="100" w:beforeAutospacing="1" w:after="100" w:afterAutospacing="1"/>
      <w:jc w:val="left"/>
      <w:textAlignment w:val="center"/>
    </w:pPr>
    <w:rPr>
      <w:rFonts w:ascii="Calibri" w:hAnsi="Calibri" w:cs="Calibri"/>
      <w:b/>
      <w:bCs/>
      <w:sz w:val="18"/>
      <w:szCs w:val="18"/>
      <w:lang w:val="nl-NL" w:eastAsia="nl-NL"/>
    </w:rPr>
  </w:style>
  <w:style w:type="paragraph" w:customStyle="1" w:styleId="xl91">
    <w:name w:val="xl91"/>
    <w:basedOn w:val="Normal"/>
    <w:rsid w:val="00CF5CB7"/>
    <w:pPr>
      <w:pBdr>
        <w:top w:val="single" w:sz="4" w:space="0" w:color="auto"/>
        <w:left w:val="single" w:sz="4" w:space="0" w:color="auto"/>
        <w:bottom w:val="single" w:sz="4" w:space="0" w:color="auto"/>
        <w:right w:val="single" w:sz="4" w:space="0" w:color="auto"/>
      </w:pBdr>
      <w:spacing w:beforeLines="0" w:before="100" w:beforeAutospacing="1" w:after="100" w:afterAutospacing="1"/>
      <w:jc w:val="left"/>
      <w:textAlignment w:val="center"/>
    </w:pPr>
    <w:rPr>
      <w:rFonts w:ascii="Calibri" w:hAnsi="Calibri" w:cs="Calibri"/>
      <w:b/>
      <w:bCs/>
      <w:color w:val="0000FF"/>
      <w:sz w:val="18"/>
      <w:szCs w:val="18"/>
      <w:lang w:val="nl-NL" w:eastAsia="nl-NL"/>
    </w:rPr>
  </w:style>
  <w:style w:type="paragraph" w:customStyle="1" w:styleId="xl92">
    <w:name w:val="xl92"/>
    <w:basedOn w:val="Normal"/>
    <w:rsid w:val="00CF5CB7"/>
    <w:pPr>
      <w:pBdr>
        <w:top w:val="single" w:sz="4" w:space="0" w:color="auto"/>
        <w:left w:val="single" w:sz="4" w:space="0" w:color="auto"/>
        <w:bottom w:val="single" w:sz="4" w:space="0" w:color="auto"/>
        <w:right w:val="single" w:sz="4" w:space="0" w:color="auto"/>
      </w:pBdr>
      <w:spacing w:beforeLines="0" w:before="100" w:beforeAutospacing="1" w:after="100" w:afterAutospacing="1"/>
      <w:jc w:val="right"/>
      <w:textAlignment w:val="center"/>
    </w:pPr>
    <w:rPr>
      <w:rFonts w:ascii="Calibri" w:hAnsi="Calibri" w:cs="Calibri"/>
      <w:b/>
      <w:bCs/>
      <w:sz w:val="18"/>
      <w:szCs w:val="18"/>
      <w:lang w:val="nl-NL" w:eastAsia="nl-NL"/>
    </w:rPr>
  </w:style>
  <w:style w:type="paragraph" w:customStyle="1" w:styleId="xl93">
    <w:name w:val="xl93"/>
    <w:basedOn w:val="Normal"/>
    <w:rsid w:val="00CF5CB7"/>
    <w:pPr>
      <w:pBdr>
        <w:top w:val="single" w:sz="4" w:space="0" w:color="auto"/>
        <w:left w:val="single" w:sz="4" w:space="0" w:color="auto"/>
        <w:bottom w:val="single" w:sz="4" w:space="0" w:color="auto"/>
        <w:right w:val="single" w:sz="8" w:space="0" w:color="auto"/>
      </w:pBdr>
      <w:spacing w:beforeLines="0" w:before="100" w:beforeAutospacing="1" w:after="100" w:afterAutospacing="1"/>
      <w:jc w:val="left"/>
      <w:textAlignment w:val="center"/>
    </w:pPr>
    <w:rPr>
      <w:rFonts w:ascii="Calibri" w:hAnsi="Calibri" w:cs="Calibri"/>
      <w:sz w:val="18"/>
      <w:szCs w:val="18"/>
      <w:lang w:val="nl-NL" w:eastAsia="nl-NL"/>
    </w:rPr>
  </w:style>
  <w:style w:type="paragraph" w:customStyle="1" w:styleId="xl94">
    <w:name w:val="xl94"/>
    <w:basedOn w:val="Normal"/>
    <w:rsid w:val="00CF5CB7"/>
    <w:pPr>
      <w:pBdr>
        <w:top w:val="single" w:sz="4" w:space="0" w:color="auto"/>
        <w:left w:val="single" w:sz="4" w:space="0" w:color="auto"/>
        <w:bottom w:val="single" w:sz="4" w:space="0" w:color="auto"/>
        <w:right w:val="single" w:sz="4" w:space="0" w:color="auto"/>
      </w:pBdr>
      <w:shd w:val="clear" w:color="000000" w:fill="FFCC66"/>
      <w:spacing w:beforeLines="0" w:before="100" w:beforeAutospacing="1" w:after="100" w:afterAutospacing="1"/>
      <w:jc w:val="left"/>
      <w:textAlignment w:val="center"/>
    </w:pPr>
    <w:rPr>
      <w:rFonts w:ascii="Calibri" w:hAnsi="Calibri" w:cs="Calibri"/>
      <w:b/>
      <w:bCs/>
      <w:sz w:val="18"/>
      <w:szCs w:val="18"/>
      <w:lang w:val="nl-NL" w:eastAsia="nl-NL"/>
    </w:rPr>
  </w:style>
  <w:style w:type="paragraph" w:customStyle="1" w:styleId="xl95">
    <w:name w:val="xl95"/>
    <w:basedOn w:val="Normal"/>
    <w:rsid w:val="00CF5CB7"/>
    <w:pPr>
      <w:pBdr>
        <w:top w:val="single" w:sz="4" w:space="0" w:color="auto"/>
        <w:left w:val="single" w:sz="4" w:space="0" w:color="auto"/>
        <w:bottom w:val="single" w:sz="4" w:space="0" w:color="auto"/>
        <w:right w:val="single" w:sz="4" w:space="0" w:color="auto"/>
      </w:pBdr>
      <w:spacing w:beforeLines="0" w:before="100" w:beforeAutospacing="1" w:after="100" w:afterAutospacing="1"/>
      <w:jc w:val="left"/>
      <w:textAlignment w:val="center"/>
    </w:pPr>
    <w:rPr>
      <w:rFonts w:ascii="Calibri" w:hAnsi="Calibri" w:cs="Calibri"/>
      <w:sz w:val="18"/>
      <w:szCs w:val="18"/>
      <w:lang w:val="nl-NL" w:eastAsia="nl-NL"/>
    </w:rPr>
  </w:style>
  <w:style w:type="paragraph" w:customStyle="1" w:styleId="xl96">
    <w:name w:val="xl96"/>
    <w:basedOn w:val="Normal"/>
    <w:rsid w:val="00CF5CB7"/>
    <w:pPr>
      <w:pBdr>
        <w:top w:val="single" w:sz="4" w:space="0" w:color="auto"/>
        <w:left w:val="single" w:sz="4" w:space="0" w:color="auto"/>
        <w:bottom w:val="single" w:sz="4" w:space="0" w:color="auto"/>
        <w:right w:val="single" w:sz="4" w:space="0" w:color="auto"/>
      </w:pBdr>
      <w:spacing w:beforeLines="0" w:before="100" w:beforeAutospacing="1" w:after="100" w:afterAutospacing="1"/>
      <w:jc w:val="left"/>
      <w:textAlignment w:val="center"/>
    </w:pPr>
    <w:rPr>
      <w:rFonts w:ascii="Calibri" w:hAnsi="Calibri" w:cs="Calibri"/>
      <w:b/>
      <w:bCs/>
      <w:sz w:val="18"/>
      <w:szCs w:val="18"/>
      <w:lang w:val="nl-NL" w:eastAsia="nl-NL"/>
    </w:rPr>
  </w:style>
  <w:style w:type="paragraph" w:customStyle="1" w:styleId="xl97">
    <w:name w:val="xl97"/>
    <w:basedOn w:val="Normal"/>
    <w:rsid w:val="00CF5CB7"/>
    <w:pPr>
      <w:pBdr>
        <w:top w:val="single" w:sz="4" w:space="0" w:color="auto"/>
        <w:left w:val="single" w:sz="4" w:space="0" w:color="auto"/>
        <w:bottom w:val="single" w:sz="4" w:space="0" w:color="auto"/>
        <w:right w:val="single" w:sz="4" w:space="0" w:color="auto"/>
      </w:pBdr>
      <w:spacing w:beforeLines="0" w:before="100" w:beforeAutospacing="1" w:after="100" w:afterAutospacing="1"/>
      <w:jc w:val="left"/>
      <w:textAlignment w:val="center"/>
    </w:pPr>
    <w:rPr>
      <w:rFonts w:ascii="Calibri" w:hAnsi="Calibri" w:cs="Calibri"/>
      <w:color w:val="FF0000"/>
      <w:sz w:val="18"/>
      <w:szCs w:val="18"/>
      <w:lang w:val="nl-NL" w:eastAsia="nl-NL"/>
    </w:rPr>
  </w:style>
  <w:style w:type="paragraph" w:customStyle="1" w:styleId="xl98">
    <w:name w:val="xl98"/>
    <w:basedOn w:val="Normal"/>
    <w:rsid w:val="00CF5CB7"/>
    <w:pPr>
      <w:pBdr>
        <w:top w:val="double" w:sz="6" w:space="0" w:color="auto"/>
        <w:left w:val="single" w:sz="4" w:space="0" w:color="auto"/>
        <w:right w:val="single" w:sz="4" w:space="0" w:color="auto"/>
      </w:pBdr>
      <w:spacing w:beforeLines="0" w:before="100" w:beforeAutospacing="1" w:after="100" w:afterAutospacing="1"/>
      <w:jc w:val="left"/>
      <w:textAlignment w:val="center"/>
    </w:pPr>
    <w:rPr>
      <w:rFonts w:ascii="Calibri" w:hAnsi="Calibri" w:cs="Calibri"/>
      <w:b/>
      <w:bCs/>
      <w:color w:val="FF0000"/>
      <w:sz w:val="18"/>
      <w:szCs w:val="18"/>
      <w:lang w:val="nl-NL" w:eastAsia="nl-NL"/>
    </w:rPr>
  </w:style>
  <w:style w:type="paragraph" w:customStyle="1" w:styleId="xl99">
    <w:name w:val="xl99"/>
    <w:basedOn w:val="Normal"/>
    <w:rsid w:val="00CF5CB7"/>
    <w:pPr>
      <w:pBdr>
        <w:top w:val="double" w:sz="6" w:space="0" w:color="auto"/>
        <w:left w:val="single" w:sz="4" w:space="0" w:color="auto"/>
        <w:right w:val="single" w:sz="4" w:space="0" w:color="auto"/>
      </w:pBdr>
      <w:shd w:val="clear" w:color="000000" w:fill="FFFF00"/>
      <w:spacing w:beforeLines="0" w:before="100" w:beforeAutospacing="1" w:after="100" w:afterAutospacing="1"/>
      <w:jc w:val="left"/>
      <w:textAlignment w:val="center"/>
    </w:pPr>
    <w:rPr>
      <w:rFonts w:ascii="Calibri" w:hAnsi="Calibri" w:cs="Calibri"/>
      <w:b/>
      <w:bCs/>
      <w:color w:val="0000FF"/>
      <w:sz w:val="18"/>
      <w:szCs w:val="18"/>
      <w:lang w:val="nl-NL" w:eastAsia="nl-NL"/>
    </w:rPr>
  </w:style>
  <w:style w:type="paragraph" w:customStyle="1" w:styleId="xl100">
    <w:name w:val="xl100"/>
    <w:basedOn w:val="Normal"/>
    <w:rsid w:val="00CF5CB7"/>
    <w:pPr>
      <w:pBdr>
        <w:top w:val="single" w:sz="4" w:space="0" w:color="auto"/>
        <w:left w:val="single" w:sz="4" w:space="0" w:color="auto"/>
        <w:bottom w:val="single" w:sz="4" w:space="0" w:color="auto"/>
        <w:right w:val="single" w:sz="8" w:space="0" w:color="auto"/>
      </w:pBdr>
      <w:shd w:val="clear" w:color="000000" w:fill="FFFFFF"/>
      <w:spacing w:beforeLines="0" w:before="100" w:beforeAutospacing="1" w:after="100" w:afterAutospacing="1"/>
      <w:jc w:val="left"/>
      <w:textAlignment w:val="center"/>
    </w:pPr>
    <w:rPr>
      <w:rFonts w:ascii="Calibri" w:hAnsi="Calibri" w:cs="Calibri"/>
      <w:sz w:val="18"/>
      <w:szCs w:val="18"/>
      <w:lang w:val="nl-NL" w:eastAsia="nl-NL"/>
    </w:rPr>
  </w:style>
  <w:style w:type="paragraph" w:customStyle="1" w:styleId="xl101">
    <w:name w:val="xl101"/>
    <w:basedOn w:val="Normal"/>
    <w:rsid w:val="00CF5CB7"/>
    <w:pPr>
      <w:pBdr>
        <w:top w:val="double" w:sz="6" w:space="0" w:color="auto"/>
        <w:left w:val="single" w:sz="4" w:space="0" w:color="auto"/>
        <w:right w:val="single" w:sz="4" w:space="0" w:color="auto"/>
      </w:pBdr>
      <w:shd w:val="clear" w:color="000000" w:fill="FFFF00"/>
      <w:spacing w:beforeLines="0" w:before="100" w:beforeAutospacing="1" w:after="100" w:afterAutospacing="1"/>
      <w:jc w:val="left"/>
      <w:textAlignment w:val="center"/>
    </w:pPr>
    <w:rPr>
      <w:rFonts w:ascii="Calibri" w:hAnsi="Calibri" w:cs="Calibri"/>
      <w:b/>
      <w:bCs/>
      <w:color w:val="FF0000"/>
      <w:sz w:val="18"/>
      <w:szCs w:val="18"/>
      <w:lang w:val="nl-NL" w:eastAsia="nl-NL"/>
    </w:rPr>
  </w:style>
  <w:style w:type="paragraph" w:customStyle="1" w:styleId="xl102">
    <w:name w:val="xl102"/>
    <w:basedOn w:val="Normal"/>
    <w:rsid w:val="00CF5CB7"/>
    <w:pPr>
      <w:pBdr>
        <w:top w:val="double" w:sz="6" w:space="0" w:color="auto"/>
        <w:left w:val="single" w:sz="4" w:space="0" w:color="auto"/>
        <w:bottom w:val="single" w:sz="4" w:space="0" w:color="auto"/>
        <w:right w:val="single" w:sz="4" w:space="0" w:color="auto"/>
      </w:pBdr>
      <w:spacing w:beforeLines="0" w:before="100" w:beforeAutospacing="1" w:after="100" w:afterAutospacing="1"/>
      <w:jc w:val="left"/>
      <w:textAlignment w:val="center"/>
    </w:pPr>
    <w:rPr>
      <w:rFonts w:ascii="Calibri" w:hAnsi="Calibri" w:cs="Calibri"/>
      <w:b/>
      <w:bCs/>
      <w:color w:val="FF0000"/>
      <w:sz w:val="18"/>
      <w:szCs w:val="18"/>
      <w:lang w:val="nl-NL" w:eastAsia="nl-NL"/>
    </w:rPr>
  </w:style>
  <w:style w:type="paragraph" w:customStyle="1" w:styleId="xl103">
    <w:name w:val="xl103"/>
    <w:basedOn w:val="Normal"/>
    <w:rsid w:val="00CF5CB7"/>
    <w:pPr>
      <w:pBdr>
        <w:top w:val="single" w:sz="4" w:space="0" w:color="auto"/>
        <w:left w:val="single" w:sz="4" w:space="0" w:color="auto"/>
        <w:right w:val="single" w:sz="4" w:space="0" w:color="auto"/>
      </w:pBdr>
      <w:shd w:val="clear" w:color="000000" w:fill="FFFF00"/>
      <w:spacing w:beforeLines="0" w:before="100" w:beforeAutospacing="1" w:after="100" w:afterAutospacing="1"/>
      <w:jc w:val="left"/>
      <w:textAlignment w:val="center"/>
    </w:pPr>
    <w:rPr>
      <w:rFonts w:ascii="Calibri" w:hAnsi="Calibri" w:cs="Calibri"/>
      <w:b/>
      <w:bCs/>
      <w:color w:val="FF0000"/>
      <w:sz w:val="18"/>
      <w:szCs w:val="18"/>
      <w:lang w:val="nl-NL" w:eastAsia="nl-NL"/>
    </w:rPr>
  </w:style>
  <w:style w:type="paragraph" w:customStyle="1" w:styleId="xl104">
    <w:name w:val="xl104"/>
    <w:basedOn w:val="Normal"/>
    <w:rsid w:val="00CF5CB7"/>
    <w:pPr>
      <w:spacing w:beforeLines="0" w:before="100" w:beforeAutospacing="1" w:after="100" w:afterAutospacing="1"/>
      <w:jc w:val="left"/>
      <w:textAlignment w:val="center"/>
    </w:pPr>
    <w:rPr>
      <w:rFonts w:ascii="Calibri" w:hAnsi="Calibri" w:cs="Calibri"/>
      <w:color w:val="FF0000"/>
      <w:sz w:val="18"/>
      <w:szCs w:val="18"/>
      <w:lang w:val="nl-NL" w:eastAsia="nl-NL"/>
    </w:rPr>
  </w:style>
  <w:style w:type="paragraph" w:customStyle="1" w:styleId="xl105">
    <w:name w:val="xl105"/>
    <w:basedOn w:val="Normal"/>
    <w:rsid w:val="00CF5CB7"/>
    <w:pPr>
      <w:pBdr>
        <w:top w:val="double" w:sz="6" w:space="0" w:color="auto"/>
        <w:left w:val="single" w:sz="4" w:space="0" w:color="auto"/>
        <w:bottom w:val="single" w:sz="4" w:space="0" w:color="auto"/>
        <w:right w:val="single" w:sz="4" w:space="0" w:color="auto"/>
      </w:pBdr>
      <w:spacing w:beforeLines="0" w:before="100" w:beforeAutospacing="1" w:after="100" w:afterAutospacing="1"/>
      <w:jc w:val="left"/>
      <w:textAlignment w:val="center"/>
    </w:pPr>
    <w:rPr>
      <w:rFonts w:ascii="Calibri" w:hAnsi="Calibri" w:cs="Calibri"/>
      <w:b/>
      <w:bCs/>
      <w:color w:val="0000FF"/>
      <w:sz w:val="18"/>
      <w:szCs w:val="18"/>
      <w:lang w:val="nl-NL" w:eastAsia="nl-NL"/>
    </w:rPr>
  </w:style>
  <w:style w:type="paragraph" w:customStyle="1" w:styleId="xl106">
    <w:name w:val="xl106"/>
    <w:basedOn w:val="Normal"/>
    <w:rsid w:val="00CF5CB7"/>
    <w:pPr>
      <w:pBdr>
        <w:top w:val="single" w:sz="4" w:space="0" w:color="auto"/>
        <w:left w:val="single" w:sz="4" w:space="0" w:color="auto"/>
        <w:right w:val="single" w:sz="4" w:space="0" w:color="auto"/>
      </w:pBdr>
      <w:spacing w:beforeLines="0" w:before="100" w:beforeAutospacing="1" w:after="100" w:afterAutospacing="1"/>
      <w:jc w:val="left"/>
      <w:textAlignment w:val="center"/>
    </w:pPr>
    <w:rPr>
      <w:rFonts w:ascii="Calibri" w:hAnsi="Calibri" w:cs="Calibri"/>
      <w:b/>
      <w:bCs/>
      <w:color w:val="0000FF"/>
      <w:sz w:val="18"/>
      <w:szCs w:val="18"/>
      <w:lang w:val="nl-NL" w:eastAsia="nl-NL"/>
    </w:rPr>
  </w:style>
  <w:style w:type="paragraph" w:customStyle="1" w:styleId="xl107">
    <w:name w:val="xl107"/>
    <w:basedOn w:val="Normal"/>
    <w:rsid w:val="00CF5CB7"/>
    <w:pPr>
      <w:pBdr>
        <w:top w:val="double" w:sz="6" w:space="0" w:color="auto"/>
        <w:left w:val="single" w:sz="4" w:space="0" w:color="auto"/>
        <w:bottom w:val="single" w:sz="4" w:space="0" w:color="auto"/>
        <w:right w:val="single" w:sz="4" w:space="0" w:color="auto"/>
      </w:pBdr>
      <w:shd w:val="clear" w:color="000000" w:fill="FFFF00"/>
      <w:spacing w:beforeLines="0" w:before="100" w:beforeAutospacing="1" w:after="100" w:afterAutospacing="1"/>
      <w:jc w:val="left"/>
      <w:textAlignment w:val="center"/>
    </w:pPr>
    <w:rPr>
      <w:rFonts w:ascii="Calibri" w:hAnsi="Calibri" w:cs="Calibri"/>
      <w:b/>
      <w:bCs/>
      <w:color w:val="0000FF"/>
      <w:sz w:val="18"/>
      <w:szCs w:val="18"/>
      <w:lang w:val="nl-NL" w:eastAsia="nl-NL"/>
    </w:rPr>
  </w:style>
  <w:style w:type="paragraph" w:customStyle="1" w:styleId="xl108">
    <w:name w:val="xl108"/>
    <w:basedOn w:val="Normal"/>
    <w:rsid w:val="00CF5CB7"/>
    <w:pPr>
      <w:pBdr>
        <w:top w:val="single" w:sz="4" w:space="0" w:color="auto"/>
        <w:left w:val="single" w:sz="4" w:space="0" w:color="auto"/>
        <w:bottom w:val="single" w:sz="8" w:space="0" w:color="auto"/>
        <w:right w:val="single" w:sz="4" w:space="0" w:color="auto"/>
      </w:pBdr>
      <w:shd w:val="clear" w:color="000000" w:fill="FFCC66"/>
      <w:spacing w:beforeLines="0" w:before="100" w:beforeAutospacing="1" w:after="100" w:afterAutospacing="1"/>
      <w:jc w:val="left"/>
      <w:textAlignment w:val="center"/>
    </w:pPr>
    <w:rPr>
      <w:rFonts w:ascii="Calibri" w:hAnsi="Calibri" w:cs="Calibri"/>
      <w:b/>
      <w:bCs/>
      <w:sz w:val="18"/>
      <w:szCs w:val="18"/>
      <w:lang w:val="nl-NL" w:eastAsia="nl-NL"/>
    </w:rPr>
  </w:style>
  <w:style w:type="paragraph" w:customStyle="1" w:styleId="xl109">
    <w:name w:val="xl109"/>
    <w:basedOn w:val="Normal"/>
    <w:rsid w:val="00CF5CB7"/>
    <w:pPr>
      <w:pBdr>
        <w:top w:val="single" w:sz="4" w:space="0" w:color="auto"/>
        <w:left w:val="single" w:sz="4" w:space="0" w:color="auto"/>
        <w:bottom w:val="single" w:sz="8" w:space="0" w:color="auto"/>
        <w:right w:val="single" w:sz="4" w:space="0" w:color="auto"/>
      </w:pBdr>
      <w:spacing w:beforeLines="0" w:before="100" w:beforeAutospacing="1" w:after="100" w:afterAutospacing="1"/>
      <w:jc w:val="left"/>
      <w:textAlignment w:val="center"/>
    </w:pPr>
    <w:rPr>
      <w:rFonts w:ascii="Calibri" w:hAnsi="Calibri" w:cs="Calibri"/>
      <w:sz w:val="18"/>
      <w:szCs w:val="18"/>
      <w:lang w:val="nl-NL" w:eastAsia="nl-NL"/>
    </w:rPr>
  </w:style>
  <w:style w:type="paragraph" w:customStyle="1" w:styleId="xl110">
    <w:name w:val="xl110"/>
    <w:basedOn w:val="Normal"/>
    <w:rsid w:val="00CF5CB7"/>
    <w:pPr>
      <w:pBdr>
        <w:top w:val="single" w:sz="4" w:space="0" w:color="auto"/>
        <w:left w:val="single" w:sz="4" w:space="0" w:color="auto"/>
        <w:bottom w:val="single" w:sz="8" w:space="0" w:color="auto"/>
        <w:right w:val="single" w:sz="8" w:space="0" w:color="auto"/>
      </w:pBdr>
      <w:spacing w:beforeLines="0" w:before="100" w:beforeAutospacing="1" w:after="100" w:afterAutospacing="1"/>
      <w:jc w:val="left"/>
      <w:textAlignment w:val="center"/>
    </w:pPr>
    <w:rPr>
      <w:rFonts w:ascii="Calibri" w:hAnsi="Calibri" w:cs="Calibri"/>
      <w:sz w:val="18"/>
      <w:szCs w:val="18"/>
      <w:lang w:val="nl-NL" w:eastAsia="nl-NL"/>
    </w:rPr>
  </w:style>
  <w:style w:type="paragraph" w:customStyle="1" w:styleId="xl111">
    <w:name w:val="xl111"/>
    <w:basedOn w:val="Normal"/>
    <w:rsid w:val="00CF5CB7"/>
    <w:pPr>
      <w:pBdr>
        <w:top w:val="single" w:sz="4" w:space="0" w:color="auto"/>
        <w:left w:val="single" w:sz="4" w:space="0" w:color="auto"/>
        <w:bottom w:val="double" w:sz="6" w:space="0" w:color="auto"/>
        <w:right w:val="single" w:sz="4" w:space="0" w:color="auto"/>
      </w:pBdr>
      <w:shd w:val="clear" w:color="000000" w:fill="FFFF00"/>
      <w:spacing w:beforeLines="0" w:before="100" w:beforeAutospacing="1" w:after="100" w:afterAutospacing="1"/>
      <w:jc w:val="left"/>
      <w:textAlignment w:val="center"/>
    </w:pPr>
    <w:rPr>
      <w:rFonts w:ascii="Calibri" w:hAnsi="Calibri" w:cs="Calibri"/>
      <w:b/>
      <w:bCs/>
      <w:color w:val="FF0000"/>
      <w:sz w:val="18"/>
      <w:szCs w:val="18"/>
      <w:lang w:val="nl-NL" w:eastAsia="nl-NL"/>
    </w:rPr>
  </w:style>
  <w:style w:type="paragraph" w:customStyle="1" w:styleId="xl112">
    <w:name w:val="xl112"/>
    <w:basedOn w:val="Normal"/>
    <w:rsid w:val="00CF5CB7"/>
    <w:pPr>
      <w:pBdr>
        <w:top w:val="single" w:sz="4" w:space="0" w:color="auto"/>
        <w:left w:val="single" w:sz="4" w:space="0" w:color="auto"/>
        <w:bottom w:val="double" w:sz="6" w:space="0" w:color="auto"/>
        <w:right w:val="single" w:sz="4" w:space="0" w:color="auto"/>
      </w:pBdr>
      <w:spacing w:beforeLines="0" w:before="100" w:beforeAutospacing="1" w:after="100" w:afterAutospacing="1"/>
      <w:jc w:val="left"/>
      <w:textAlignment w:val="center"/>
    </w:pPr>
    <w:rPr>
      <w:rFonts w:ascii="Calibri" w:hAnsi="Calibri" w:cs="Calibri"/>
      <w:b/>
      <w:bCs/>
      <w:color w:val="0000FF"/>
      <w:sz w:val="18"/>
      <w:szCs w:val="18"/>
      <w:lang w:val="nl-NL" w:eastAsia="nl-NL"/>
    </w:rPr>
  </w:style>
  <w:style w:type="paragraph" w:customStyle="1" w:styleId="xl113">
    <w:name w:val="xl113"/>
    <w:basedOn w:val="Normal"/>
    <w:rsid w:val="00CF5CB7"/>
    <w:pPr>
      <w:pBdr>
        <w:top w:val="single" w:sz="4" w:space="0" w:color="auto"/>
        <w:left w:val="single" w:sz="4" w:space="0" w:color="auto"/>
        <w:bottom w:val="double" w:sz="6" w:space="0" w:color="auto"/>
        <w:right w:val="single" w:sz="4" w:space="0" w:color="auto"/>
      </w:pBdr>
      <w:spacing w:beforeLines="0" w:before="100" w:beforeAutospacing="1" w:after="100" w:afterAutospacing="1"/>
      <w:jc w:val="left"/>
      <w:textAlignment w:val="center"/>
    </w:pPr>
    <w:rPr>
      <w:rFonts w:ascii="Calibri" w:hAnsi="Calibri" w:cs="Calibri"/>
      <w:b/>
      <w:bCs/>
      <w:color w:val="FF0000"/>
      <w:sz w:val="18"/>
      <w:szCs w:val="18"/>
      <w:lang w:val="nl-NL" w:eastAsia="nl-NL"/>
    </w:rPr>
  </w:style>
  <w:style w:type="paragraph" w:customStyle="1" w:styleId="xl114">
    <w:name w:val="xl114"/>
    <w:basedOn w:val="Normal"/>
    <w:rsid w:val="00CF5CB7"/>
    <w:pPr>
      <w:pBdr>
        <w:top w:val="single" w:sz="4" w:space="0" w:color="auto"/>
        <w:left w:val="single" w:sz="4" w:space="0" w:color="auto"/>
        <w:bottom w:val="double" w:sz="6" w:space="0" w:color="auto"/>
        <w:right w:val="single" w:sz="4" w:space="0" w:color="auto"/>
      </w:pBdr>
      <w:shd w:val="clear" w:color="000000" w:fill="FFFFFF"/>
      <w:spacing w:beforeLines="0" w:before="100" w:beforeAutospacing="1" w:after="100" w:afterAutospacing="1"/>
      <w:jc w:val="left"/>
      <w:textAlignment w:val="center"/>
    </w:pPr>
    <w:rPr>
      <w:rFonts w:ascii="Calibri" w:hAnsi="Calibri" w:cs="Calibri"/>
      <w:b/>
      <w:bCs/>
      <w:color w:val="0000FF"/>
      <w:sz w:val="18"/>
      <w:szCs w:val="18"/>
      <w:lang w:val="nl-NL" w:eastAsia="nl-NL"/>
    </w:rPr>
  </w:style>
  <w:style w:type="paragraph" w:customStyle="1" w:styleId="xl115">
    <w:name w:val="xl115"/>
    <w:basedOn w:val="Normal"/>
    <w:rsid w:val="00CF5CB7"/>
    <w:pPr>
      <w:pBdr>
        <w:top w:val="single" w:sz="4" w:space="0" w:color="auto"/>
        <w:left w:val="single" w:sz="4" w:space="0" w:color="auto"/>
        <w:bottom w:val="single" w:sz="4" w:space="0" w:color="auto"/>
        <w:right w:val="single" w:sz="4" w:space="0" w:color="auto"/>
      </w:pBdr>
      <w:shd w:val="clear" w:color="000000" w:fill="FFFF00"/>
      <w:spacing w:beforeLines="0" w:before="100" w:beforeAutospacing="1" w:after="100" w:afterAutospacing="1"/>
      <w:jc w:val="left"/>
      <w:textAlignment w:val="center"/>
    </w:pPr>
    <w:rPr>
      <w:rFonts w:ascii="Calibri" w:hAnsi="Calibri" w:cs="Calibri"/>
      <w:b/>
      <w:bCs/>
      <w:color w:val="0000FF"/>
      <w:sz w:val="18"/>
      <w:szCs w:val="18"/>
      <w:lang w:val="nl-NL" w:eastAsia="nl-NL"/>
    </w:rPr>
  </w:style>
  <w:style w:type="paragraph" w:styleId="NormalWeb">
    <w:name w:val="Normal (Web)"/>
    <w:basedOn w:val="Normal"/>
    <w:semiHidden/>
    <w:unhideWhenUsed/>
    <w:rsid w:val="00CF5CB7"/>
    <w:rPr>
      <w:rFonts w:ascii="Times New Roman" w:hAnsi="Times New Roman"/>
      <w:sz w:val="24"/>
      <w:szCs w:val="24"/>
    </w:rPr>
  </w:style>
  <w:style w:type="paragraph" w:styleId="DocumentMap">
    <w:name w:val="Document Map"/>
    <w:basedOn w:val="Normal"/>
    <w:link w:val="DocumentMapChar1"/>
    <w:semiHidden/>
    <w:unhideWhenUsed/>
    <w:rsid w:val="00CF5CB7"/>
    <w:pPr>
      <w:spacing w:before="0"/>
    </w:pPr>
    <w:rPr>
      <w:rFonts w:ascii="Tahoma" w:hAnsi="Tahoma" w:cs="Tahoma"/>
      <w:sz w:val="16"/>
      <w:szCs w:val="16"/>
    </w:rPr>
  </w:style>
  <w:style w:type="character" w:customStyle="1" w:styleId="DocumentMapChar1">
    <w:name w:val="Document Map Char1"/>
    <w:basedOn w:val="DefaultParagraphFont"/>
    <w:link w:val="DocumentMap"/>
    <w:semiHidden/>
    <w:rsid w:val="00CF5CB7"/>
    <w:rPr>
      <w:rFonts w:ascii="Tahoma" w:hAnsi="Tahoma" w:cs="Tahoma"/>
      <w:sz w:val="16"/>
      <w:szCs w:val="16"/>
      <w:lang w:val="en-GB"/>
    </w:rPr>
  </w:style>
  <w:style w:type="paragraph" w:styleId="NoSpacing">
    <w:name w:val="No Spacing"/>
    <w:uiPriority w:val="1"/>
    <w:qFormat/>
    <w:rsid w:val="00CF5CB7"/>
    <w:pPr>
      <w:spacing w:beforeLines="60"/>
      <w:jc w:val="both"/>
    </w:pPr>
    <w:rPr>
      <w:rFonts w:asciiTheme="minorHAnsi" w:hAnsiTheme="minorHAnsi"/>
      <w:sz w:val="22"/>
      <w:szCs w:val="22"/>
      <w:lang w:val="en-GB"/>
    </w:rPr>
  </w:style>
  <w:style w:type="character" w:styleId="IntenseEmphasis">
    <w:name w:val="Intense Emphasis"/>
    <w:basedOn w:val="DefaultParagraphFont"/>
    <w:uiPriority w:val="21"/>
    <w:qFormat/>
    <w:rsid w:val="00CF5CB7"/>
    <w:rPr>
      <w:b/>
      <w:bCs/>
      <w:i/>
      <w:iCs/>
      <w:color w:val="4F81BD" w:themeColor="accent1"/>
    </w:rPr>
  </w:style>
  <w:style w:type="paragraph" w:styleId="IntenseQuote">
    <w:name w:val="Intense Quote"/>
    <w:basedOn w:val="Normal"/>
    <w:next w:val="Normal"/>
    <w:link w:val="IntenseQuoteChar"/>
    <w:uiPriority w:val="30"/>
    <w:qFormat/>
    <w:rsid w:val="00CF5CB7"/>
    <w:pPr>
      <w:pBdr>
        <w:bottom w:val="single" w:sz="4" w:space="4" w:color="4F81BD" w:themeColor="accent1"/>
      </w:pBdr>
      <w:spacing w:before="200" w:after="280"/>
      <w:ind w:left="936" w:right="936"/>
    </w:pPr>
    <w:rPr>
      <w:rFonts w:ascii="Arial" w:eastAsia="MS Mincho" w:hAnsi="Arial" w:cs="Arial"/>
      <w:b/>
      <w:bCs/>
      <w:i/>
      <w:iCs/>
      <w:color w:val="4F81BD"/>
      <w:lang w:val="fr-FR" w:eastAsia="en-US"/>
    </w:rPr>
  </w:style>
  <w:style w:type="character" w:customStyle="1" w:styleId="IntenseQuoteChar1">
    <w:name w:val="Intense Quote Char1"/>
    <w:basedOn w:val="DefaultParagraphFont"/>
    <w:uiPriority w:val="30"/>
    <w:rsid w:val="00CF5CB7"/>
    <w:rPr>
      <w:rFonts w:asciiTheme="minorHAnsi" w:hAnsiTheme="minorHAnsi"/>
      <w:b/>
      <w:bCs/>
      <w:i/>
      <w:iCs/>
      <w:color w:val="4F81BD" w:themeColor="accent1"/>
      <w:sz w:val="22"/>
      <w:szCs w:val="22"/>
      <w:lang w:val="en-GB"/>
    </w:rPr>
  </w:style>
  <w:style w:type="character" w:styleId="IntenseReference">
    <w:name w:val="Intense Reference"/>
    <w:basedOn w:val="DefaultParagraphFont"/>
    <w:uiPriority w:val="32"/>
    <w:qFormat/>
    <w:rsid w:val="00CF5CB7"/>
    <w:rPr>
      <w:b/>
      <w:bCs/>
      <w:smallCaps/>
      <w:color w:val="C0504D" w:themeColor="accent2"/>
      <w:spacing w:val="5"/>
      <w:u w:val="single"/>
    </w:rPr>
  </w:style>
  <w:style w:type="paragraph" w:styleId="ListContinue2">
    <w:name w:val="List Continue 2"/>
    <w:basedOn w:val="Normal"/>
    <w:semiHidden/>
    <w:unhideWhenUsed/>
    <w:rsid w:val="00CF5CB7"/>
    <w:pPr>
      <w:spacing w:after="120"/>
      <w:ind w:left="566"/>
      <w:contextualSpacing/>
    </w:pPr>
  </w:style>
  <w:style w:type="paragraph" w:styleId="BlockText">
    <w:name w:val="Block Text"/>
    <w:basedOn w:val="Normal"/>
    <w:semiHidden/>
    <w:unhideWhenUsed/>
    <w:rsid w:val="00CF5CB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eastAsiaTheme="minorEastAsia" w:cstheme="minorBidi"/>
      <w:i/>
      <w:iCs/>
      <w:color w:val="4F81BD" w:themeColor="accent1"/>
    </w:rPr>
  </w:style>
  <w:style w:type="paragraph" w:styleId="BodyTextIndent3">
    <w:name w:val="Body Text Indent 3"/>
    <w:basedOn w:val="Normal"/>
    <w:link w:val="BodyTextIndent3Char1"/>
    <w:semiHidden/>
    <w:unhideWhenUsed/>
    <w:rsid w:val="00CF5CB7"/>
    <w:pPr>
      <w:spacing w:after="120"/>
      <w:ind w:left="283"/>
    </w:pPr>
    <w:rPr>
      <w:sz w:val="16"/>
      <w:szCs w:val="16"/>
    </w:rPr>
  </w:style>
  <w:style w:type="character" w:customStyle="1" w:styleId="BodyTextIndent3Char1">
    <w:name w:val="Body Text Indent 3 Char1"/>
    <w:basedOn w:val="DefaultParagraphFont"/>
    <w:link w:val="BodyTextIndent3"/>
    <w:semiHidden/>
    <w:rsid w:val="00CF5CB7"/>
    <w:rPr>
      <w:rFonts w:asciiTheme="minorHAnsi" w:hAnsiTheme="minorHAnsi"/>
      <w:sz w:val="16"/>
      <w:szCs w:val="16"/>
      <w:lang w:val="en-GB"/>
    </w:rPr>
  </w:style>
  <w:style w:type="paragraph" w:styleId="Index1">
    <w:name w:val="index 1"/>
    <w:basedOn w:val="Normal"/>
    <w:next w:val="Normal"/>
    <w:autoRedefine/>
    <w:semiHidden/>
    <w:unhideWhenUsed/>
    <w:rsid w:val="00CF5CB7"/>
    <w:pPr>
      <w:spacing w:before="0"/>
      <w:ind w:left="220" w:hanging="220"/>
    </w:pPr>
  </w:style>
  <w:style w:type="paragraph" w:styleId="List2">
    <w:name w:val="List 2"/>
    <w:basedOn w:val="Normal"/>
    <w:semiHidden/>
    <w:unhideWhenUsed/>
    <w:rsid w:val="00CF5CB7"/>
    <w:pPr>
      <w:ind w:left="566" w:hanging="283"/>
      <w:contextualSpacing/>
    </w:pPr>
  </w:style>
  <w:style w:type="paragraph" w:styleId="ListBullet3">
    <w:name w:val="List Bullet 3"/>
    <w:basedOn w:val="Normal"/>
    <w:semiHidden/>
    <w:unhideWhenUsed/>
    <w:rsid w:val="00CF5CB7"/>
    <w:pPr>
      <w:tabs>
        <w:tab w:val="num" w:pos="1134"/>
      </w:tabs>
      <w:ind w:left="1134" w:hanging="1134"/>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10412">
      <w:bodyDiv w:val="1"/>
      <w:marLeft w:val="0"/>
      <w:marRight w:val="0"/>
      <w:marTop w:val="0"/>
      <w:marBottom w:val="0"/>
      <w:divBdr>
        <w:top w:val="none" w:sz="0" w:space="0" w:color="auto"/>
        <w:left w:val="none" w:sz="0" w:space="0" w:color="auto"/>
        <w:bottom w:val="none" w:sz="0" w:space="0" w:color="auto"/>
        <w:right w:val="none" w:sz="0" w:space="0" w:color="auto"/>
      </w:divBdr>
    </w:div>
    <w:div w:id="93987475">
      <w:bodyDiv w:val="1"/>
      <w:marLeft w:val="0"/>
      <w:marRight w:val="0"/>
      <w:marTop w:val="0"/>
      <w:marBottom w:val="0"/>
      <w:divBdr>
        <w:top w:val="none" w:sz="0" w:space="0" w:color="auto"/>
        <w:left w:val="none" w:sz="0" w:space="0" w:color="auto"/>
        <w:bottom w:val="none" w:sz="0" w:space="0" w:color="auto"/>
        <w:right w:val="none" w:sz="0" w:space="0" w:color="auto"/>
      </w:divBdr>
    </w:div>
    <w:div w:id="143086155">
      <w:bodyDiv w:val="1"/>
      <w:marLeft w:val="0"/>
      <w:marRight w:val="0"/>
      <w:marTop w:val="0"/>
      <w:marBottom w:val="0"/>
      <w:divBdr>
        <w:top w:val="none" w:sz="0" w:space="0" w:color="auto"/>
        <w:left w:val="none" w:sz="0" w:space="0" w:color="auto"/>
        <w:bottom w:val="none" w:sz="0" w:space="0" w:color="auto"/>
        <w:right w:val="none" w:sz="0" w:space="0" w:color="auto"/>
      </w:divBdr>
    </w:div>
    <w:div w:id="320891212">
      <w:bodyDiv w:val="1"/>
      <w:marLeft w:val="0"/>
      <w:marRight w:val="0"/>
      <w:marTop w:val="0"/>
      <w:marBottom w:val="0"/>
      <w:divBdr>
        <w:top w:val="none" w:sz="0" w:space="0" w:color="auto"/>
        <w:left w:val="none" w:sz="0" w:space="0" w:color="auto"/>
        <w:bottom w:val="none" w:sz="0" w:space="0" w:color="auto"/>
        <w:right w:val="none" w:sz="0" w:space="0" w:color="auto"/>
      </w:divBdr>
    </w:div>
    <w:div w:id="467942845">
      <w:bodyDiv w:val="1"/>
      <w:marLeft w:val="0"/>
      <w:marRight w:val="0"/>
      <w:marTop w:val="0"/>
      <w:marBottom w:val="0"/>
      <w:divBdr>
        <w:top w:val="none" w:sz="0" w:space="0" w:color="auto"/>
        <w:left w:val="none" w:sz="0" w:space="0" w:color="auto"/>
        <w:bottom w:val="none" w:sz="0" w:space="0" w:color="auto"/>
        <w:right w:val="none" w:sz="0" w:space="0" w:color="auto"/>
      </w:divBdr>
    </w:div>
    <w:div w:id="535460574">
      <w:bodyDiv w:val="1"/>
      <w:marLeft w:val="0"/>
      <w:marRight w:val="0"/>
      <w:marTop w:val="0"/>
      <w:marBottom w:val="0"/>
      <w:divBdr>
        <w:top w:val="none" w:sz="0" w:space="0" w:color="auto"/>
        <w:left w:val="none" w:sz="0" w:space="0" w:color="auto"/>
        <w:bottom w:val="none" w:sz="0" w:space="0" w:color="auto"/>
        <w:right w:val="none" w:sz="0" w:space="0" w:color="auto"/>
      </w:divBdr>
    </w:div>
    <w:div w:id="705519244">
      <w:bodyDiv w:val="1"/>
      <w:marLeft w:val="0"/>
      <w:marRight w:val="0"/>
      <w:marTop w:val="0"/>
      <w:marBottom w:val="0"/>
      <w:divBdr>
        <w:top w:val="none" w:sz="0" w:space="0" w:color="auto"/>
        <w:left w:val="none" w:sz="0" w:space="0" w:color="auto"/>
        <w:bottom w:val="none" w:sz="0" w:space="0" w:color="auto"/>
        <w:right w:val="none" w:sz="0" w:space="0" w:color="auto"/>
      </w:divBdr>
    </w:div>
    <w:div w:id="796220756">
      <w:bodyDiv w:val="1"/>
      <w:marLeft w:val="0"/>
      <w:marRight w:val="0"/>
      <w:marTop w:val="0"/>
      <w:marBottom w:val="0"/>
      <w:divBdr>
        <w:top w:val="none" w:sz="0" w:space="0" w:color="auto"/>
        <w:left w:val="none" w:sz="0" w:space="0" w:color="auto"/>
        <w:bottom w:val="none" w:sz="0" w:space="0" w:color="auto"/>
        <w:right w:val="none" w:sz="0" w:space="0" w:color="auto"/>
      </w:divBdr>
    </w:div>
    <w:div w:id="988242898">
      <w:bodyDiv w:val="1"/>
      <w:marLeft w:val="0"/>
      <w:marRight w:val="0"/>
      <w:marTop w:val="0"/>
      <w:marBottom w:val="0"/>
      <w:divBdr>
        <w:top w:val="none" w:sz="0" w:space="0" w:color="auto"/>
        <w:left w:val="none" w:sz="0" w:space="0" w:color="auto"/>
        <w:bottom w:val="none" w:sz="0" w:space="0" w:color="auto"/>
        <w:right w:val="none" w:sz="0" w:space="0" w:color="auto"/>
      </w:divBdr>
    </w:div>
    <w:div w:id="1189098278">
      <w:bodyDiv w:val="1"/>
      <w:marLeft w:val="0"/>
      <w:marRight w:val="0"/>
      <w:marTop w:val="0"/>
      <w:marBottom w:val="0"/>
      <w:divBdr>
        <w:top w:val="none" w:sz="0" w:space="0" w:color="auto"/>
        <w:left w:val="none" w:sz="0" w:space="0" w:color="auto"/>
        <w:bottom w:val="none" w:sz="0" w:space="0" w:color="auto"/>
        <w:right w:val="none" w:sz="0" w:space="0" w:color="auto"/>
      </w:divBdr>
    </w:div>
    <w:div w:id="1227571172">
      <w:bodyDiv w:val="1"/>
      <w:marLeft w:val="0"/>
      <w:marRight w:val="0"/>
      <w:marTop w:val="0"/>
      <w:marBottom w:val="0"/>
      <w:divBdr>
        <w:top w:val="none" w:sz="0" w:space="0" w:color="auto"/>
        <w:left w:val="none" w:sz="0" w:space="0" w:color="auto"/>
        <w:bottom w:val="none" w:sz="0" w:space="0" w:color="auto"/>
        <w:right w:val="none" w:sz="0" w:space="0" w:color="auto"/>
      </w:divBdr>
      <w:divsChild>
        <w:div w:id="1882352635">
          <w:marLeft w:val="547"/>
          <w:marRight w:val="0"/>
          <w:marTop w:val="144"/>
          <w:marBottom w:val="0"/>
          <w:divBdr>
            <w:top w:val="none" w:sz="0" w:space="0" w:color="auto"/>
            <w:left w:val="none" w:sz="0" w:space="0" w:color="auto"/>
            <w:bottom w:val="none" w:sz="0" w:space="0" w:color="auto"/>
            <w:right w:val="none" w:sz="0" w:space="0" w:color="auto"/>
          </w:divBdr>
        </w:div>
        <w:div w:id="1663923607">
          <w:marLeft w:val="547"/>
          <w:marRight w:val="0"/>
          <w:marTop w:val="0"/>
          <w:marBottom w:val="0"/>
          <w:divBdr>
            <w:top w:val="none" w:sz="0" w:space="0" w:color="auto"/>
            <w:left w:val="none" w:sz="0" w:space="0" w:color="auto"/>
            <w:bottom w:val="none" w:sz="0" w:space="0" w:color="auto"/>
            <w:right w:val="none" w:sz="0" w:space="0" w:color="auto"/>
          </w:divBdr>
        </w:div>
        <w:div w:id="1757047279">
          <w:marLeft w:val="547"/>
          <w:marRight w:val="0"/>
          <w:marTop w:val="0"/>
          <w:marBottom w:val="0"/>
          <w:divBdr>
            <w:top w:val="none" w:sz="0" w:space="0" w:color="auto"/>
            <w:left w:val="none" w:sz="0" w:space="0" w:color="auto"/>
            <w:bottom w:val="none" w:sz="0" w:space="0" w:color="auto"/>
            <w:right w:val="none" w:sz="0" w:space="0" w:color="auto"/>
          </w:divBdr>
        </w:div>
        <w:div w:id="1486506555">
          <w:marLeft w:val="547"/>
          <w:marRight w:val="0"/>
          <w:marTop w:val="144"/>
          <w:marBottom w:val="0"/>
          <w:divBdr>
            <w:top w:val="none" w:sz="0" w:space="0" w:color="auto"/>
            <w:left w:val="none" w:sz="0" w:space="0" w:color="auto"/>
            <w:bottom w:val="none" w:sz="0" w:space="0" w:color="auto"/>
            <w:right w:val="none" w:sz="0" w:space="0" w:color="auto"/>
          </w:divBdr>
        </w:div>
        <w:div w:id="1456168719">
          <w:marLeft w:val="547"/>
          <w:marRight w:val="0"/>
          <w:marTop w:val="0"/>
          <w:marBottom w:val="0"/>
          <w:divBdr>
            <w:top w:val="none" w:sz="0" w:space="0" w:color="auto"/>
            <w:left w:val="none" w:sz="0" w:space="0" w:color="auto"/>
            <w:bottom w:val="none" w:sz="0" w:space="0" w:color="auto"/>
            <w:right w:val="none" w:sz="0" w:space="0" w:color="auto"/>
          </w:divBdr>
        </w:div>
        <w:div w:id="1637904298">
          <w:marLeft w:val="547"/>
          <w:marRight w:val="0"/>
          <w:marTop w:val="0"/>
          <w:marBottom w:val="0"/>
          <w:divBdr>
            <w:top w:val="none" w:sz="0" w:space="0" w:color="auto"/>
            <w:left w:val="none" w:sz="0" w:space="0" w:color="auto"/>
            <w:bottom w:val="none" w:sz="0" w:space="0" w:color="auto"/>
            <w:right w:val="none" w:sz="0" w:space="0" w:color="auto"/>
          </w:divBdr>
        </w:div>
      </w:divsChild>
    </w:div>
    <w:div w:id="1359816978">
      <w:bodyDiv w:val="1"/>
      <w:marLeft w:val="0"/>
      <w:marRight w:val="0"/>
      <w:marTop w:val="0"/>
      <w:marBottom w:val="0"/>
      <w:divBdr>
        <w:top w:val="none" w:sz="0" w:space="0" w:color="auto"/>
        <w:left w:val="none" w:sz="0" w:space="0" w:color="auto"/>
        <w:bottom w:val="none" w:sz="0" w:space="0" w:color="auto"/>
        <w:right w:val="none" w:sz="0" w:space="0" w:color="auto"/>
      </w:divBdr>
    </w:div>
    <w:div w:id="171195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diagramQuickStyle" Target="diagrams/quickStyle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Layout" Target="diagrams/layout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diagramColors" Target="diagrams/colors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BB6B5D6-9E4D-4088-A301-1E5167B31D5A}" type="doc">
      <dgm:prSet loTypeId="urn:microsoft.com/office/officeart/2005/8/layout/hierarchy3" loCatId="relationship" qsTypeId="urn:microsoft.com/office/officeart/2005/8/quickstyle/simple3" qsCatId="simple" csTypeId="urn:microsoft.com/office/officeart/2005/8/colors/accent1_2" csCatId="accent1" phldr="1"/>
      <dgm:spPr/>
      <dgm:t>
        <a:bodyPr/>
        <a:lstStyle/>
        <a:p>
          <a:endParaRPr lang="en-GB"/>
        </a:p>
      </dgm:t>
    </dgm:pt>
    <dgm:pt modelId="{34FCDDD8-0289-4B0C-9147-8F9DCB57F622}">
      <dgm:prSet phldrT="[Text]"/>
      <dgm:spPr>
        <a:xfrm>
          <a:off x="5504071" y="208265"/>
          <a:ext cx="1466432" cy="733216"/>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r>
            <a:rPr lang="en-GB">
              <a:solidFill>
                <a:sysClr val="windowText" lastClr="000000"/>
              </a:solidFill>
              <a:latin typeface="Calibri"/>
              <a:ea typeface="+mn-ea"/>
              <a:cs typeface="+mn-cs"/>
            </a:rPr>
            <a:t>Vessel Traffic Services</a:t>
          </a:r>
        </a:p>
      </dgm:t>
    </dgm:pt>
    <dgm:pt modelId="{4D2EDD73-4763-4F18-AC37-BCC1E3BA8003}" type="parTrans" cxnId="{CA7E9193-B8C7-4BDF-9D3E-B2496D3882DE}">
      <dgm:prSet/>
      <dgm:spPr/>
      <dgm:t>
        <a:bodyPr/>
        <a:lstStyle/>
        <a:p>
          <a:pPr algn="ctr"/>
          <a:endParaRPr lang="en-GB">
            <a:solidFill>
              <a:sysClr val="windowText" lastClr="000000"/>
            </a:solidFill>
          </a:endParaRPr>
        </a:p>
      </dgm:t>
    </dgm:pt>
    <dgm:pt modelId="{148FBF58-43E5-4CC0-8B0A-9F9458BCB10B}" type="sibTrans" cxnId="{CA7E9193-B8C7-4BDF-9D3E-B2496D3882DE}">
      <dgm:prSet/>
      <dgm:spPr/>
      <dgm:t>
        <a:bodyPr/>
        <a:lstStyle/>
        <a:p>
          <a:pPr algn="ctr"/>
          <a:endParaRPr lang="en-GB">
            <a:solidFill>
              <a:sysClr val="windowText" lastClr="000000"/>
            </a:solidFill>
          </a:endParaRPr>
        </a:p>
      </dgm:t>
    </dgm:pt>
    <dgm:pt modelId="{43712683-065A-4AA5-A6CA-1E300850B46F}">
      <dgm:prSet phldrT="[Text]"/>
      <dgm:spPr>
        <a:xfrm>
          <a:off x="5797357" y="1124785"/>
          <a:ext cx="1173146" cy="733216"/>
        </a:xfr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r>
            <a:rPr lang="en-GB">
              <a:solidFill>
                <a:sysClr val="windowText" lastClr="000000"/>
              </a:solidFill>
              <a:latin typeface="Calibri"/>
              <a:ea typeface="+mn-ea"/>
              <a:cs typeface="+mn-cs"/>
            </a:rPr>
            <a:t>VTS implementation</a:t>
          </a:r>
        </a:p>
      </dgm:t>
    </dgm:pt>
    <dgm:pt modelId="{58ED19A4-825F-4A27-869A-A97366BD4BC7}" type="parTrans" cxnId="{9F4FCA1B-4E7F-4F24-ADD5-44BCD2090850}">
      <dgm:prSet/>
      <dgm:spPr>
        <a:xfrm>
          <a:off x="5650714" y="941481"/>
          <a:ext cx="146643" cy="549912"/>
        </a:xfr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47EA4A3E-4E6C-4D99-AA91-53B8B136A571}" type="sibTrans" cxnId="{9F4FCA1B-4E7F-4F24-ADD5-44BCD2090850}">
      <dgm:prSet/>
      <dgm:spPr/>
      <dgm:t>
        <a:bodyPr/>
        <a:lstStyle/>
        <a:p>
          <a:pPr algn="ctr"/>
          <a:endParaRPr lang="en-GB">
            <a:solidFill>
              <a:sysClr val="windowText" lastClr="000000"/>
            </a:solidFill>
          </a:endParaRPr>
        </a:p>
      </dgm:t>
    </dgm:pt>
    <dgm:pt modelId="{950CF5DC-9E8A-42FE-A6E9-3B607FD413CD}">
      <dgm:prSet phldrT="[Text]"/>
      <dgm:spPr>
        <a:xfrm>
          <a:off x="5797357" y="2957826"/>
          <a:ext cx="1173146" cy="733216"/>
        </a:xfr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r>
            <a:rPr lang="en-GB">
              <a:solidFill>
                <a:sysClr val="windowText" lastClr="000000"/>
              </a:solidFill>
              <a:latin typeface="Calibri"/>
              <a:ea typeface="+mn-ea"/>
              <a:cs typeface="+mn-cs"/>
            </a:rPr>
            <a:t>VTS data and information management</a:t>
          </a:r>
        </a:p>
      </dgm:t>
    </dgm:pt>
    <dgm:pt modelId="{EC5AC3E7-E0BA-4C57-B657-D8578E8F8697}" type="parTrans" cxnId="{67044B23-40B3-41AB-98F4-F4DCEE2890CF}">
      <dgm:prSet/>
      <dgm:spPr>
        <a:xfrm>
          <a:off x="5650714" y="941481"/>
          <a:ext cx="146643" cy="2382952"/>
        </a:xfr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F14CCAAE-BB3F-4B7F-B7DE-07016C0C18AF}" type="sibTrans" cxnId="{67044B23-40B3-41AB-98F4-F4DCEE2890CF}">
      <dgm:prSet/>
      <dgm:spPr/>
      <dgm:t>
        <a:bodyPr/>
        <a:lstStyle/>
        <a:p>
          <a:pPr algn="ctr"/>
          <a:endParaRPr lang="en-GB">
            <a:solidFill>
              <a:sysClr val="windowText" lastClr="000000"/>
            </a:solidFill>
          </a:endParaRPr>
        </a:p>
      </dgm:t>
    </dgm:pt>
    <dgm:pt modelId="{293366AE-1D12-4628-9A58-213AE572133C}">
      <dgm:prSet phldrT="[Text]" custT="1"/>
      <dgm:spPr>
        <a:xfrm>
          <a:off x="9463439" y="1124785"/>
          <a:ext cx="1173146" cy="733216"/>
        </a:xfr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lnSpc>
              <a:spcPct val="70000"/>
            </a:lnSpc>
          </a:pPr>
          <a:r>
            <a:rPr lang="en-GB" sz="800" strike="noStrike">
              <a:solidFill>
                <a:sysClr val="windowText" lastClr="000000"/>
              </a:solidFill>
              <a:latin typeface="Calibri"/>
              <a:ea typeface="+mn-ea"/>
              <a:cs typeface="+mn-cs"/>
            </a:rPr>
            <a:t>Wide/Medium bandwidth systems</a:t>
          </a:r>
        </a:p>
        <a:p>
          <a:pPr algn="ctr">
            <a:lnSpc>
              <a:spcPct val="70000"/>
            </a:lnSpc>
          </a:pPr>
          <a:r>
            <a:rPr lang="en-GB" sz="800" strike="noStrike">
              <a:solidFill>
                <a:sysClr val="windowText" lastClr="000000"/>
              </a:solidFill>
              <a:latin typeface="Calibri"/>
              <a:ea typeface="+mn-ea"/>
              <a:cs typeface="+mn-cs"/>
            </a:rPr>
            <a:t>(AIS &amp; VDES)</a:t>
          </a:r>
        </a:p>
      </dgm:t>
    </dgm:pt>
    <dgm:pt modelId="{02112C48-E93F-49B0-8C12-CC02CD0DA4DC}" type="parTrans" cxnId="{076F25A1-B5CF-4D3D-BED5-539F48849C6A}">
      <dgm:prSet/>
      <dgm:spPr>
        <a:xfrm>
          <a:off x="9316795" y="941481"/>
          <a:ext cx="146643" cy="549912"/>
        </a:xfr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931441BF-F91E-4455-BC59-435E278332AD}" type="sibTrans" cxnId="{076F25A1-B5CF-4D3D-BED5-539F48849C6A}">
      <dgm:prSet/>
      <dgm:spPr/>
      <dgm:t>
        <a:bodyPr/>
        <a:lstStyle/>
        <a:p>
          <a:pPr algn="ctr"/>
          <a:endParaRPr lang="en-GB">
            <a:solidFill>
              <a:sysClr val="windowText" lastClr="000000"/>
            </a:solidFill>
          </a:endParaRPr>
        </a:p>
      </dgm:t>
    </dgm:pt>
    <dgm:pt modelId="{F53F2E48-AF58-4B74-9D52-570C924E2FC6}">
      <dgm:prSet phldrT="[Text]" custT="1"/>
      <dgm:spPr>
        <a:xfrm>
          <a:off x="9463439" y="2041306"/>
          <a:ext cx="1173146" cy="733216"/>
        </a:xfr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lnSpc>
              <a:spcPct val="70000"/>
            </a:lnSpc>
          </a:pPr>
          <a:r>
            <a:rPr lang="en-GB" sz="800" strike="noStrike">
              <a:solidFill>
                <a:sysClr val="windowText" lastClr="000000"/>
              </a:solidFill>
              <a:latin typeface="Calibri"/>
              <a:ea typeface="+mn-ea"/>
              <a:cs typeface="+mn-cs"/>
            </a:rPr>
            <a:t>Narrow bandwidth systems</a:t>
          </a:r>
        </a:p>
        <a:p>
          <a:pPr algn="ctr">
            <a:lnSpc>
              <a:spcPct val="70000"/>
            </a:lnSpc>
          </a:pPr>
          <a:r>
            <a:rPr lang="en-GB" sz="800" strike="noStrike">
              <a:solidFill>
                <a:sysClr val="windowText" lastClr="000000"/>
              </a:solidFill>
              <a:latin typeface="Calibri"/>
              <a:ea typeface="+mn-ea"/>
              <a:cs typeface="+mn-cs"/>
            </a:rPr>
            <a:t>(NAVDAT, MF beacons)</a:t>
          </a:r>
        </a:p>
      </dgm:t>
    </dgm:pt>
    <dgm:pt modelId="{5588961B-A5F6-43BA-8FE2-E590AE529C62}" type="parTrans" cxnId="{17541631-AF98-4B85-A84A-C04D8DDAAE15}">
      <dgm:prSet/>
      <dgm:spPr>
        <a:xfrm>
          <a:off x="9316795" y="941481"/>
          <a:ext cx="146643" cy="1466432"/>
        </a:xfr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69926FFD-35B4-43C5-B78C-9796C1245274}" type="sibTrans" cxnId="{17541631-AF98-4B85-A84A-C04D8DDAAE15}">
      <dgm:prSet/>
      <dgm:spPr/>
      <dgm:t>
        <a:bodyPr/>
        <a:lstStyle/>
        <a:p>
          <a:pPr algn="ctr"/>
          <a:endParaRPr lang="en-GB">
            <a:solidFill>
              <a:sysClr val="windowText" lastClr="000000"/>
            </a:solidFill>
          </a:endParaRPr>
        </a:p>
      </dgm:t>
    </dgm:pt>
    <dgm:pt modelId="{85B67237-D813-49C3-B431-20687A9A81CC}">
      <dgm:prSet phldrT="[Text]"/>
      <dgm:spPr>
        <a:xfrm>
          <a:off x="11003193" y="208265"/>
          <a:ext cx="1466432" cy="733216"/>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r>
            <a:rPr lang="en-GB">
              <a:solidFill>
                <a:sysClr val="windowText" lastClr="000000"/>
              </a:solidFill>
              <a:latin typeface="Calibri"/>
              <a:ea typeface="+mn-ea"/>
              <a:cs typeface="+mn-cs"/>
            </a:rPr>
            <a:t>Information Services</a:t>
          </a:r>
        </a:p>
      </dgm:t>
    </dgm:pt>
    <dgm:pt modelId="{1B526924-3CBC-4BB1-BC84-052AB41AEDA3}" type="sibTrans" cxnId="{954963D0-168D-49B3-87BF-052E99314354}">
      <dgm:prSet/>
      <dgm:spPr/>
      <dgm:t>
        <a:bodyPr/>
        <a:lstStyle/>
        <a:p>
          <a:pPr algn="ctr"/>
          <a:endParaRPr lang="en-GB">
            <a:solidFill>
              <a:sysClr val="windowText" lastClr="000000"/>
            </a:solidFill>
          </a:endParaRPr>
        </a:p>
      </dgm:t>
    </dgm:pt>
    <dgm:pt modelId="{B8FC94FE-4567-49D3-B509-02F7D6E27534}" type="parTrans" cxnId="{954963D0-168D-49B3-87BF-052E99314354}">
      <dgm:prSet/>
      <dgm:spPr/>
      <dgm:t>
        <a:bodyPr/>
        <a:lstStyle/>
        <a:p>
          <a:pPr algn="ctr"/>
          <a:endParaRPr lang="en-GB">
            <a:solidFill>
              <a:sysClr val="windowText" lastClr="000000"/>
            </a:solidFill>
          </a:endParaRPr>
        </a:p>
      </dgm:t>
    </dgm:pt>
    <dgm:pt modelId="{B913DEBE-AFCD-45AA-9F67-EC1D11D5A3F8}">
      <dgm:prSet phldrT="[Text]" custT="1"/>
      <dgm:spPr>
        <a:xfrm>
          <a:off x="4949" y="208265"/>
          <a:ext cx="1466432" cy="733216"/>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lnSpc>
              <a:spcPct val="90000"/>
            </a:lnSpc>
          </a:pPr>
          <a:r>
            <a:rPr lang="en-GB" sz="1400">
              <a:solidFill>
                <a:sysClr val="windowText" lastClr="000000"/>
              </a:solidFill>
              <a:latin typeface="Calibri"/>
              <a:ea typeface="+mn-ea"/>
              <a:cs typeface="+mn-cs"/>
            </a:rPr>
            <a:t>AtoN Planning and Service Requirements</a:t>
          </a:r>
        </a:p>
      </dgm:t>
    </dgm:pt>
    <dgm:pt modelId="{F05D664F-31B9-4139-8555-C80BE47D15F7}" type="parTrans" cxnId="{C61BFB6B-A7FA-472F-959B-5FB7B27EE1D0}">
      <dgm:prSet/>
      <dgm:spPr/>
      <dgm:t>
        <a:bodyPr/>
        <a:lstStyle/>
        <a:p>
          <a:pPr algn="ctr"/>
          <a:endParaRPr lang="en-GB">
            <a:solidFill>
              <a:sysClr val="windowText" lastClr="000000"/>
            </a:solidFill>
          </a:endParaRPr>
        </a:p>
      </dgm:t>
    </dgm:pt>
    <dgm:pt modelId="{F8135D45-C5E2-4AD0-84FF-53A6AA0351DB}" type="sibTrans" cxnId="{C61BFB6B-A7FA-472F-959B-5FB7B27EE1D0}">
      <dgm:prSet/>
      <dgm:spPr/>
      <dgm:t>
        <a:bodyPr/>
        <a:lstStyle/>
        <a:p>
          <a:pPr algn="ctr"/>
          <a:endParaRPr lang="en-GB">
            <a:solidFill>
              <a:sysClr val="windowText" lastClr="000000"/>
            </a:solidFill>
          </a:endParaRPr>
        </a:p>
      </dgm:t>
    </dgm:pt>
    <dgm:pt modelId="{F1869A10-D3EC-494A-8931-DA09B533758D}">
      <dgm:prSet phldrT="[Text]"/>
      <dgm:spPr>
        <a:xfrm>
          <a:off x="298235" y="3874347"/>
          <a:ext cx="1173146" cy="733216"/>
        </a:xfr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r>
            <a:rPr lang="en-GB">
              <a:solidFill>
                <a:sysClr val="windowText" lastClr="000000"/>
              </a:solidFill>
              <a:latin typeface="Calibri"/>
              <a:ea typeface="+mn-ea"/>
              <a:cs typeface="+mn-cs"/>
            </a:rPr>
            <a:t>Levels of service (objectives. Availability and Categories)</a:t>
          </a:r>
        </a:p>
      </dgm:t>
    </dgm:pt>
    <dgm:pt modelId="{6F776E9B-3616-4F72-8188-30EBDCD626E9}" type="parTrans" cxnId="{56A2E0D8-9602-4D10-9C67-DCCD9A78E7D4}">
      <dgm:prSet/>
      <dgm:spPr>
        <a:xfrm>
          <a:off x="151592" y="941481"/>
          <a:ext cx="146643" cy="3299473"/>
        </a:xfr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5E030FBA-381B-4641-B292-D321ECB7B2F8}" type="sibTrans" cxnId="{56A2E0D8-9602-4D10-9C67-DCCD9A78E7D4}">
      <dgm:prSet/>
      <dgm:spPr/>
      <dgm:t>
        <a:bodyPr/>
        <a:lstStyle/>
        <a:p>
          <a:pPr algn="ctr"/>
          <a:endParaRPr lang="en-GB">
            <a:solidFill>
              <a:sysClr val="windowText" lastClr="000000"/>
            </a:solidFill>
          </a:endParaRPr>
        </a:p>
      </dgm:t>
    </dgm:pt>
    <dgm:pt modelId="{8A0A21C0-88CF-4A3F-B617-B6A1D2C94D8E}">
      <dgm:prSet phldrT="[Text]"/>
      <dgm:spPr>
        <a:xfrm>
          <a:off x="11296479" y="2041306"/>
          <a:ext cx="1173146" cy="733216"/>
        </a:xfr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r>
            <a:rPr lang="en-GB" strike="noStrike">
              <a:solidFill>
                <a:sysClr val="windowText" lastClr="000000"/>
              </a:solidFill>
              <a:latin typeface="Calibri"/>
              <a:ea typeface="+mn-ea"/>
              <a:cs typeface="+mn-cs"/>
            </a:rPr>
            <a:t>Vessel tracking and Data exchange systems </a:t>
          </a:r>
        </a:p>
      </dgm:t>
    </dgm:pt>
    <dgm:pt modelId="{D6538B46-CB6D-4A06-A372-CCCF8A7C3EC5}" type="parTrans" cxnId="{CC121FC2-06A8-4B9A-BB36-81AEF08F82DB}">
      <dgm:prSet/>
      <dgm:spPr>
        <a:xfrm>
          <a:off x="11149836" y="941481"/>
          <a:ext cx="146643" cy="1466432"/>
        </a:xfr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8EBE28A5-D888-45BE-9D77-532AC5A2FA62}" type="sibTrans" cxnId="{CC121FC2-06A8-4B9A-BB36-81AEF08F82DB}">
      <dgm:prSet/>
      <dgm:spPr/>
      <dgm:t>
        <a:bodyPr/>
        <a:lstStyle/>
        <a:p>
          <a:pPr algn="ctr"/>
          <a:endParaRPr lang="en-GB">
            <a:solidFill>
              <a:sysClr val="windowText" lastClr="000000"/>
            </a:solidFill>
          </a:endParaRPr>
        </a:p>
      </dgm:t>
    </dgm:pt>
    <dgm:pt modelId="{CF0E3197-0C12-4610-9039-E317BC77075A}">
      <dgm:prSet phldrT="[Text]"/>
      <dgm:spPr>
        <a:xfrm>
          <a:off x="1837989" y="208265"/>
          <a:ext cx="1466432" cy="733216"/>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r>
            <a:rPr lang="en-GB">
              <a:solidFill>
                <a:sysClr val="windowText" lastClr="000000"/>
              </a:solidFill>
              <a:latin typeface="Calibri"/>
              <a:ea typeface="+mn-ea"/>
              <a:cs typeface="+mn-cs"/>
            </a:rPr>
            <a:t>AtoN Design and Delivery</a:t>
          </a:r>
        </a:p>
      </dgm:t>
    </dgm:pt>
    <dgm:pt modelId="{A49CEDAD-8C86-4E5C-B8A2-D150154E660C}" type="parTrans" cxnId="{90EB3B0D-3F56-4B13-B150-C07477A5329E}">
      <dgm:prSet/>
      <dgm:spPr/>
      <dgm:t>
        <a:bodyPr/>
        <a:lstStyle/>
        <a:p>
          <a:pPr algn="ctr"/>
          <a:endParaRPr lang="en-GB">
            <a:solidFill>
              <a:sysClr val="windowText" lastClr="000000"/>
            </a:solidFill>
          </a:endParaRPr>
        </a:p>
      </dgm:t>
    </dgm:pt>
    <dgm:pt modelId="{BA75A64F-D0F8-47EB-BAA2-436FF11C723C}" type="sibTrans" cxnId="{90EB3B0D-3F56-4B13-B150-C07477A5329E}">
      <dgm:prSet/>
      <dgm:spPr/>
      <dgm:t>
        <a:bodyPr/>
        <a:lstStyle/>
        <a:p>
          <a:pPr algn="ctr"/>
          <a:endParaRPr lang="en-GB">
            <a:solidFill>
              <a:sysClr val="windowText" lastClr="000000"/>
            </a:solidFill>
          </a:endParaRPr>
        </a:p>
      </dgm:t>
    </dgm:pt>
    <dgm:pt modelId="{BE945851-69C9-4D88-8221-E22BF6E57D5D}">
      <dgm:prSet phldrT="[Text]"/>
      <dgm:spPr>
        <a:xfrm>
          <a:off x="2131276" y="1124785"/>
          <a:ext cx="1173146" cy="733216"/>
        </a:xfr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r>
            <a:rPr lang="en-GB" strike="noStrike">
              <a:solidFill>
                <a:sysClr val="windowText" lastClr="000000"/>
              </a:solidFill>
              <a:latin typeface="Calibri"/>
              <a:ea typeface="+mn-ea"/>
              <a:cs typeface="+mn-cs"/>
            </a:rPr>
            <a:t>Visual signalling</a:t>
          </a:r>
        </a:p>
        <a:p>
          <a:pPr algn="ctr"/>
          <a:r>
            <a:rPr lang="en-GB" strike="noStrike">
              <a:solidFill>
                <a:sysClr val="windowText" lastClr="000000"/>
              </a:solidFill>
              <a:latin typeface="Calibri"/>
              <a:ea typeface="+mn-ea"/>
              <a:cs typeface="+mn-cs"/>
            </a:rPr>
            <a:t>(Vision, Colour, Conspicuity, Rhythmic characters)</a:t>
          </a:r>
        </a:p>
      </dgm:t>
    </dgm:pt>
    <dgm:pt modelId="{536F0655-802B-4BC2-AE09-7D18F8B53A82}" type="parTrans" cxnId="{C87E3F01-A030-4E39-819D-491261BCA72C}">
      <dgm:prSet/>
      <dgm:spPr>
        <a:xfrm>
          <a:off x="1984633" y="941481"/>
          <a:ext cx="146643" cy="549912"/>
        </a:xfr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A16463D4-509D-4327-B3BE-EB226A822EC3}" type="sibTrans" cxnId="{C87E3F01-A030-4E39-819D-491261BCA72C}">
      <dgm:prSet/>
      <dgm:spPr/>
      <dgm:t>
        <a:bodyPr/>
        <a:lstStyle/>
        <a:p>
          <a:pPr algn="ctr"/>
          <a:endParaRPr lang="en-GB">
            <a:solidFill>
              <a:sysClr val="windowText" lastClr="000000"/>
            </a:solidFill>
          </a:endParaRPr>
        </a:p>
      </dgm:t>
    </dgm:pt>
    <dgm:pt modelId="{7F571395-CB1B-4BE3-B303-0AEF6EC70AA6}">
      <dgm:prSet phldrT="[Text]"/>
      <dgm:spPr>
        <a:xfrm>
          <a:off x="2131276" y="2041306"/>
          <a:ext cx="1173146" cy="733216"/>
        </a:xfr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r>
            <a:rPr lang="en-GB">
              <a:solidFill>
                <a:sysClr val="windowText" lastClr="000000"/>
              </a:solidFill>
              <a:latin typeface="Calibri"/>
              <a:ea typeface="+mn-ea"/>
              <a:cs typeface="+mn-cs"/>
            </a:rPr>
            <a:t>Range and performance</a:t>
          </a:r>
        </a:p>
        <a:p>
          <a:pPr algn="ctr"/>
          <a:r>
            <a:rPr lang="en-GB">
              <a:solidFill>
                <a:sysClr val="windowText" lastClr="000000"/>
              </a:solidFill>
              <a:latin typeface="Calibri"/>
              <a:ea typeface="+mn-ea"/>
              <a:cs typeface="+mn-cs"/>
            </a:rPr>
            <a:t>(visual and audible)</a:t>
          </a:r>
        </a:p>
      </dgm:t>
    </dgm:pt>
    <dgm:pt modelId="{0E1F642A-5673-4706-B780-148EF9114DE8}" type="parTrans" cxnId="{0665906D-4461-4A39-ABDD-B15051B63F9B}">
      <dgm:prSet/>
      <dgm:spPr>
        <a:xfrm>
          <a:off x="1984633" y="941481"/>
          <a:ext cx="146643" cy="1466432"/>
        </a:xfr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47009C51-3A72-4082-AE3E-43C6D1B64D95}" type="sibTrans" cxnId="{0665906D-4461-4A39-ABDD-B15051B63F9B}">
      <dgm:prSet/>
      <dgm:spPr/>
      <dgm:t>
        <a:bodyPr/>
        <a:lstStyle/>
        <a:p>
          <a:pPr algn="ctr"/>
          <a:endParaRPr lang="en-GB">
            <a:solidFill>
              <a:sysClr val="windowText" lastClr="000000"/>
            </a:solidFill>
          </a:endParaRPr>
        </a:p>
      </dgm:t>
    </dgm:pt>
    <dgm:pt modelId="{5CBF6541-104B-4FC8-9BE6-7DFBE477BAD4}">
      <dgm:prSet phldrT="[Text]"/>
      <dgm:spPr>
        <a:xfrm>
          <a:off x="9463439" y="2957826"/>
          <a:ext cx="1173146" cy="733216"/>
        </a:xfr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lnSpc>
              <a:spcPct val="60000"/>
            </a:lnSpc>
          </a:pPr>
          <a:endParaRPr lang="en-GB" strike="noStrike">
            <a:solidFill>
              <a:sysClr val="windowText" lastClr="000000"/>
            </a:solidFill>
            <a:latin typeface="Calibri"/>
            <a:ea typeface="+mn-ea"/>
            <a:cs typeface="+mn-cs"/>
          </a:endParaRPr>
        </a:p>
        <a:p>
          <a:pPr algn="ctr">
            <a:lnSpc>
              <a:spcPct val="60000"/>
            </a:lnSpc>
          </a:pPr>
          <a:r>
            <a:rPr lang="en-GB" strike="noStrike">
              <a:solidFill>
                <a:sysClr val="windowText" lastClr="000000"/>
              </a:solidFill>
              <a:latin typeface="Calibri"/>
              <a:ea typeface="+mn-ea"/>
              <a:cs typeface="+mn-cs"/>
            </a:rPr>
            <a:t>Harmonised maritime connectivity</a:t>
          </a:r>
        </a:p>
        <a:p>
          <a:pPr algn="ctr">
            <a:lnSpc>
              <a:spcPct val="70000"/>
            </a:lnSpc>
          </a:pPr>
          <a:r>
            <a:rPr lang="en-GB" strike="noStrike">
              <a:solidFill>
                <a:sysClr val="windowText" lastClr="000000"/>
              </a:solidFill>
              <a:latin typeface="Calibri"/>
              <a:ea typeface="+mn-ea"/>
              <a:cs typeface="+mn-cs"/>
            </a:rPr>
            <a:t>(Maritime Internet of Things (Intelligent sensors, AtoN monitoring))</a:t>
          </a:r>
        </a:p>
      </dgm:t>
    </dgm:pt>
    <dgm:pt modelId="{E1071303-2FCA-4919-8833-F02785F37610}" type="parTrans" cxnId="{70FEAC99-098E-445B-9DB6-471F633FFCA8}">
      <dgm:prSet/>
      <dgm:spPr>
        <a:xfrm>
          <a:off x="9316795" y="941481"/>
          <a:ext cx="146643" cy="2382952"/>
        </a:xfr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81C2FFCF-9447-4C19-95B5-EC6DCB812B7F}" type="sibTrans" cxnId="{70FEAC99-098E-445B-9DB6-471F633FFCA8}">
      <dgm:prSet/>
      <dgm:spPr/>
      <dgm:t>
        <a:bodyPr/>
        <a:lstStyle/>
        <a:p>
          <a:pPr algn="ctr"/>
          <a:endParaRPr lang="en-GB">
            <a:solidFill>
              <a:sysClr val="windowText" lastClr="000000"/>
            </a:solidFill>
          </a:endParaRPr>
        </a:p>
      </dgm:t>
    </dgm:pt>
    <dgm:pt modelId="{89DB56F5-56FC-4827-83CD-8B2EB6747363}">
      <dgm:prSet phldrT="[Text]"/>
      <dgm:spPr>
        <a:xfrm>
          <a:off x="5797357" y="2041306"/>
          <a:ext cx="1173146" cy="733216"/>
        </a:xfr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r>
            <a:rPr lang="en-GB">
              <a:solidFill>
                <a:sysClr val="windowText" lastClr="000000"/>
              </a:solidFill>
              <a:latin typeface="Calibri"/>
              <a:ea typeface="+mn-ea"/>
              <a:cs typeface="+mn-cs"/>
            </a:rPr>
            <a:t>VTS operations</a:t>
          </a:r>
        </a:p>
      </dgm:t>
    </dgm:pt>
    <dgm:pt modelId="{B58A7756-F0FB-49FC-91F2-FAE7EF9AC0C5}" type="parTrans" cxnId="{DBA3F35D-49B5-4BA2-BF8B-D5A8335290AB}">
      <dgm:prSet/>
      <dgm:spPr>
        <a:xfrm>
          <a:off x="5650714" y="941481"/>
          <a:ext cx="146643" cy="1466432"/>
        </a:xfr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D9DED328-7040-42E6-8247-E20009F9F7A1}" type="sibTrans" cxnId="{DBA3F35D-49B5-4BA2-BF8B-D5A8335290AB}">
      <dgm:prSet/>
      <dgm:spPr/>
      <dgm:t>
        <a:bodyPr/>
        <a:lstStyle/>
        <a:p>
          <a:pPr algn="ctr"/>
          <a:endParaRPr lang="en-GB">
            <a:solidFill>
              <a:sysClr val="windowText" lastClr="000000"/>
            </a:solidFill>
          </a:endParaRPr>
        </a:p>
      </dgm:t>
    </dgm:pt>
    <dgm:pt modelId="{2D30C6E1-0F73-4220-827B-CC4C7E827C8C}">
      <dgm:prSet phldrT="[Text]"/>
      <dgm:spPr>
        <a:xfrm>
          <a:off x="9170152" y="208265"/>
          <a:ext cx="1466432" cy="733216"/>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r>
            <a:rPr lang="en-GB">
              <a:solidFill>
                <a:sysClr val="windowText" lastClr="000000"/>
              </a:solidFill>
              <a:latin typeface="Calibri"/>
              <a:ea typeface="+mn-ea"/>
              <a:cs typeface="+mn-cs"/>
            </a:rPr>
            <a:t>Digital Communication</a:t>
          </a:r>
          <a:r>
            <a:rPr lang="en-GB" strike="sngStrike">
              <a:solidFill>
                <a:sysClr val="windowText" lastClr="000000"/>
              </a:solidFill>
              <a:latin typeface="Calibri"/>
              <a:ea typeface="+mn-ea"/>
              <a:cs typeface="+mn-cs"/>
            </a:rPr>
            <a:t>s </a:t>
          </a:r>
          <a:r>
            <a:rPr lang="en-GB" strike="noStrike">
              <a:solidFill>
                <a:sysClr val="windowText" lastClr="000000"/>
              </a:solidFill>
              <a:latin typeface="Calibri"/>
              <a:ea typeface="+mn-ea"/>
              <a:cs typeface="+mn-cs"/>
            </a:rPr>
            <a:t>Technologies</a:t>
          </a:r>
        </a:p>
      </dgm:t>
    </dgm:pt>
    <dgm:pt modelId="{CBDAB627-2121-4875-8AED-CDB05166400D}" type="sibTrans" cxnId="{CEAE2E80-689E-4220-861B-EC791C169C00}">
      <dgm:prSet/>
      <dgm:spPr/>
      <dgm:t>
        <a:bodyPr/>
        <a:lstStyle/>
        <a:p>
          <a:pPr algn="ctr"/>
          <a:endParaRPr lang="en-GB">
            <a:solidFill>
              <a:sysClr val="windowText" lastClr="000000"/>
            </a:solidFill>
          </a:endParaRPr>
        </a:p>
      </dgm:t>
    </dgm:pt>
    <dgm:pt modelId="{3630C496-5415-4C71-A4FD-9BCDE70377AE}" type="parTrans" cxnId="{CEAE2E80-689E-4220-861B-EC791C169C00}">
      <dgm:prSet/>
      <dgm:spPr/>
      <dgm:t>
        <a:bodyPr/>
        <a:lstStyle/>
        <a:p>
          <a:pPr algn="ctr"/>
          <a:endParaRPr lang="en-GB">
            <a:solidFill>
              <a:sysClr val="windowText" lastClr="000000"/>
            </a:solidFill>
          </a:endParaRPr>
        </a:p>
      </dgm:t>
    </dgm:pt>
    <dgm:pt modelId="{9617423E-6796-4241-AEAE-C1CDC4D5B11B}">
      <dgm:prSet phldrT="[Text]"/>
      <dgm:spPr>
        <a:xfrm>
          <a:off x="309427" y="4813061"/>
          <a:ext cx="1173146" cy="733216"/>
        </a:xfr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r>
            <a:rPr lang="en-US">
              <a:solidFill>
                <a:sysClr val="windowText" lastClr="000000"/>
              </a:solidFill>
              <a:latin typeface="Calibri"/>
              <a:ea typeface="+mn-ea"/>
              <a:cs typeface="+mn-cs"/>
            </a:rPr>
            <a:t>Risk Management</a:t>
          </a:r>
        </a:p>
      </dgm:t>
    </dgm:pt>
    <dgm:pt modelId="{99D240E0-D963-4ED8-AEDE-25B49119DE63}" type="parTrans" cxnId="{7BBD9EB9-0FA9-4D3A-BCF3-A3EF9786F603}">
      <dgm:prSet/>
      <dgm:spPr>
        <a:xfrm>
          <a:off x="151592" y="941481"/>
          <a:ext cx="157835" cy="4238188"/>
        </a:xfr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D0D5DE01-AA09-4DA2-A7AF-CB2FFCEF8EA1}" type="sibTrans" cxnId="{7BBD9EB9-0FA9-4D3A-BCF3-A3EF9786F603}">
      <dgm:prSet/>
      <dgm:spPr/>
      <dgm:t>
        <a:bodyPr/>
        <a:lstStyle/>
        <a:p>
          <a:pPr algn="ctr"/>
          <a:endParaRPr lang="en-GB">
            <a:solidFill>
              <a:sysClr val="windowText" lastClr="000000"/>
            </a:solidFill>
          </a:endParaRPr>
        </a:p>
      </dgm:t>
    </dgm:pt>
    <dgm:pt modelId="{FFCA7AB3-7F30-4504-80C8-52C175366BEF}">
      <dgm:prSet phldrT="[Text]"/>
      <dgm:spPr>
        <a:xfrm>
          <a:off x="3671030" y="208265"/>
          <a:ext cx="1466432" cy="733216"/>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r>
            <a:rPr lang="en-GB">
              <a:solidFill>
                <a:sysClr val="windowText" lastClr="000000"/>
              </a:solidFill>
              <a:latin typeface="Calibri"/>
              <a:ea typeface="+mn-ea"/>
              <a:cs typeface="+mn-cs"/>
            </a:rPr>
            <a:t>Radionavigation Services</a:t>
          </a:r>
        </a:p>
      </dgm:t>
    </dgm:pt>
    <dgm:pt modelId="{454E4802-DBC9-4D71-BFA8-8C81DC9B9EAD}" type="parTrans" cxnId="{4FFA14EF-58F1-444A-B683-E78261907265}">
      <dgm:prSet/>
      <dgm:spPr/>
      <dgm:t>
        <a:bodyPr/>
        <a:lstStyle/>
        <a:p>
          <a:pPr algn="ctr"/>
          <a:endParaRPr lang="en-GB">
            <a:solidFill>
              <a:sysClr val="windowText" lastClr="000000"/>
            </a:solidFill>
          </a:endParaRPr>
        </a:p>
      </dgm:t>
    </dgm:pt>
    <dgm:pt modelId="{8E5A9705-31BA-48CF-B961-A471C97ED19D}" type="sibTrans" cxnId="{4FFA14EF-58F1-444A-B683-E78261907265}">
      <dgm:prSet/>
      <dgm:spPr/>
      <dgm:t>
        <a:bodyPr/>
        <a:lstStyle/>
        <a:p>
          <a:pPr algn="ctr"/>
          <a:endParaRPr lang="en-GB">
            <a:solidFill>
              <a:sysClr val="windowText" lastClr="000000"/>
            </a:solidFill>
          </a:endParaRPr>
        </a:p>
      </dgm:t>
    </dgm:pt>
    <dgm:pt modelId="{DF2F12BB-1F45-4C01-83AB-5E4D1C5C21B5}">
      <dgm:prSet phldrT="[Text]" custT="1"/>
      <dgm:spPr>
        <a:xfrm>
          <a:off x="3964316" y="3874347"/>
          <a:ext cx="1173146" cy="733216"/>
        </a:xfr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lnSpc>
              <a:spcPct val="70000"/>
            </a:lnSpc>
          </a:pPr>
          <a:r>
            <a:rPr lang="en-GB" sz="800" strike="noStrike">
              <a:solidFill>
                <a:sysClr val="windowText" lastClr="000000"/>
              </a:solidFill>
              <a:latin typeface="Calibri"/>
              <a:ea typeface="+mn-ea"/>
              <a:cs typeface="+mn-cs"/>
            </a:rPr>
            <a:t>Augmentation services</a:t>
          </a:r>
        </a:p>
        <a:p>
          <a:pPr algn="ctr">
            <a:lnSpc>
              <a:spcPct val="70000"/>
            </a:lnSpc>
          </a:pPr>
          <a:r>
            <a:rPr lang="en-GB" sz="800" strike="noStrike">
              <a:solidFill>
                <a:sysClr val="windowText" lastClr="000000"/>
              </a:solidFill>
              <a:latin typeface="Calibri"/>
              <a:ea typeface="+mn-ea"/>
              <a:cs typeface="+mn-cs"/>
            </a:rPr>
            <a:t>(DGNSS)</a:t>
          </a:r>
        </a:p>
      </dgm:t>
    </dgm:pt>
    <dgm:pt modelId="{AAEFE517-3E7B-4597-9481-D96B938B94B1}" type="parTrans" cxnId="{145A707A-E925-45D8-84D0-5BF30FCE1981}">
      <dgm:prSet/>
      <dgm:spPr>
        <a:xfrm>
          <a:off x="3817673" y="941481"/>
          <a:ext cx="146643" cy="3299473"/>
        </a:xfr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1C62F70A-601D-4101-9AEE-3AEB07A35AEA}" type="sibTrans" cxnId="{145A707A-E925-45D8-84D0-5BF30FCE1981}">
      <dgm:prSet/>
      <dgm:spPr/>
      <dgm:t>
        <a:bodyPr/>
        <a:lstStyle/>
        <a:p>
          <a:pPr algn="ctr"/>
          <a:endParaRPr lang="en-GB">
            <a:solidFill>
              <a:sysClr val="windowText" lastClr="000000"/>
            </a:solidFill>
          </a:endParaRPr>
        </a:p>
      </dgm:t>
    </dgm:pt>
    <dgm:pt modelId="{D0B0FB75-3E9A-4ADD-84A5-2135E56BB3BE}">
      <dgm:prSet phldrT="[Text]"/>
      <dgm:spPr>
        <a:xfrm>
          <a:off x="3964316" y="1124785"/>
          <a:ext cx="1173146" cy="733216"/>
        </a:xfr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r>
            <a:rPr lang="en-GB" strike="noStrike">
              <a:solidFill>
                <a:sysClr val="windowText" lastClr="000000"/>
              </a:solidFill>
              <a:latin typeface="Calibri"/>
              <a:ea typeface="+mn-ea"/>
              <a:cs typeface="+mn-cs"/>
            </a:rPr>
            <a:t>Satellite positioning and timing</a:t>
          </a:r>
        </a:p>
      </dgm:t>
    </dgm:pt>
    <dgm:pt modelId="{1E513664-A2F2-463C-AFB6-E40AB48D07B0}" type="parTrans" cxnId="{D7692812-1897-425F-99B6-2AFE5A83B387}">
      <dgm:prSet/>
      <dgm:spPr>
        <a:xfrm>
          <a:off x="3817673" y="941481"/>
          <a:ext cx="146643" cy="549912"/>
        </a:xfr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ED28855B-E9E8-474B-BAA8-9BBBC0DF2A2A}" type="sibTrans" cxnId="{D7692812-1897-425F-99B6-2AFE5A83B387}">
      <dgm:prSet/>
      <dgm:spPr/>
      <dgm:t>
        <a:bodyPr/>
        <a:lstStyle/>
        <a:p>
          <a:pPr algn="ctr"/>
          <a:endParaRPr lang="en-GB">
            <a:solidFill>
              <a:sysClr val="windowText" lastClr="000000"/>
            </a:solidFill>
          </a:endParaRPr>
        </a:p>
      </dgm:t>
    </dgm:pt>
    <dgm:pt modelId="{BF2B8363-88DE-4DF4-9C6C-5DCB05E7ED8C}">
      <dgm:prSet phldrT="[Text]" custT="1"/>
      <dgm:spPr>
        <a:xfrm>
          <a:off x="3964316" y="2957826"/>
          <a:ext cx="1173146" cy="733216"/>
        </a:xfr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r>
            <a:rPr lang="en-GB" sz="800" strike="noStrike">
              <a:solidFill>
                <a:sysClr val="windowText" lastClr="000000"/>
              </a:solidFill>
              <a:latin typeface="Calibri"/>
              <a:ea typeface="+mn-ea"/>
              <a:cs typeface="+mn-cs"/>
            </a:rPr>
            <a:t>RACON &amp; Radar positioning</a:t>
          </a:r>
        </a:p>
      </dgm:t>
    </dgm:pt>
    <dgm:pt modelId="{2F0C347E-A4D0-49D6-B937-F6C480B503C9}" type="parTrans" cxnId="{4B95C0CF-7EC1-4EAD-93D2-53DCE72D0B65}">
      <dgm:prSet/>
      <dgm:spPr>
        <a:xfrm>
          <a:off x="3817673" y="941481"/>
          <a:ext cx="146643" cy="2382952"/>
        </a:xfr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1E099D8E-E4FB-4E64-8571-33EE834EC528}" type="sibTrans" cxnId="{4B95C0CF-7EC1-4EAD-93D2-53DCE72D0B65}">
      <dgm:prSet/>
      <dgm:spPr/>
      <dgm:t>
        <a:bodyPr/>
        <a:lstStyle/>
        <a:p>
          <a:pPr algn="ctr"/>
          <a:endParaRPr lang="en-GB">
            <a:solidFill>
              <a:sysClr val="windowText" lastClr="000000"/>
            </a:solidFill>
          </a:endParaRPr>
        </a:p>
      </dgm:t>
    </dgm:pt>
    <dgm:pt modelId="{2C845658-6007-42A6-BC35-69F1559C9B01}">
      <dgm:prSet/>
      <dgm:spPr>
        <a:xfrm>
          <a:off x="5797357" y="4790867"/>
          <a:ext cx="1173146" cy="733216"/>
        </a:xfr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r>
            <a:rPr lang="nl-NL">
              <a:solidFill>
                <a:sysClr val="windowText" lastClr="000000"/>
              </a:solidFill>
              <a:latin typeface="Calibri"/>
              <a:ea typeface="+mn-ea"/>
              <a:cs typeface="+mn-cs"/>
            </a:rPr>
            <a:t>VTS </a:t>
          </a:r>
          <a:r>
            <a:rPr lang="nl-NL" b="0">
              <a:solidFill>
                <a:sysClr val="windowText" lastClr="000000"/>
              </a:solidFill>
              <a:latin typeface="Calibri"/>
              <a:ea typeface="+mn-ea"/>
              <a:cs typeface="+mn-cs"/>
            </a:rPr>
            <a:t>te</a:t>
          </a:r>
          <a:r>
            <a:rPr lang="nl-NL">
              <a:solidFill>
                <a:sysClr val="windowText" lastClr="000000"/>
              </a:solidFill>
              <a:latin typeface="Calibri"/>
              <a:ea typeface="+mn-ea"/>
              <a:cs typeface="+mn-cs"/>
            </a:rPr>
            <a:t>chnologies</a:t>
          </a:r>
          <a:endParaRPr lang="nl-NL" strike="sngStrike">
            <a:solidFill>
              <a:sysClr val="windowText" lastClr="000000"/>
            </a:solidFill>
            <a:latin typeface="Calibri"/>
            <a:ea typeface="+mn-ea"/>
            <a:cs typeface="+mn-cs"/>
          </a:endParaRPr>
        </a:p>
      </dgm:t>
    </dgm:pt>
    <dgm:pt modelId="{974A0D7E-5015-4575-AC92-9F817BC707B2}" type="parTrans" cxnId="{2AB4C6F7-DE41-4C16-B6FF-3E9824E73CC8}">
      <dgm:prSet/>
      <dgm:spPr>
        <a:xfrm>
          <a:off x="5650714" y="941481"/>
          <a:ext cx="146643" cy="4215993"/>
        </a:xfrm>
        <a:noFill/>
        <a:ln w="25400" cap="flat" cmpd="sng" algn="ctr">
          <a:solidFill>
            <a:srgbClr val="4F81BD">
              <a:shade val="60000"/>
              <a:hueOff val="0"/>
              <a:satOff val="0"/>
              <a:lumOff val="0"/>
              <a:alphaOff val="0"/>
            </a:srgbClr>
          </a:solidFill>
          <a:prstDash val="solid"/>
        </a:ln>
        <a:effectLst/>
      </dgm:spPr>
      <dgm:t>
        <a:bodyPr/>
        <a:lstStyle/>
        <a:p>
          <a:pPr algn="ctr"/>
          <a:endParaRPr lang="nl-NL">
            <a:solidFill>
              <a:sysClr val="windowText" lastClr="000000"/>
            </a:solidFill>
          </a:endParaRPr>
        </a:p>
      </dgm:t>
    </dgm:pt>
    <dgm:pt modelId="{BA5A97FE-ED36-479B-97E4-7803DC5C9B6A}" type="sibTrans" cxnId="{2AB4C6F7-DE41-4C16-B6FF-3E9824E73CC8}">
      <dgm:prSet/>
      <dgm:spPr/>
      <dgm:t>
        <a:bodyPr/>
        <a:lstStyle/>
        <a:p>
          <a:pPr algn="ctr"/>
          <a:endParaRPr lang="nl-NL">
            <a:solidFill>
              <a:sysClr val="windowText" lastClr="000000"/>
            </a:solidFill>
          </a:endParaRPr>
        </a:p>
      </dgm:t>
    </dgm:pt>
    <dgm:pt modelId="{6E153D99-475E-4D0D-9113-84FA984B57B6}">
      <dgm:prSet phldrT="[Text]"/>
      <dgm:spPr>
        <a:xfrm>
          <a:off x="7337111" y="208265"/>
          <a:ext cx="1466432" cy="733216"/>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r>
            <a:rPr lang="en-GB">
              <a:solidFill>
                <a:sysClr val="windowText" lastClr="000000"/>
              </a:solidFill>
              <a:latin typeface="Calibri"/>
              <a:ea typeface="+mn-ea"/>
              <a:cs typeface="+mn-cs"/>
            </a:rPr>
            <a:t>Training and Certification</a:t>
          </a:r>
        </a:p>
      </dgm:t>
    </dgm:pt>
    <dgm:pt modelId="{EB40E230-EE6E-4C19-91A3-50E4915D36BC}" type="parTrans" cxnId="{1002DAFE-8AF2-43F7-B41C-70F4928F3A30}">
      <dgm:prSet/>
      <dgm:spPr/>
      <dgm:t>
        <a:bodyPr/>
        <a:lstStyle/>
        <a:p>
          <a:pPr algn="ctr"/>
          <a:endParaRPr lang="en-GB">
            <a:solidFill>
              <a:sysClr val="windowText" lastClr="000000"/>
            </a:solidFill>
          </a:endParaRPr>
        </a:p>
      </dgm:t>
    </dgm:pt>
    <dgm:pt modelId="{54BAF08E-1931-41E2-9101-6B730CD92C34}" type="sibTrans" cxnId="{1002DAFE-8AF2-43F7-B41C-70F4928F3A30}">
      <dgm:prSet/>
      <dgm:spPr/>
      <dgm:t>
        <a:bodyPr/>
        <a:lstStyle/>
        <a:p>
          <a:pPr algn="ctr"/>
          <a:endParaRPr lang="en-GB">
            <a:solidFill>
              <a:sysClr val="windowText" lastClr="000000"/>
            </a:solidFill>
          </a:endParaRPr>
        </a:p>
      </dgm:t>
    </dgm:pt>
    <dgm:pt modelId="{861BE90E-E562-461B-B6B1-EFE88FD16BCF}">
      <dgm:prSet phldrT="[Text]"/>
      <dgm:spPr>
        <a:xfrm>
          <a:off x="7630398" y="1124785"/>
          <a:ext cx="1173146" cy="733216"/>
        </a:xfr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r>
            <a:rPr lang="en-GB">
              <a:solidFill>
                <a:sysClr val="windowText" lastClr="000000"/>
              </a:solidFill>
              <a:latin typeface="Calibri"/>
              <a:ea typeface="+mn-ea"/>
              <a:cs typeface="+mn-cs"/>
            </a:rPr>
            <a:t>Training and assessment</a:t>
          </a:r>
        </a:p>
      </dgm:t>
    </dgm:pt>
    <dgm:pt modelId="{3D4FD2A2-8AA1-49F9-917D-CE4F45B7175F}" type="parTrans" cxnId="{B717F449-F1C1-4729-8A99-08F91CD5388B}">
      <dgm:prSet/>
      <dgm:spPr>
        <a:xfrm>
          <a:off x="7483755" y="941481"/>
          <a:ext cx="146643" cy="549912"/>
        </a:xfr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3A2A92E1-F0CF-451C-9EBB-C47FAF9F2525}" type="sibTrans" cxnId="{B717F449-F1C1-4729-8A99-08F91CD5388B}">
      <dgm:prSet/>
      <dgm:spPr/>
      <dgm:t>
        <a:bodyPr/>
        <a:lstStyle/>
        <a:p>
          <a:pPr algn="ctr"/>
          <a:endParaRPr lang="en-GB">
            <a:solidFill>
              <a:sysClr val="windowText" lastClr="000000"/>
            </a:solidFill>
          </a:endParaRPr>
        </a:p>
      </dgm:t>
    </dgm:pt>
    <dgm:pt modelId="{C473255F-AA84-4AF2-B298-90CCDBBE045A}">
      <dgm:prSet phldrT="[Text]"/>
      <dgm:spPr>
        <a:xfrm>
          <a:off x="7630398" y="2957826"/>
          <a:ext cx="1173146" cy="733216"/>
        </a:xfr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r>
            <a:rPr lang="en-GB">
              <a:solidFill>
                <a:sysClr val="windowText" lastClr="000000"/>
              </a:solidFill>
              <a:latin typeface="Calibri"/>
              <a:ea typeface="+mn-ea"/>
              <a:cs typeface="+mn-cs"/>
            </a:rPr>
            <a:t>Simulation in training</a:t>
          </a:r>
        </a:p>
      </dgm:t>
    </dgm:pt>
    <dgm:pt modelId="{F6612DBE-B2EC-488A-ABC7-C2C539FFC751}" type="parTrans" cxnId="{249D1B22-18DE-47FE-8875-8F95557B86F8}">
      <dgm:prSet/>
      <dgm:spPr>
        <a:xfrm>
          <a:off x="7483755" y="941481"/>
          <a:ext cx="146643" cy="2382952"/>
        </a:xfr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B3102102-C211-480A-99FB-19621C658E3E}" type="sibTrans" cxnId="{249D1B22-18DE-47FE-8875-8F95557B86F8}">
      <dgm:prSet/>
      <dgm:spPr/>
      <dgm:t>
        <a:bodyPr/>
        <a:lstStyle/>
        <a:p>
          <a:pPr algn="ctr"/>
          <a:endParaRPr lang="en-GB">
            <a:solidFill>
              <a:sysClr val="windowText" lastClr="000000"/>
            </a:solidFill>
          </a:endParaRPr>
        </a:p>
      </dgm:t>
    </dgm:pt>
    <dgm:pt modelId="{65BD2B64-F95A-4426-839A-E7C7E61F2DA2}">
      <dgm:prSet phldrT="[Text]"/>
      <dgm:spPr>
        <a:xfrm>
          <a:off x="7630398" y="3874347"/>
          <a:ext cx="1173146" cy="733216"/>
        </a:xfr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r>
            <a:rPr lang="en-GB">
              <a:solidFill>
                <a:sysClr val="windowText" lastClr="000000"/>
              </a:solidFill>
              <a:latin typeface="Calibri"/>
              <a:ea typeface="+mn-ea"/>
              <a:cs typeface="+mn-cs"/>
            </a:rPr>
            <a:t>Human factors and ergonomics</a:t>
          </a:r>
        </a:p>
      </dgm:t>
    </dgm:pt>
    <dgm:pt modelId="{D148702B-3F56-4227-ABC0-3F09871C1467}" type="parTrans" cxnId="{7FF139DC-E908-4864-902B-98DC6EBC4A6C}">
      <dgm:prSet/>
      <dgm:spPr>
        <a:xfrm>
          <a:off x="7483755" y="941481"/>
          <a:ext cx="146643" cy="3299473"/>
        </a:xfr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980EE775-D388-4244-9F07-35DF8329BEA4}" type="sibTrans" cxnId="{7FF139DC-E908-4864-902B-98DC6EBC4A6C}">
      <dgm:prSet/>
      <dgm:spPr/>
      <dgm:t>
        <a:bodyPr/>
        <a:lstStyle/>
        <a:p>
          <a:pPr algn="ctr"/>
          <a:endParaRPr lang="en-GB">
            <a:solidFill>
              <a:sysClr val="windowText" lastClr="000000"/>
            </a:solidFill>
          </a:endParaRPr>
        </a:p>
      </dgm:t>
    </dgm:pt>
    <dgm:pt modelId="{6C5980AC-C525-4100-BD3A-B2CEEA94E0FE}">
      <dgm:prSet phldrT="[Text]"/>
      <dgm:spPr>
        <a:xfrm>
          <a:off x="5797357" y="5707387"/>
          <a:ext cx="1173146" cy="733216"/>
        </a:xfr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r>
            <a:rPr lang="en-GB">
              <a:solidFill>
                <a:sysClr val="windowText" lastClr="000000"/>
              </a:solidFill>
              <a:latin typeface="Calibri"/>
              <a:ea typeface="+mn-ea"/>
              <a:cs typeface="+mn-cs"/>
            </a:rPr>
            <a:t>VTS Auditing  and assessing</a:t>
          </a:r>
        </a:p>
      </dgm:t>
    </dgm:pt>
    <dgm:pt modelId="{B6202BA7-7351-443B-B18B-29ADE4F93A8A}" type="parTrans" cxnId="{7DFAA92C-1626-455D-BDF4-EB6F463A120D}">
      <dgm:prSet/>
      <dgm:spPr>
        <a:xfrm>
          <a:off x="5650714" y="941481"/>
          <a:ext cx="146643" cy="5132514"/>
        </a:xfr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74A1292B-FB75-432A-B620-6F07BCCF7CEE}" type="sibTrans" cxnId="{7DFAA92C-1626-455D-BDF4-EB6F463A120D}">
      <dgm:prSet/>
      <dgm:spPr/>
      <dgm:t>
        <a:bodyPr/>
        <a:lstStyle/>
        <a:p>
          <a:pPr algn="ctr"/>
          <a:endParaRPr lang="en-GB">
            <a:solidFill>
              <a:sysClr val="windowText" lastClr="000000"/>
            </a:solidFill>
          </a:endParaRPr>
        </a:p>
      </dgm:t>
    </dgm:pt>
    <dgm:pt modelId="{E6434625-30F9-408E-A722-86D643AC489C}">
      <dgm:prSet phldrT="[Text]"/>
      <dgm:spPr>
        <a:xfrm>
          <a:off x="5797357" y="3874347"/>
          <a:ext cx="1173146" cy="733216"/>
        </a:xfr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r>
            <a:rPr lang="en-GB">
              <a:solidFill>
                <a:sysClr val="windowText" lastClr="000000"/>
              </a:solidFill>
              <a:latin typeface="Calibri"/>
              <a:ea typeface="+mn-ea"/>
              <a:cs typeface="+mn-cs"/>
            </a:rPr>
            <a:t>VTS communications</a:t>
          </a:r>
        </a:p>
      </dgm:t>
    </dgm:pt>
    <dgm:pt modelId="{254DAA99-CD4E-49A7-A608-95260FEA82FD}" type="parTrans" cxnId="{2212627F-ABE2-48F3-BF97-95626B93DF6D}">
      <dgm:prSet/>
      <dgm:spPr>
        <a:xfrm>
          <a:off x="5650714" y="941481"/>
          <a:ext cx="146643" cy="3299473"/>
        </a:xfr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9B80F653-A93F-42E9-8624-EA3CEA37C08C}" type="sibTrans" cxnId="{2212627F-ABE2-48F3-BF97-95626B93DF6D}">
      <dgm:prSet/>
      <dgm:spPr/>
      <dgm:t>
        <a:bodyPr/>
        <a:lstStyle/>
        <a:p>
          <a:pPr algn="ctr"/>
          <a:endParaRPr lang="en-GB">
            <a:solidFill>
              <a:sysClr val="windowText" lastClr="000000"/>
            </a:solidFill>
          </a:endParaRPr>
        </a:p>
      </dgm:t>
    </dgm:pt>
    <dgm:pt modelId="{5E5B7AF9-33FF-4D24-ACB5-362B1679F527}">
      <dgm:prSet/>
      <dgm:spPr>
        <a:xfrm>
          <a:off x="11296479" y="2957826"/>
          <a:ext cx="1173146" cy="733216"/>
        </a:xfr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r>
            <a:rPr lang="en-GB" strike="noStrike">
              <a:solidFill>
                <a:sysClr val="windowText" lastClr="000000"/>
              </a:solidFill>
              <a:latin typeface="Calibri"/>
              <a:ea typeface="+mn-ea"/>
              <a:cs typeface="+mn-cs"/>
            </a:rPr>
            <a:t>e-Navigation User requirements</a:t>
          </a:r>
        </a:p>
      </dgm:t>
    </dgm:pt>
    <dgm:pt modelId="{ADE99100-C3BD-407C-8CFA-690236F392CD}" type="parTrans" cxnId="{0C1AB09D-EDC9-44B1-8FCA-59F9159A0D35}">
      <dgm:prSet/>
      <dgm:spPr>
        <a:xfrm>
          <a:off x="11149836" y="941481"/>
          <a:ext cx="146643" cy="2382952"/>
        </a:xfr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D81DFCB1-A1C7-486A-955E-1BD8DB445F3B}" type="sibTrans" cxnId="{0C1AB09D-EDC9-44B1-8FCA-59F9159A0D35}">
      <dgm:prSet/>
      <dgm:spPr/>
      <dgm:t>
        <a:bodyPr/>
        <a:lstStyle/>
        <a:p>
          <a:pPr algn="ctr"/>
          <a:endParaRPr lang="en-GB">
            <a:solidFill>
              <a:sysClr val="windowText" lastClr="000000"/>
            </a:solidFill>
          </a:endParaRPr>
        </a:p>
      </dgm:t>
    </dgm:pt>
    <dgm:pt modelId="{B23B6532-6FA5-4CC4-8C37-37331E3B13A2}">
      <dgm:prSet phldrT="[Text]"/>
      <dgm:spPr>
        <a:xfrm>
          <a:off x="7630398" y="2041306"/>
          <a:ext cx="1173146" cy="733216"/>
        </a:xfr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r>
            <a:rPr lang="en-GB">
              <a:solidFill>
                <a:sysClr val="windowText" lastClr="000000"/>
              </a:solidFill>
              <a:latin typeface="Calibri"/>
              <a:ea typeface="+mn-ea"/>
              <a:cs typeface="+mn-cs"/>
            </a:rPr>
            <a:t>Competency certification and revalidation </a:t>
          </a:r>
        </a:p>
      </dgm:t>
    </dgm:pt>
    <dgm:pt modelId="{30B38A6C-0D27-400C-BBF1-731C2F62984D}" type="parTrans" cxnId="{D194AFDE-5E4C-4E60-8B06-48D989031EEC}">
      <dgm:prSet/>
      <dgm:spPr>
        <a:xfrm>
          <a:off x="7483755" y="941481"/>
          <a:ext cx="146643" cy="1466432"/>
        </a:xfr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5EC50BC7-225C-471D-AB2D-BD5D686DD9BC}" type="sibTrans" cxnId="{D194AFDE-5E4C-4E60-8B06-48D989031EEC}">
      <dgm:prSet/>
      <dgm:spPr/>
      <dgm:t>
        <a:bodyPr/>
        <a:lstStyle/>
        <a:p>
          <a:pPr algn="ctr"/>
          <a:endParaRPr lang="en-GB">
            <a:solidFill>
              <a:sysClr val="windowText" lastClr="000000"/>
            </a:solidFill>
          </a:endParaRPr>
        </a:p>
      </dgm:t>
    </dgm:pt>
    <dgm:pt modelId="{2F5D066F-112B-4882-AC12-2D17B0E9973E}">
      <dgm:prSet phldrT="[Text]"/>
      <dgm:spPr>
        <a:xfrm>
          <a:off x="3964316" y="2041306"/>
          <a:ext cx="1173146" cy="733216"/>
        </a:xfr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r>
            <a:rPr lang="en-GB" strike="noStrike">
              <a:solidFill>
                <a:sysClr val="windowText" lastClr="000000"/>
              </a:solidFill>
              <a:latin typeface="Calibri"/>
              <a:ea typeface="+mn-ea"/>
              <a:cs typeface="+mn-cs"/>
            </a:rPr>
            <a:t>Terrestrial positioning and timing (including eLoran, eChayka, R-mode, Racon &amp; radar)</a:t>
          </a:r>
        </a:p>
      </dgm:t>
    </dgm:pt>
    <dgm:pt modelId="{EE699145-8FC6-497F-97D4-C2AD8D60523E}" type="parTrans" cxnId="{14CB4504-3C8D-4FDE-BA9E-E897C22E9889}">
      <dgm:prSet/>
      <dgm:spPr>
        <a:xfrm>
          <a:off x="3817673" y="941481"/>
          <a:ext cx="146643" cy="1466432"/>
        </a:xfr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D7A52DC3-5E49-4BE7-9B7C-9BEF96DF8454}" type="sibTrans" cxnId="{14CB4504-3C8D-4FDE-BA9E-E897C22E9889}">
      <dgm:prSet/>
      <dgm:spPr/>
      <dgm:t>
        <a:bodyPr/>
        <a:lstStyle/>
        <a:p>
          <a:pPr algn="ctr"/>
          <a:endParaRPr lang="en-GB">
            <a:solidFill>
              <a:sysClr val="windowText" lastClr="000000"/>
            </a:solidFill>
          </a:endParaRPr>
        </a:p>
      </dgm:t>
    </dgm:pt>
    <dgm:pt modelId="{86233A09-0785-4BD5-9D08-E183436D2F8D}">
      <dgm:prSet/>
      <dgm:spPr>
        <a:xfrm>
          <a:off x="11296479" y="3874347"/>
          <a:ext cx="1173146" cy="733216"/>
        </a:xfr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r>
            <a:rPr lang="en-GB" strike="noStrike">
              <a:solidFill>
                <a:sysClr val="windowText" lastClr="000000"/>
              </a:solidFill>
              <a:latin typeface="Calibri"/>
              <a:ea typeface="+mn-ea"/>
              <a:cs typeface="+mn-cs"/>
            </a:rPr>
            <a:t>Terminology, symbology and portrayal</a:t>
          </a:r>
        </a:p>
      </dgm:t>
    </dgm:pt>
    <dgm:pt modelId="{B7098493-A5D2-4607-9083-3A49F6E414E7}" type="parTrans" cxnId="{19953848-6326-4FE0-89F2-14B8DF03B99E}">
      <dgm:prSet/>
      <dgm:spPr>
        <a:xfrm>
          <a:off x="11149836" y="941481"/>
          <a:ext cx="146643" cy="3299473"/>
        </a:xfr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4E3B6698-4104-4763-B712-520FBB202769}" type="sibTrans" cxnId="{19953848-6326-4FE0-89F2-14B8DF03B99E}">
      <dgm:prSet/>
      <dgm:spPr/>
      <dgm:t>
        <a:bodyPr/>
        <a:lstStyle/>
        <a:p>
          <a:pPr algn="ctr"/>
          <a:endParaRPr lang="en-GB">
            <a:solidFill>
              <a:sysClr val="windowText" lastClr="000000"/>
            </a:solidFill>
          </a:endParaRPr>
        </a:p>
      </dgm:t>
    </dgm:pt>
    <dgm:pt modelId="{3661C203-3D9C-4AFA-B75F-68493DBA89AC}">
      <dgm:prSet/>
      <dgm:spPr>
        <a:xfrm>
          <a:off x="2131276" y="2957826"/>
          <a:ext cx="1173146" cy="733216"/>
        </a:xfr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lnSpc>
              <a:spcPct val="80000"/>
            </a:lnSpc>
          </a:pPr>
          <a:r>
            <a:rPr lang="en-GB">
              <a:solidFill>
                <a:sysClr val="windowText" lastClr="000000"/>
              </a:solidFill>
              <a:latin typeface="Calibri"/>
              <a:ea typeface="+mn-ea"/>
              <a:cs typeface="+mn-cs"/>
            </a:rPr>
            <a:t>Design, Implementation &amp; Maintenance</a:t>
          </a:r>
          <a:endParaRPr lang="en-GB" strike="sngStrike">
            <a:solidFill>
              <a:sysClr val="windowText" lastClr="000000"/>
            </a:solidFill>
            <a:latin typeface="Calibri"/>
            <a:ea typeface="+mn-ea"/>
            <a:cs typeface="+mn-cs"/>
          </a:endParaRPr>
        </a:p>
      </dgm:t>
    </dgm:pt>
    <dgm:pt modelId="{75F91C99-FAC8-49F3-873F-30896E457011}" type="parTrans" cxnId="{E52B2F80-E585-4A0D-A01F-F12DF6057768}">
      <dgm:prSet/>
      <dgm:spPr>
        <a:xfrm>
          <a:off x="1984633" y="941481"/>
          <a:ext cx="146643" cy="2382952"/>
        </a:xfrm>
        <a:noFill/>
        <a:ln w="25400" cap="flat" cmpd="sng" algn="ctr">
          <a:solidFill>
            <a:srgbClr val="4F81BD">
              <a:shade val="60000"/>
              <a:hueOff val="0"/>
              <a:satOff val="0"/>
              <a:lumOff val="0"/>
              <a:alphaOff val="0"/>
            </a:srgbClr>
          </a:solidFill>
          <a:prstDash val="solid"/>
        </a:ln>
        <a:effectLst/>
      </dgm:spPr>
      <dgm:t>
        <a:bodyPr/>
        <a:lstStyle/>
        <a:p>
          <a:pPr algn="ctr"/>
          <a:endParaRPr lang="en-US">
            <a:solidFill>
              <a:sysClr val="windowText" lastClr="000000"/>
            </a:solidFill>
          </a:endParaRPr>
        </a:p>
      </dgm:t>
    </dgm:pt>
    <dgm:pt modelId="{FC09B7C0-A758-44F4-81DC-7E911307C190}" type="sibTrans" cxnId="{E52B2F80-E585-4A0D-A01F-F12DF6057768}">
      <dgm:prSet/>
      <dgm:spPr/>
      <dgm:t>
        <a:bodyPr/>
        <a:lstStyle/>
        <a:p>
          <a:pPr algn="ctr"/>
          <a:endParaRPr lang="en-US">
            <a:solidFill>
              <a:sysClr val="windowText" lastClr="000000"/>
            </a:solidFill>
          </a:endParaRPr>
        </a:p>
      </dgm:t>
    </dgm:pt>
    <dgm:pt modelId="{ADCEFC5E-4059-43E2-86E1-8214FB15158B}">
      <dgm:prSet/>
      <dgm:spPr>
        <a:xfrm>
          <a:off x="2131276" y="3874347"/>
          <a:ext cx="1173146" cy="733216"/>
        </a:xfr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r>
            <a:rPr lang="en-GB">
              <a:solidFill>
                <a:sysClr val="windowText" lastClr="000000"/>
              </a:solidFill>
              <a:latin typeface="Calibri"/>
              <a:ea typeface="+mn-ea"/>
              <a:cs typeface="+mn-cs"/>
            </a:rPr>
            <a:t>Power systems</a:t>
          </a:r>
        </a:p>
      </dgm:t>
    </dgm:pt>
    <dgm:pt modelId="{7379565B-F5B8-49A6-8ED2-77505516ECF6}" type="parTrans" cxnId="{8B2DB30E-888A-44E5-9C4B-C6CE880D28F7}">
      <dgm:prSet/>
      <dgm:spPr>
        <a:xfrm>
          <a:off x="1984633" y="941481"/>
          <a:ext cx="146643" cy="3299473"/>
        </a:xfr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854F0ACE-B79B-4EFF-9F73-FD8EF435659E}" type="sibTrans" cxnId="{8B2DB30E-888A-44E5-9C4B-C6CE880D28F7}">
      <dgm:prSet/>
      <dgm:spPr/>
      <dgm:t>
        <a:bodyPr/>
        <a:lstStyle/>
        <a:p>
          <a:pPr algn="ctr"/>
          <a:endParaRPr lang="en-GB">
            <a:solidFill>
              <a:sysClr val="windowText" lastClr="000000"/>
            </a:solidFill>
          </a:endParaRPr>
        </a:p>
      </dgm:t>
    </dgm:pt>
    <dgm:pt modelId="{BDFE979F-85EC-4D74-8FB4-C5FAC92C6037}">
      <dgm:prSet/>
      <dgm:spPr>
        <a:xfrm>
          <a:off x="2131276" y="4790867"/>
          <a:ext cx="1173146" cy="733216"/>
        </a:xfr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r>
            <a:rPr lang="en-GB">
              <a:solidFill>
                <a:sysClr val="windowText" lastClr="000000"/>
              </a:solidFill>
              <a:latin typeface="Calibri"/>
              <a:ea typeface="+mn-ea"/>
              <a:cs typeface="+mn-cs"/>
            </a:rPr>
            <a:t>Floating AtoN</a:t>
          </a:r>
        </a:p>
        <a:p>
          <a:pPr algn="ctr"/>
          <a:r>
            <a:rPr lang="en-GB">
              <a:solidFill>
                <a:sysClr val="windowText" lastClr="000000"/>
              </a:solidFill>
              <a:latin typeface="Calibri"/>
              <a:ea typeface="+mn-ea"/>
              <a:cs typeface="+mn-cs"/>
            </a:rPr>
            <a:t>(buoys, moorinhs, stability...)</a:t>
          </a:r>
        </a:p>
      </dgm:t>
    </dgm:pt>
    <dgm:pt modelId="{D71F166E-0C3C-4407-9D9E-9651B7266870}" type="parTrans" cxnId="{F9BD2D09-8AB6-43BC-A8B8-6F2035B9FDE2}">
      <dgm:prSet/>
      <dgm:spPr>
        <a:xfrm>
          <a:off x="1984633" y="941481"/>
          <a:ext cx="146643" cy="4215993"/>
        </a:xfr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B02C191E-79AD-4B2E-A548-52278E50AFA1}" type="sibTrans" cxnId="{F9BD2D09-8AB6-43BC-A8B8-6F2035B9FDE2}">
      <dgm:prSet/>
      <dgm:spPr/>
      <dgm:t>
        <a:bodyPr/>
        <a:lstStyle/>
        <a:p>
          <a:pPr algn="ctr"/>
          <a:endParaRPr lang="en-GB">
            <a:solidFill>
              <a:sysClr val="windowText" lastClr="000000"/>
            </a:solidFill>
          </a:endParaRPr>
        </a:p>
      </dgm:t>
    </dgm:pt>
    <dgm:pt modelId="{3FEF37B4-A2EC-4105-BF62-35878F14A022}">
      <dgm:prSet/>
      <dgm:spPr>
        <a:xfrm>
          <a:off x="2131276" y="5707387"/>
          <a:ext cx="1173146" cy="733216"/>
        </a:xfr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lnSpc>
              <a:spcPct val="90000"/>
            </a:lnSpc>
          </a:pPr>
          <a:r>
            <a:rPr lang="en-GB">
              <a:solidFill>
                <a:sysClr val="windowText" lastClr="000000"/>
              </a:solidFill>
              <a:latin typeface="Calibri"/>
              <a:ea typeface="+mn-ea"/>
              <a:cs typeface="+mn-cs"/>
            </a:rPr>
            <a:t>Environment, Sustainability &amp; Legacy</a:t>
          </a:r>
        </a:p>
      </dgm:t>
    </dgm:pt>
    <dgm:pt modelId="{6A163BA5-C69A-4D23-B65A-58C52F596308}" type="parTrans" cxnId="{E033778B-5040-435F-AE16-54EFB8767AA3}">
      <dgm:prSet/>
      <dgm:spPr>
        <a:xfrm>
          <a:off x="1984633" y="941481"/>
          <a:ext cx="146643" cy="5132514"/>
        </a:xfr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30FF639B-6258-4014-817E-EE1C38E32FF2}" type="sibTrans" cxnId="{E033778B-5040-435F-AE16-54EFB8767AA3}">
      <dgm:prSet/>
      <dgm:spPr/>
      <dgm:t>
        <a:bodyPr/>
        <a:lstStyle/>
        <a:p>
          <a:pPr algn="ctr"/>
          <a:endParaRPr lang="en-GB">
            <a:solidFill>
              <a:sysClr val="windowText" lastClr="000000"/>
            </a:solidFill>
          </a:endParaRPr>
        </a:p>
      </dgm:t>
    </dgm:pt>
    <dgm:pt modelId="{EA5F7177-2E37-43B1-A396-50C0F3F17B6D}">
      <dgm:prSet/>
      <dgm:spPr>
        <a:xfrm>
          <a:off x="298235" y="1124785"/>
          <a:ext cx="1173146" cy="733216"/>
        </a:xfr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r>
            <a:rPr lang="en-GB">
              <a:solidFill>
                <a:sysClr val="windowText" lastClr="000000"/>
              </a:solidFill>
              <a:latin typeface="Calibri"/>
              <a:ea typeface="+mn-ea"/>
              <a:cs typeface="+mn-cs"/>
            </a:rPr>
            <a:t>Obligations and regulatory compliance </a:t>
          </a:r>
        </a:p>
      </dgm:t>
    </dgm:pt>
    <dgm:pt modelId="{4D74410B-1C1D-4843-B689-1553AB1F3B7D}" type="parTrans" cxnId="{74DC0881-9120-4969-B9A4-2F8997AAABD5}">
      <dgm:prSet/>
      <dgm:spPr>
        <a:xfrm>
          <a:off x="151592" y="941481"/>
          <a:ext cx="146643" cy="549912"/>
        </a:xfrm>
        <a:noFill/>
        <a:ln w="25400" cap="flat" cmpd="sng" algn="ctr">
          <a:solidFill>
            <a:srgbClr val="4F81BD">
              <a:shade val="60000"/>
              <a:hueOff val="0"/>
              <a:satOff val="0"/>
              <a:lumOff val="0"/>
              <a:alphaOff val="0"/>
            </a:srgbClr>
          </a:solidFill>
          <a:prstDash val="solid"/>
        </a:ln>
        <a:effectLst/>
      </dgm:spPr>
      <dgm:t>
        <a:bodyPr/>
        <a:lstStyle/>
        <a:p>
          <a:endParaRPr lang="en-IE">
            <a:solidFill>
              <a:sysClr val="windowText" lastClr="000000"/>
            </a:solidFill>
          </a:endParaRPr>
        </a:p>
      </dgm:t>
    </dgm:pt>
    <dgm:pt modelId="{8AA49109-8032-4C2B-B81E-ACCB42677FE2}" type="sibTrans" cxnId="{74DC0881-9120-4969-B9A4-2F8997AAABD5}">
      <dgm:prSet/>
      <dgm:spPr/>
      <dgm:t>
        <a:bodyPr/>
        <a:lstStyle/>
        <a:p>
          <a:endParaRPr lang="en-IE">
            <a:solidFill>
              <a:sysClr val="windowText" lastClr="000000"/>
            </a:solidFill>
          </a:endParaRPr>
        </a:p>
      </dgm:t>
    </dgm:pt>
    <dgm:pt modelId="{820D5FC0-5C39-44DE-9BEA-D9BBCEA3FC2F}">
      <dgm:prSet/>
      <dgm:spPr>
        <a:xfrm>
          <a:off x="298235" y="2041306"/>
          <a:ext cx="1173146" cy="733216"/>
        </a:xfr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r>
            <a:rPr lang="en-GB">
              <a:solidFill>
                <a:sysClr val="windowText" lastClr="000000"/>
              </a:solidFill>
              <a:latin typeface="Calibri"/>
              <a:ea typeface="+mn-ea"/>
              <a:cs typeface="+mn-cs"/>
            </a:rPr>
            <a:t>AtoN Planning </a:t>
          </a:r>
        </a:p>
        <a:p>
          <a:pPr algn="ctr"/>
          <a:r>
            <a:rPr lang="en-GB">
              <a:solidFill>
                <a:sysClr val="windowText" lastClr="000000"/>
              </a:solidFill>
              <a:latin typeface="Calibri"/>
              <a:ea typeface="+mn-ea"/>
              <a:cs typeface="+mn-cs"/>
            </a:rPr>
            <a:t>(Offshore signals, bridge signals, traffic signals, MBS, fairway design</a:t>
          </a:r>
        </a:p>
      </dgm:t>
    </dgm:pt>
    <dgm:pt modelId="{9C6D1D3E-85AC-4D30-A9A6-6D3E21C37628}" type="sibTrans" cxnId="{FA1920BC-150E-4144-811F-03B1DC678F22}">
      <dgm:prSet/>
      <dgm:spPr/>
      <dgm:t>
        <a:bodyPr/>
        <a:lstStyle/>
        <a:p>
          <a:pPr algn="ctr"/>
          <a:endParaRPr lang="nl-NL">
            <a:solidFill>
              <a:sysClr val="windowText" lastClr="000000"/>
            </a:solidFill>
          </a:endParaRPr>
        </a:p>
      </dgm:t>
    </dgm:pt>
    <dgm:pt modelId="{0CCDE4EB-D3A0-4AB5-8C16-EFF4375F31F9}" type="parTrans" cxnId="{FA1920BC-150E-4144-811F-03B1DC678F22}">
      <dgm:prSet/>
      <dgm:spPr>
        <a:xfrm>
          <a:off x="151592" y="941481"/>
          <a:ext cx="146643" cy="1466432"/>
        </a:xfrm>
        <a:noFill/>
        <a:ln w="25400" cap="flat" cmpd="sng" algn="ctr">
          <a:solidFill>
            <a:srgbClr val="4F81BD">
              <a:shade val="60000"/>
              <a:hueOff val="0"/>
              <a:satOff val="0"/>
              <a:lumOff val="0"/>
              <a:alphaOff val="0"/>
            </a:srgbClr>
          </a:solidFill>
          <a:prstDash val="solid"/>
        </a:ln>
        <a:effectLst/>
      </dgm:spPr>
      <dgm:t>
        <a:bodyPr/>
        <a:lstStyle/>
        <a:p>
          <a:pPr algn="ctr"/>
          <a:endParaRPr lang="nl-NL">
            <a:solidFill>
              <a:sysClr val="windowText" lastClr="000000"/>
            </a:solidFill>
          </a:endParaRPr>
        </a:p>
      </dgm:t>
    </dgm:pt>
    <dgm:pt modelId="{C7119111-4E2D-48B7-A2B7-36A0363A0931}">
      <dgm:prSet/>
      <dgm:spPr>
        <a:xfrm>
          <a:off x="5797357" y="6623908"/>
          <a:ext cx="1173146" cy="733216"/>
        </a:xfr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r>
            <a:rPr lang="fr-FR">
              <a:solidFill>
                <a:sysClr val="windowText" lastClr="000000"/>
              </a:solidFill>
              <a:latin typeface="Calibri"/>
              <a:ea typeface="+mn-ea"/>
              <a:cs typeface="+mn-cs"/>
            </a:rPr>
            <a:t>VTS additional services</a:t>
          </a:r>
        </a:p>
      </dgm:t>
    </dgm:pt>
    <dgm:pt modelId="{1B1B746B-50E6-480D-B6B9-CB63EA19268A}" type="parTrans" cxnId="{8F6BED70-7454-43BC-86F2-DA03191C7E75}">
      <dgm:prSet/>
      <dgm:spPr>
        <a:xfrm>
          <a:off x="5650714" y="941481"/>
          <a:ext cx="146643" cy="6049034"/>
        </a:xfrm>
        <a:noFill/>
        <a:ln w="25400" cap="flat" cmpd="sng" algn="ctr">
          <a:solidFill>
            <a:srgbClr val="4F81BD">
              <a:shade val="60000"/>
              <a:hueOff val="0"/>
              <a:satOff val="0"/>
              <a:lumOff val="0"/>
              <a:alphaOff val="0"/>
            </a:srgbClr>
          </a:solidFill>
          <a:prstDash val="solid"/>
        </a:ln>
        <a:effectLst/>
      </dgm:spPr>
      <dgm:t>
        <a:bodyPr/>
        <a:lstStyle/>
        <a:p>
          <a:endParaRPr lang="fr-FR">
            <a:solidFill>
              <a:sysClr val="windowText" lastClr="000000"/>
            </a:solidFill>
          </a:endParaRPr>
        </a:p>
      </dgm:t>
    </dgm:pt>
    <dgm:pt modelId="{E2C6825C-C3BD-40EA-9BA1-0E5C53C95941}" type="sibTrans" cxnId="{8F6BED70-7454-43BC-86F2-DA03191C7E75}">
      <dgm:prSet/>
      <dgm:spPr/>
      <dgm:t>
        <a:bodyPr/>
        <a:lstStyle/>
        <a:p>
          <a:endParaRPr lang="fr-FR">
            <a:solidFill>
              <a:sysClr val="windowText" lastClr="000000"/>
            </a:solidFill>
          </a:endParaRPr>
        </a:p>
      </dgm:t>
    </dgm:pt>
    <dgm:pt modelId="{81BEE00B-367F-4508-85B8-50BB7D8AE836}">
      <dgm:prSet/>
      <dgm:spPr>
        <a:xfrm>
          <a:off x="7630398" y="4790867"/>
          <a:ext cx="1173146" cy="733216"/>
        </a:xfr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r>
            <a:rPr lang="fr-FR">
              <a:solidFill>
                <a:sysClr val="windowText" lastClr="000000"/>
              </a:solidFill>
              <a:latin typeface="Calibri"/>
              <a:ea typeface="+mn-ea"/>
              <a:cs typeface="+mn-cs"/>
            </a:rPr>
            <a:t>Capacity building</a:t>
          </a:r>
        </a:p>
        <a:p>
          <a:r>
            <a:rPr lang="fr-FR">
              <a:solidFill>
                <a:sysClr val="windowText" lastClr="000000"/>
              </a:solidFill>
              <a:latin typeface="Calibri"/>
              <a:ea typeface="+mn-ea"/>
              <a:cs typeface="+mn-cs"/>
            </a:rPr>
            <a:t>(Model courses)</a:t>
          </a:r>
        </a:p>
      </dgm:t>
    </dgm:pt>
    <dgm:pt modelId="{5A6D8A7B-C6FA-4A95-A70C-680563C76A68}" type="parTrans" cxnId="{9AA48A2D-B442-4E67-81B1-3F289901AF5F}">
      <dgm:prSet/>
      <dgm:spPr>
        <a:xfrm>
          <a:off x="7483755" y="941481"/>
          <a:ext cx="146643" cy="4215993"/>
        </a:xfrm>
        <a:noFill/>
        <a:ln w="25400" cap="flat" cmpd="sng" algn="ctr">
          <a:solidFill>
            <a:srgbClr val="4F81BD">
              <a:shade val="60000"/>
              <a:hueOff val="0"/>
              <a:satOff val="0"/>
              <a:lumOff val="0"/>
              <a:alphaOff val="0"/>
            </a:srgbClr>
          </a:solidFill>
          <a:prstDash val="solid"/>
        </a:ln>
        <a:effectLst/>
      </dgm:spPr>
      <dgm:t>
        <a:bodyPr/>
        <a:lstStyle/>
        <a:p>
          <a:endParaRPr lang="fr-FR">
            <a:solidFill>
              <a:sysClr val="windowText" lastClr="000000"/>
            </a:solidFill>
          </a:endParaRPr>
        </a:p>
      </dgm:t>
    </dgm:pt>
    <dgm:pt modelId="{5028E2D9-5842-415A-B6EA-60E2923A4431}" type="sibTrans" cxnId="{9AA48A2D-B442-4E67-81B1-3F289901AF5F}">
      <dgm:prSet/>
      <dgm:spPr/>
      <dgm:t>
        <a:bodyPr/>
        <a:lstStyle/>
        <a:p>
          <a:endParaRPr lang="fr-FR">
            <a:solidFill>
              <a:sysClr val="windowText" lastClr="000000"/>
            </a:solidFill>
          </a:endParaRPr>
        </a:p>
      </dgm:t>
    </dgm:pt>
    <dgm:pt modelId="{E0329067-48F1-4287-B992-2917FA957FCB}">
      <dgm:prSet phldrT="[Text]" custT="1"/>
      <dgm:spPr>
        <a:xfrm>
          <a:off x="11296479" y="1124785"/>
          <a:ext cx="1173146" cy="733216"/>
        </a:xfr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lnSpc>
              <a:spcPct val="70000"/>
            </a:lnSpc>
          </a:pPr>
          <a:r>
            <a:rPr lang="en-GB" sz="800" strike="noStrike">
              <a:solidFill>
                <a:sysClr val="windowText" lastClr="000000"/>
              </a:solidFill>
              <a:latin typeface="Calibri"/>
              <a:ea typeface="+mn-ea"/>
              <a:cs typeface="+mn-cs"/>
            </a:rPr>
            <a:t>Data models and data encoding </a:t>
          </a:r>
        </a:p>
        <a:p>
          <a:pPr algn="ctr">
            <a:lnSpc>
              <a:spcPct val="70000"/>
            </a:lnSpc>
          </a:pPr>
          <a:r>
            <a:rPr lang="en-GB" sz="800">
              <a:solidFill>
                <a:sysClr val="windowText" lastClr="000000"/>
              </a:solidFill>
              <a:latin typeface="Calibri"/>
              <a:ea typeface="+mn-ea"/>
              <a:cs typeface="+mn-cs"/>
            </a:rPr>
            <a:t>(MSPs, IVEF, S-100, S-200, ASM)</a:t>
          </a:r>
        </a:p>
      </dgm:t>
    </dgm:pt>
    <dgm:pt modelId="{CA27A00C-EA01-46C0-BF1B-AD9D9F852494}" type="sibTrans" cxnId="{4BE49617-5EE0-4812-9108-F600A49D431F}">
      <dgm:prSet/>
      <dgm:spPr/>
      <dgm:t>
        <a:bodyPr/>
        <a:lstStyle/>
        <a:p>
          <a:pPr algn="ctr"/>
          <a:endParaRPr lang="en-GB">
            <a:solidFill>
              <a:sysClr val="windowText" lastClr="000000"/>
            </a:solidFill>
          </a:endParaRPr>
        </a:p>
      </dgm:t>
    </dgm:pt>
    <dgm:pt modelId="{B5FB80B5-EBE8-4A97-8B20-E308342CC433}" type="parTrans" cxnId="{4BE49617-5EE0-4812-9108-F600A49D431F}">
      <dgm:prSet/>
      <dgm:spPr>
        <a:xfrm>
          <a:off x="11149836" y="941481"/>
          <a:ext cx="146643" cy="549912"/>
        </a:xfr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9B88F40E-13AA-4EBB-843E-2F18BB269255}">
      <dgm:prSet phldrT="[Text]"/>
      <dgm:spPr>
        <a:xfrm>
          <a:off x="298235" y="2957826"/>
          <a:ext cx="1173146" cy="733216"/>
        </a:xfr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r>
            <a:rPr lang="en-GB">
              <a:solidFill>
                <a:sysClr val="windowText" lastClr="000000"/>
              </a:solidFill>
              <a:latin typeface="Calibri"/>
              <a:ea typeface="+mn-ea"/>
              <a:cs typeface="+mn-cs"/>
            </a:rPr>
            <a:t>Virtual marking</a:t>
          </a:r>
        </a:p>
      </dgm:t>
    </dgm:pt>
    <dgm:pt modelId="{D54629EA-8553-4DC9-B67C-DA52D03EFD87}" type="parTrans" cxnId="{326F83ED-47E9-4BD9-84EA-FA4E9C2EBDC5}">
      <dgm:prSet/>
      <dgm:spPr>
        <a:xfrm>
          <a:off x="151592" y="941481"/>
          <a:ext cx="146643" cy="2382952"/>
        </a:xfrm>
        <a:noFill/>
        <a:ln w="25400" cap="flat" cmpd="sng" algn="ctr">
          <a:solidFill>
            <a:srgbClr val="4F81BD">
              <a:shade val="60000"/>
              <a:hueOff val="0"/>
              <a:satOff val="0"/>
              <a:lumOff val="0"/>
              <a:alphaOff val="0"/>
            </a:srgbClr>
          </a:solidFill>
          <a:prstDash val="solid"/>
        </a:ln>
        <a:effectLst/>
      </dgm:spPr>
      <dgm:t>
        <a:bodyPr/>
        <a:lstStyle/>
        <a:p>
          <a:endParaRPr lang="en-GB"/>
        </a:p>
      </dgm:t>
    </dgm:pt>
    <dgm:pt modelId="{034CA77A-F935-489E-8CDB-0E835392C60C}" type="sibTrans" cxnId="{326F83ED-47E9-4BD9-84EA-FA4E9C2EBDC5}">
      <dgm:prSet/>
      <dgm:spPr/>
      <dgm:t>
        <a:bodyPr/>
        <a:lstStyle/>
        <a:p>
          <a:endParaRPr lang="en-GB"/>
        </a:p>
      </dgm:t>
    </dgm:pt>
    <dgm:pt modelId="{F84B7C64-9A96-4641-8A4F-C0F4B81794F5}">
      <dgm:prSet phldrT="[Text]"/>
      <dgm:spPr>
        <a:xfrm>
          <a:off x="298235" y="5707387"/>
          <a:ext cx="1173146" cy="733216"/>
        </a:xfr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r>
            <a:rPr lang="en-GB">
              <a:solidFill>
                <a:sysClr val="windowText" lastClr="000000"/>
              </a:solidFill>
              <a:latin typeface="Calibri"/>
              <a:ea typeface="+mn-ea"/>
              <a:cs typeface="+mn-cs"/>
            </a:rPr>
            <a:t>Quality management</a:t>
          </a:r>
          <a:endParaRPr lang="en-US">
            <a:solidFill>
              <a:sysClr val="windowText" lastClr="000000"/>
            </a:solidFill>
            <a:latin typeface="Calibri"/>
            <a:ea typeface="+mn-ea"/>
            <a:cs typeface="+mn-cs"/>
          </a:endParaRPr>
        </a:p>
      </dgm:t>
    </dgm:pt>
    <dgm:pt modelId="{E60CEB2E-C63C-4A96-8F16-0764152CE873}" type="parTrans" cxnId="{964F0736-AB92-4DD1-B874-05172E51F4D7}">
      <dgm:prSet/>
      <dgm:spPr>
        <a:xfrm>
          <a:off x="151592" y="941481"/>
          <a:ext cx="146643" cy="5132514"/>
        </a:xfrm>
        <a:noFill/>
        <a:ln w="25400" cap="flat" cmpd="sng" algn="ctr">
          <a:solidFill>
            <a:srgbClr val="4F81BD">
              <a:shade val="60000"/>
              <a:hueOff val="0"/>
              <a:satOff val="0"/>
              <a:lumOff val="0"/>
              <a:alphaOff val="0"/>
            </a:srgbClr>
          </a:solidFill>
          <a:prstDash val="solid"/>
        </a:ln>
        <a:effectLst/>
      </dgm:spPr>
      <dgm:t>
        <a:bodyPr/>
        <a:lstStyle/>
        <a:p>
          <a:endParaRPr lang="en-GB"/>
        </a:p>
      </dgm:t>
    </dgm:pt>
    <dgm:pt modelId="{564C72BC-88C5-4FDC-831C-0D111F4E527D}" type="sibTrans" cxnId="{964F0736-AB92-4DD1-B874-05172E51F4D7}">
      <dgm:prSet/>
      <dgm:spPr/>
      <dgm:t>
        <a:bodyPr/>
        <a:lstStyle/>
        <a:p>
          <a:endParaRPr lang="en-GB"/>
        </a:p>
      </dgm:t>
    </dgm:pt>
    <dgm:pt modelId="{D50A98CE-08C0-46D6-8E85-8DDE275A17A8}" type="pres">
      <dgm:prSet presAssocID="{2BB6B5D6-9E4D-4088-A301-1E5167B31D5A}" presName="diagram" presStyleCnt="0">
        <dgm:presLayoutVars>
          <dgm:chPref val="1"/>
          <dgm:dir/>
          <dgm:animOne val="branch"/>
          <dgm:animLvl val="lvl"/>
          <dgm:resizeHandles/>
        </dgm:presLayoutVars>
      </dgm:prSet>
      <dgm:spPr/>
      <dgm:t>
        <a:bodyPr/>
        <a:lstStyle/>
        <a:p>
          <a:endParaRPr lang="en-GB"/>
        </a:p>
      </dgm:t>
    </dgm:pt>
    <dgm:pt modelId="{5F178DCE-E602-4E03-9851-415B58ACC906}" type="pres">
      <dgm:prSet presAssocID="{B913DEBE-AFCD-45AA-9F67-EC1D11D5A3F8}" presName="root" presStyleCnt="0"/>
      <dgm:spPr/>
      <dgm:t>
        <a:bodyPr/>
        <a:lstStyle/>
        <a:p>
          <a:endParaRPr lang="en-GB"/>
        </a:p>
      </dgm:t>
    </dgm:pt>
    <dgm:pt modelId="{B1DFC565-C20B-4E76-B797-AEB803564ECC}" type="pres">
      <dgm:prSet presAssocID="{B913DEBE-AFCD-45AA-9F67-EC1D11D5A3F8}" presName="rootComposite" presStyleCnt="0"/>
      <dgm:spPr/>
      <dgm:t>
        <a:bodyPr/>
        <a:lstStyle/>
        <a:p>
          <a:endParaRPr lang="en-GB"/>
        </a:p>
      </dgm:t>
    </dgm:pt>
    <dgm:pt modelId="{E9AF4E8C-AFC3-4F8F-AFA6-DB428442B602}" type="pres">
      <dgm:prSet presAssocID="{B913DEBE-AFCD-45AA-9F67-EC1D11D5A3F8}" presName="rootText" presStyleLbl="node1" presStyleIdx="0" presStyleCnt="7"/>
      <dgm:spPr>
        <a:prstGeom prst="roundRect">
          <a:avLst>
            <a:gd name="adj" fmla="val 10000"/>
          </a:avLst>
        </a:prstGeom>
      </dgm:spPr>
      <dgm:t>
        <a:bodyPr/>
        <a:lstStyle/>
        <a:p>
          <a:endParaRPr lang="en-GB"/>
        </a:p>
      </dgm:t>
    </dgm:pt>
    <dgm:pt modelId="{2DA29644-27DE-4224-A16E-52D4BF94C365}" type="pres">
      <dgm:prSet presAssocID="{B913DEBE-AFCD-45AA-9F67-EC1D11D5A3F8}" presName="rootConnector" presStyleLbl="node1" presStyleIdx="0" presStyleCnt="7"/>
      <dgm:spPr/>
      <dgm:t>
        <a:bodyPr/>
        <a:lstStyle/>
        <a:p>
          <a:endParaRPr lang="en-GB"/>
        </a:p>
      </dgm:t>
    </dgm:pt>
    <dgm:pt modelId="{1ACA5F73-A608-4690-B2A1-C87C8264B11D}" type="pres">
      <dgm:prSet presAssocID="{B913DEBE-AFCD-45AA-9F67-EC1D11D5A3F8}" presName="childShape" presStyleCnt="0"/>
      <dgm:spPr/>
      <dgm:t>
        <a:bodyPr/>
        <a:lstStyle/>
        <a:p>
          <a:endParaRPr lang="en-GB"/>
        </a:p>
      </dgm:t>
    </dgm:pt>
    <dgm:pt modelId="{6D46FC80-FE5B-4B8A-AC36-38D7E3FC02FB}" type="pres">
      <dgm:prSet presAssocID="{4D74410B-1C1D-4843-B689-1553AB1F3B7D}" presName="Name13" presStyleLbl="parChTrans1D2" presStyleIdx="0" presStyleCnt="35"/>
      <dgm:spPr>
        <a:custGeom>
          <a:avLst/>
          <a:gdLst/>
          <a:ahLst/>
          <a:cxnLst/>
          <a:rect l="0" t="0" r="0" b="0"/>
          <a:pathLst>
            <a:path>
              <a:moveTo>
                <a:pt x="0" y="0"/>
              </a:moveTo>
              <a:lnTo>
                <a:pt x="0" y="549912"/>
              </a:lnTo>
              <a:lnTo>
                <a:pt x="146643" y="549912"/>
              </a:lnTo>
            </a:path>
          </a:pathLst>
        </a:custGeom>
      </dgm:spPr>
      <dgm:t>
        <a:bodyPr/>
        <a:lstStyle/>
        <a:p>
          <a:endParaRPr lang="fr-FR"/>
        </a:p>
      </dgm:t>
    </dgm:pt>
    <dgm:pt modelId="{F30F29AE-79BB-4621-9D81-441CEA0220C0}" type="pres">
      <dgm:prSet presAssocID="{EA5F7177-2E37-43B1-A396-50C0F3F17B6D}" presName="childText" presStyleLbl="bgAcc1" presStyleIdx="0" presStyleCnt="35">
        <dgm:presLayoutVars>
          <dgm:bulletEnabled val="1"/>
        </dgm:presLayoutVars>
      </dgm:prSet>
      <dgm:spPr>
        <a:prstGeom prst="roundRect">
          <a:avLst>
            <a:gd name="adj" fmla="val 10000"/>
          </a:avLst>
        </a:prstGeom>
      </dgm:spPr>
      <dgm:t>
        <a:bodyPr/>
        <a:lstStyle/>
        <a:p>
          <a:endParaRPr lang="fr-FR"/>
        </a:p>
      </dgm:t>
    </dgm:pt>
    <dgm:pt modelId="{36A891F3-2B29-4F4C-8D8C-753DCD476D1E}" type="pres">
      <dgm:prSet presAssocID="{0CCDE4EB-D3A0-4AB5-8C16-EFF4375F31F9}" presName="Name13" presStyleLbl="parChTrans1D2" presStyleIdx="1" presStyleCnt="35"/>
      <dgm:spPr>
        <a:custGeom>
          <a:avLst/>
          <a:gdLst/>
          <a:ahLst/>
          <a:cxnLst/>
          <a:rect l="0" t="0" r="0" b="0"/>
          <a:pathLst>
            <a:path>
              <a:moveTo>
                <a:pt x="0" y="0"/>
              </a:moveTo>
              <a:lnTo>
                <a:pt x="0" y="1466432"/>
              </a:lnTo>
              <a:lnTo>
                <a:pt x="146643" y="1466432"/>
              </a:lnTo>
            </a:path>
          </a:pathLst>
        </a:custGeom>
      </dgm:spPr>
      <dgm:t>
        <a:bodyPr/>
        <a:lstStyle/>
        <a:p>
          <a:endParaRPr lang="nl-NL"/>
        </a:p>
      </dgm:t>
    </dgm:pt>
    <dgm:pt modelId="{E5F2FEC1-78D0-4E66-A2CA-7FC65BCE22D7}" type="pres">
      <dgm:prSet presAssocID="{820D5FC0-5C39-44DE-9BEA-D9BBCEA3FC2F}" presName="childText" presStyleLbl="bgAcc1" presStyleIdx="1" presStyleCnt="35">
        <dgm:presLayoutVars>
          <dgm:bulletEnabled val="1"/>
        </dgm:presLayoutVars>
      </dgm:prSet>
      <dgm:spPr>
        <a:prstGeom prst="roundRect">
          <a:avLst>
            <a:gd name="adj" fmla="val 10000"/>
          </a:avLst>
        </a:prstGeom>
      </dgm:spPr>
      <dgm:t>
        <a:bodyPr/>
        <a:lstStyle/>
        <a:p>
          <a:endParaRPr lang="nl-NL"/>
        </a:p>
      </dgm:t>
    </dgm:pt>
    <dgm:pt modelId="{43F98337-79E7-4B07-AF4B-CFA76DDFAA1F}" type="pres">
      <dgm:prSet presAssocID="{D54629EA-8553-4DC9-B67C-DA52D03EFD87}" presName="Name13" presStyleLbl="parChTrans1D2" presStyleIdx="2" presStyleCnt="35"/>
      <dgm:spPr>
        <a:custGeom>
          <a:avLst/>
          <a:gdLst/>
          <a:ahLst/>
          <a:cxnLst/>
          <a:rect l="0" t="0" r="0" b="0"/>
          <a:pathLst>
            <a:path>
              <a:moveTo>
                <a:pt x="0" y="0"/>
              </a:moveTo>
              <a:lnTo>
                <a:pt x="0" y="2382952"/>
              </a:lnTo>
              <a:lnTo>
                <a:pt x="146643" y="2382952"/>
              </a:lnTo>
            </a:path>
          </a:pathLst>
        </a:custGeom>
      </dgm:spPr>
      <dgm:t>
        <a:bodyPr/>
        <a:lstStyle/>
        <a:p>
          <a:endParaRPr lang="en-GB"/>
        </a:p>
      </dgm:t>
    </dgm:pt>
    <dgm:pt modelId="{027E3423-8267-4A6E-9FAA-A682D8D98EE8}" type="pres">
      <dgm:prSet presAssocID="{9B88F40E-13AA-4EBB-843E-2F18BB269255}" presName="childText" presStyleLbl="bgAcc1" presStyleIdx="2" presStyleCnt="35">
        <dgm:presLayoutVars>
          <dgm:bulletEnabled val="1"/>
        </dgm:presLayoutVars>
      </dgm:prSet>
      <dgm:spPr>
        <a:prstGeom prst="roundRect">
          <a:avLst>
            <a:gd name="adj" fmla="val 10000"/>
          </a:avLst>
        </a:prstGeom>
      </dgm:spPr>
      <dgm:t>
        <a:bodyPr/>
        <a:lstStyle/>
        <a:p>
          <a:endParaRPr lang="en-GB"/>
        </a:p>
      </dgm:t>
    </dgm:pt>
    <dgm:pt modelId="{37945F24-9954-44A5-A6C4-5DEBD57386BC}" type="pres">
      <dgm:prSet presAssocID="{6F776E9B-3616-4F72-8188-30EBDCD626E9}" presName="Name13" presStyleLbl="parChTrans1D2" presStyleIdx="3" presStyleCnt="35"/>
      <dgm:spPr>
        <a:custGeom>
          <a:avLst/>
          <a:gdLst/>
          <a:ahLst/>
          <a:cxnLst/>
          <a:rect l="0" t="0" r="0" b="0"/>
          <a:pathLst>
            <a:path>
              <a:moveTo>
                <a:pt x="0" y="0"/>
              </a:moveTo>
              <a:lnTo>
                <a:pt x="0" y="2382952"/>
              </a:lnTo>
              <a:lnTo>
                <a:pt x="146643" y="2382952"/>
              </a:lnTo>
            </a:path>
          </a:pathLst>
        </a:custGeom>
      </dgm:spPr>
      <dgm:t>
        <a:bodyPr/>
        <a:lstStyle/>
        <a:p>
          <a:endParaRPr lang="en-GB"/>
        </a:p>
      </dgm:t>
    </dgm:pt>
    <dgm:pt modelId="{C725F401-0CB4-4143-8F4C-DEEFF39E6412}" type="pres">
      <dgm:prSet presAssocID="{F1869A10-D3EC-494A-8931-DA09B533758D}" presName="childText" presStyleLbl="bgAcc1" presStyleIdx="3" presStyleCnt="35">
        <dgm:presLayoutVars>
          <dgm:bulletEnabled val="1"/>
        </dgm:presLayoutVars>
      </dgm:prSet>
      <dgm:spPr>
        <a:prstGeom prst="roundRect">
          <a:avLst>
            <a:gd name="adj" fmla="val 10000"/>
          </a:avLst>
        </a:prstGeom>
      </dgm:spPr>
      <dgm:t>
        <a:bodyPr/>
        <a:lstStyle/>
        <a:p>
          <a:endParaRPr lang="en-GB"/>
        </a:p>
      </dgm:t>
    </dgm:pt>
    <dgm:pt modelId="{04E5C68F-FB31-4CB2-8B1D-78D4C2B8E758}" type="pres">
      <dgm:prSet presAssocID="{99D240E0-D963-4ED8-AEDE-25B49119DE63}" presName="Name13" presStyleLbl="parChTrans1D2" presStyleIdx="4" presStyleCnt="35"/>
      <dgm:spPr>
        <a:custGeom>
          <a:avLst/>
          <a:gdLst/>
          <a:ahLst/>
          <a:cxnLst/>
          <a:rect l="0" t="0" r="0" b="0"/>
          <a:pathLst>
            <a:path>
              <a:moveTo>
                <a:pt x="0" y="0"/>
              </a:moveTo>
              <a:lnTo>
                <a:pt x="0" y="3321667"/>
              </a:lnTo>
              <a:lnTo>
                <a:pt x="157835" y="3321667"/>
              </a:lnTo>
            </a:path>
          </a:pathLst>
        </a:custGeom>
      </dgm:spPr>
      <dgm:t>
        <a:bodyPr/>
        <a:lstStyle/>
        <a:p>
          <a:endParaRPr lang="en-GB"/>
        </a:p>
      </dgm:t>
    </dgm:pt>
    <dgm:pt modelId="{7E070157-7C03-4342-8F14-3BAC4F7DA014}" type="pres">
      <dgm:prSet presAssocID="{9617423E-6796-4241-AEAE-C1CDC4D5B11B}" presName="childText" presStyleLbl="bgAcc1" presStyleIdx="4" presStyleCnt="35" custLinFactNeighborX="954" custLinFactNeighborY="3027">
        <dgm:presLayoutVars>
          <dgm:bulletEnabled val="1"/>
        </dgm:presLayoutVars>
      </dgm:prSet>
      <dgm:spPr>
        <a:prstGeom prst="roundRect">
          <a:avLst>
            <a:gd name="adj" fmla="val 10000"/>
          </a:avLst>
        </a:prstGeom>
      </dgm:spPr>
      <dgm:t>
        <a:bodyPr/>
        <a:lstStyle/>
        <a:p>
          <a:endParaRPr lang="en-GB"/>
        </a:p>
      </dgm:t>
    </dgm:pt>
    <dgm:pt modelId="{0EF6C353-71D7-4F76-804F-D290807AA816}" type="pres">
      <dgm:prSet presAssocID="{E60CEB2E-C63C-4A96-8F16-0764152CE873}" presName="Name13" presStyleLbl="parChTrans1D2" presStyleIdx="5" presStyleCnt="35"/>
      <dgm:spPr>
        <a:custGeom>
          <a:avLst/>
          <a:gdLst/>
          <a:ahLst/>
          <a:cxnLst/>
          <a:rect l="0" t="0" r="0" b="0"/>
          <a:pathLst>
            <a:path>
              <a:moveTo>
                <a:pt x="0" y="0"/>
              </a:moveTo>
              <a:lnTo>
                <a:pt x="0" y="5132514"/>
              </a:lnTo>
              <a:lnTo>
                <a:pt x="146643" y="5132514"/>
              </a:lnTo>
            </a:path>
          </a:pathLst>
        </a:custGeom>
      </dgm:spPr>
      <dgm:t>
        <a:bodyPr/>
        <a:lstStyle/>
        <a:p>
          <a:endParaRPr lang="en-GB"/>
        </a:p>
      </dgm:t>
    </dgm:pt>
    <dgm:pt modelId="{91575329-7CBB-46AC-A496-64352A602032}" type="pres">
      <dgm:prSet presAssocID="{F84B7C64-9A96-4641-8A4F-C0F4B81794F5}" presName="childText" presStyleLbl="bgAcc1" presStyleIdx="5" presStyleCnt="35">
        <dgm:presLayoutVars>
          <dgm:bulletEnabled val="1"/>
        </dgm:presLayoutVars>
      </dgm:prSet>
      <dgm:spPr>
        <a:prstGeom prst="roundRect">
          <a:avLst>
            <a:gd name="adj" fmla="val 10000"/>
          </a:avLst>
        </a:prstGeom>
      </dgm:spPr>
      <dgm:t>
        <a:bodyPr/>
        <a:lstStyle/>
        <a:p>
          <a:endParaRPr lang="en-GB"/>
        </a:p>
      </dgm:t>
    </dgm:pt>
    <dgm:pt modelId="{2A64CF9C-2A8F-4D75-B4F3-477C79144438}" type="pres">
      <dgm:prSet presAssocID="{CF0E3197-0C12-4610-9039-E317BC77075A}" presName="root" presStyleCnt="0"/>
      <dgm:spPr/>
      <dgm:t>
        <a:bodyPr/>
        <a:lstStyle/>
        <a:p>
          <a:endParaRPr lang="en-GB"/>
        </a:p>
      </dgm:t>
    </dgm:pt>
    <dgm:pt modelId="{AE6BE6A3-F5A7-4C73-AA55-F795DBB027F7}" type="pres">
      <dgm:prSet presAssocID="{CF0E3197-0C12-4610-9039-E317BC77075A}" presName="rootComposite" presStyleCnt="0"/>
      <dgm:spPr/>
      <dgm:t>
        <a:bodyPr/>
        <a:lstStyle/>
        <a:p>
          <a:endParaRPr lang="en-GB"/>
        </a:p>
      </dgm:t>
    </dgm:pt>
    <dgm:pt modelId="{1AA88E3C-1F63-4AE9-909C-8086C0803480}" type="pres">
      <dgm:prSet presAssocID="{CF0E3197-0C12-4610-9039-E317BC77075A}" presName="rootText" presStyleLbl="node1" presStyleIdx="1" presStyleCnt="7"/>
      <dgm:spPr>
        <a:prstGeom prst="roundRect">
          <a:avLst>
            <a:gd name="adj" fmla="val 10000"/>
          </a:avLst>
        </a:prstGeom>
      </dgm:spPr>
      <dgm:t>
        <a:bodyPr/>
        <a:lstStyle/>
        <a:p>
          <a:endParaRPr lang="en-GB"/>
        </a:p>
      </dgm:t>
    </dgm:pt>
    <dgm:pt modelId="{B496A015-E814-47CF-A4B3-8992A6B33BAD}" type="pres">
      <dgm:prSet presAssocID="{CF0E3197-0C12-4610-9039-E317BC77075A}" presName="rootConnector" presStyleLbl="node1" presStyleIdx="1" presStyleCnt="7"/>
      <dgm:spPr/>
      <dgm:t>
        <a:bodyPr/>
        <a:lstStyle/>
        <a:p>
          <a:endParaRPr lang="en-GB"/>
        </a:p>
      </dgm:t>
    </dgm:pt>
    <dgm:pt modelId="{F571E05F-3495-45EE-913B-32D697734DDF}" type="pres">
      <dgm:prSet presAssocID="{CF0E3197-0C12-4610-9039-E317BC77075A}" presName="childShape" presStyleCnt="0"/>
      <dgm:spPr/>
      <dgm:t>
        <a:bodyPr/>
        <a:lstStyle/>
        <a:p>
          <a:endParaRPr lang="en-GB"/>
        </a:p>
      </dgm:t>
    </dgm:pt>
    <dgm:pt modelId="{F3E24FA0-3809-4680-9462-69788E3837A8}" type="pres">
      <dgm:prSet presAssocID="{536F0655-802B-4BC2-AE09-7D18F8B53A82}" presName="Name13" presStyleLbl="parChTrans1D2" presStyleIdx="6" presStyleCnt="35"/>
      <dgm:spPr>
        <a:custGeom>
          <a:avLst/>
          <a:gdLst/>
          <a:ahLst/>
          <a:cxnLst/>
          <a:rect l="0" t="0" r="0" b="0"/>
          <a:pathLst>
            <a:path>
              <a:moveTo>
                <a:pt x="0" y="0"/>
              </a:moveTo>
              <a:lnTo>
                <a:pt x="0" y="549912"/>
              </a:lnTo>
              <a:lnTo>
                <a:pt x="146643" y="549912"/>
              </a:lnTo>
            </a:path>
          </a:pathLst>
        </a:custGeom>
      </dgm:spPr>
      <dgm:t>
        <a:bodyPr/>
        <a:lstStyle/>
        <a:p>
          <a:endParaRPr lang="en-GB"/>
        </a:p>
      </dgm:t>
    </dgm:pt>
    <dgm:pt modelId="{86D43C16-CD7E-4B0E-BFAC-CE07AED2B929}" type="pres">
      <dgm:prSet presAssocID="{BE945851-69C9-4D88-8221-E22BF6E57D5D}" presName="childText" presStyleLbl="bgAcc1" presStyleIdx="6" presStyleCnt="35">
        <dgm:presLayoutVars>
          <dgm:bulletEnabled val="1"/>
        </dgm:presLayoutVars>
      </dgm:prSet>
      <dgm:spPr>
        <a:prstGeom prst="roundRect">
          <a:avLst>
            <a:gd name="adj" fmla="val 10000"/>
          </a:avLst>
        </a:prstGeom>
      </dgm:spPr>
      <dgm:t>
        <a:bodyPr/>
        <a:lstStyle/>
        <a:p>
          <a:endParaRPr lang="en-GB"/>
        </a:p>
      </dgm:t>
    </dgm:pt>
    <dgm:pt modelId="{D34E4E31-AFC0-4875-A6E1-B9D129BF6FC0}" type="pres">
      <dgm:prSet presAssocID="{0E1F642A-5673-4706-B780-148EF9114DE8}" presName="Name13" presStyleLbl="parChTrans1D2" presStyleIdx="7" presStyleCnt="35"/>
      <dgm:spPr>
        <a:custGeom>
          <a:avLst/>
          <a:gdLst/>
          <a:ahLst/>
          <a:cxnLst/>
          <a:rect l="0" t="0" r="0" b="0"/>
          <a:pathLst>
            <a:path>
              <a:moveTo>
                <a:pt x="0" y="0"/>
              </a:moveTo>
              <a:lnTo>
                <a:pt x="0" y="1466432"/>
              </a:lnTo>
              <a:lnTo>
                <a:pt x="146643" y="1466432"/>
              </a:lnTo>
            </a:path>
          </a:pathLst>
        </a:custGeom>
      </dgm:spPr>
      <dgm:t>
        <a:bodyPr/>
        <a:lstStyle/>
        <a:p>
          <a:endParaRPr lang="en-GB"/>
        </a:p>
      </dgm:t>
    </dgm:pt>
    <dgm:pt modelId="{BD1DF303-A631-4EEF-AE79-5F67D180DA19}" type="pres">
      <dgm:prSet presAssocID="{7F571395-CB1B-4BE3-B303-0AEF6EC70AA6}" presName="childText" presStyleLbl="bgAcc1" presStyleIdx="7" presStyleCnt="35">
        <dgm:presLayoutVars>
          <dgm:bulletEnabled val="1"/>
        </dgm:presLayoutVars>
      </dgm:prSet>
      <dgm:spPr>
        <a:prstGeom prst="roundRect">
          <a:avLst>
            <a:gd name="adj" fmla="val 10000"/>
          </a:avLst>
        </a:prstGeom>
      </dgm:spPr>
      <dgm:t>
        <a:bodyPr/>
        <a:lstStyle/>
        <a:p>
          <a:endParaRPr lang="en-GB"/>
        </a:p>
      </dgm:t>
    </dgm:pt>
    <dgm:pt modelId="{180F8F08-5B2B-48D4-AE7A-AAE3D2438E51}" type="pres">
      <dgm:prSet presAssocID="{75F91C99-FAC8-49F3-873F-30896E457011}" presName="Name13" presStyleLbl="parChTrans1D2" presStyleIdx="8" presStyleCnt="35"/>
      <dgm:spPr>
        <a:custGeom>
          <a:avLst/>
          <a:gdLst/>
          <a:ahLst/>
          <a:cxnLst/>
          <a:rect l="0" t="0" r="0" b="0"/>
          <a:pathLst>
            <a:path>
              <a:moveTo>
                <a:pt x="0" y="0"/>
              </a:moveTo>
              <a:lnTo>
                <a:pt x="0" y="2382952"/>
              </a:lnTo>
              <a:lnTo>
                <a:pt x="146643" y="2382952"/>
              </a:lnTo>
            </a:path>
          </a:pathLst>
        </a:custGeom>
      </dgm:spPr>
      <dgm:t>
        <a:bodyPr/>
        <a:lstStyle/>
        <a:p>
          <a:endParaRPr lang="en-US"/>
        </a:p>
      </dgm:t>
    </dgm:pt>
    <dgm:pt modelId="{DF29BCA3-711A-4A22-A693-1FDA5C42B598}" type="pres">
      <dgm:prSet presAssocID="{3661C203-3D9C-4AFA-B75F-68493DBA89AC}" presName="childText" presStyleLbl="bgAcc1" presStyleIdx="8" presStyleCnt="35">
        <dgm:presLayoutVars>
          <dgm:bulletEnabled val="1"/>
        </dgm:presLayoutVars>
      </dgm:prSet>
      <dgm:spPr>
        <a:prstGeom prst="roundRect">
          <a:avLst>
            <a:gd name="adj" fmla="val 10000"/>
          </a:avLst>
        </a:prstGeom>
      </dgm:spPr>
      <dgm:t>
        <a:bodyPr/>
        <a:lstStyle/>
        <a:p>
          <a:endParaRPr lang="en-GB"/>
        </a:p>
      </dgm:t>
    </dgm:pt>
    <dgm:pt modelId="{6AFF11D4-214C-4C9B-97D9-70AE70A69F71}" type="pres">
      <dgm:prSet presAssocID="{7379565B-F5B8-49A6-8ED2-77505516ECF6}" presName="Name13" presStyleLbl="parChTrans1D2" presStyleIdx="9" presStyleCnt="35"/>
      <dgm:spPr>
        <a:custGeom>
          <a:avLst/>
          <a:gdLst/>
          <a:ahLst/>
          <a:cxnLst/>
          <a:rect l="0" t="0" r="0" b="0"/>
          <a:pathLst>
            <a:path>
              <a:moveTo>
                <a:pt x="0" y="0"/>
              </a:moveTo>
              <a:lnTo>
                <a:pt x="0" y="3299473"/>
              </a:lnTo>
              <a:lnTo>
                <a:pt x="146643" y="3299473"/>
              </a:lnTo>
            </a:path>
          </a:pathLst>
        </a:custGeom>
      </dgm:spPr>
      <dgm:t>
        <a:bodyPr/>
        <a:lstStyle/>
        <a:p>
          <a:endParaRPr lang="en-GB"/>
        </a:p>
      </dgm:t>
    </dgm:pt>
    <dgm:pt modelId="{63AF5320-A31D-4DC5-81FE-D190931FAF35}" type="pres">
      <dgm:prSet presAssocID="{ADCEFC5E-4059-43E2-86E1-8214FB15158B}" presName="childText" presStyleLbl="bgAcc1" presStyleIdx="9" presStyleCnt="35">
        <dgm:presLayoutVars>
          <dgm:bulletEnabled val="1"/>
        </dgm:presLayoutVars>
      </dgm:prSet>
      <dgm:spPr>
        <a:prstGeom prst="roundRect">
          <a:avLst>
            <a:gd name="adj" fmla="val 10000"/>
          </a:avLst>
        </a:prstGeom>
      </dgm:spPr>
      <dgm:t>
        <a:bodyPr/>
        <a:lstStyle/>
        <a:p>
          <a:endParaRPr lang="en-GB"/>
        </a:p>
      </dgm:t>
    </dgm:pt>
    <dgm:pt modelId="{7B44C2FD-C7CC-47E9-9C44-1DC6B0F250C1}" type="pres">
      <dgm:prSet presAssocID="{D71F166E-0C3C-4407-9D9E-9651B7266870}" presName="Name13" presStyleLbl="parChTrans1D2" presStyleIdx="10" presStyleCnt="35"/>
      <dgm:spPr>
        <a:custGeom>
          <a:avLst/>
          <a:gdLst/>
          <a:ahLst/>
          <a:cxnLst/>
          <a:rect l="0" t="0" r="0" b="0"/>
          <a:pathLst>
            <a:path>
              <a:moveTo>
                <a:pt x="0" y="0"/>
              </a:moveTo>
              <a:lnTo>
                <a:pt x="0" y="4215993"/>
              </a:lnTo>
              <a:lnTo>
                <a:pt x="146643" y="4215993"/>
              </a:lnTo>
            </a:path>
          </a:pathLst>
        </a:custGeom>
      </dgm:spPr>
      <dgm:t>
        <a:bodyPr/>
        <a:lstStyle/>
        <a:p>
          <a:endParaRPr lang="en-GB"/>
        </a:p>
      </dgm:t>
    </dgm:pt>
    <dgm:pt modelId="{04C4CE6F-F1E3-4F98-92BC-13AEB1543880}" type="pres">
      <dgm:prSet presAssocID="{BDFE979F-85EC-4D74-8FB4-C5FAC92C6037}" presName="childText" presStyleLbl="bgAcc1" presStyleIdx="10" presStyleCnt="35">
        <dgm:presLayoutVars>
          <dgm:bulletEnabled val="1"/>
        </dgm:presLayoutVars>
      </dgm:prSet>
      <dgm:spPr>
        <a:prstGeom prst="roundRect">
          <a:avLst>
            <a:gd name="adj" fmla="val 10000"/>
          </a:avLst>
        </a:prstGeom>
      </dgm:spPr>
      <dgm:t>
        <a:bodyPr/>
        <a:lstStyle/>
        <a:p>
          <a:endParaRPr lang="en-GB"/>
        </a:p>
      </dgm:t>
    </dgm:pt>
    <dgm:pt modelId="{6B30FAC7-2B17-4D56-B8C1-CF1268388994}" type="pres">
      <dgm:prSet presAssocID="{6A163BA5-C69A-4D23-B65A-58C52F596308}" presName="Name13" presStyleLbl="parChTrans1D2" presStyleIdx="11" presStyleCnt="35"/>
      <dgm:spPr>
        <a:custGeom>
          <a:avLst/>
          <a:gdLst/>
          <a:ahLst/>
          <a:cxnLst/>
          <a:rect l="0" t="0" r="0" b="0"/>
          <a:pathLst>
            <a:path>
              <a:moveTo>
                <a:pt x="0" y="0"/>
              </a:moveTo>
              <a:lnTo>
                <a:pt x="0" y="5132514"/>
              </a:lnTo>
              <a:lnTo>
                <a:pt x="146643" y="5132514"/>
              </a:lnTo>
            </a:path>
          </a:pathLst>
        </a:custGeom>
      </dgm:spPr>
      <dgm:t>
        <a:bodyPr/>
        <a:lstStyle/>
        <a:p>
          <a:endParaRPr lang="en-GB"/>
        </a:p>
      </dgm:t>
    </dgm:pt>
    <dgm:pt modelId="{B0339759-52F4-4EA0-AF22-16C3C291ABC3}" type="pres">
      <dgm:prSet presAssocID="{3FEF37B4-A2EC-4105-BF62-35878F14A022}" presName="childText" presStyleLbl="bgAcc1" presStyleIdx="11" presStyleCnt="35">
        <dgm:presLayoutVars>
          <dgm:bulletEnabled val="1"/>
        </dgm:presLayoutVars>
      </dgm:prSet>
      <dgm:spPr>
        <a:prstGeom prst="roundRect">
          <a:avLst>
            <a:gd name="adj" fmla="val 10000"/>
          </a:avLst>
        </a:prstGeom>
      </dgm:spPr>
      <dgm:t>
        <a:bodyPr/>
        <a:lstStyle/>
        <a:p>
          <a:endParaRPr lang="en-GB"/>
        </a:p>
      </dgm:t>
    </dgm:pt>
    <dgm:pt modelId="{1E0E02A9-ED83-4444-86DD-B420EFD24198}" type="pres">
      <dgm:prSet presAssocID="{FFCA7AB3-7F30-4504-80C8-52C175366BEF}" presName="root" presStyleCnt="0"/>
      <dgm:spPr/>
      <dgm:t>
        <a:bodyPr/>
        <a:lstStyle/>
        <a:p>
          <a:endParaRPr lang="nl-NL"/>
        </a:p>
      </dgm:t>
    </dgm:pt>
    <dgm:pt modelId="{0DAC93C5-1FA3-47FA-92A9-B4DBAECB4BDA}" type="pres">
      <dgm:prSet presAssocID="{FFCA7AB3-7F30-4504-80C8-52C175366BEF}" presName="rootComposite" presStyleCnt="0"/>
      <dgm:spPr/>
      <dgm:t>
        <a:bodyPr/>
        <a:lstStyle/>
        <a:p>
          <a:endParaRPr lang="nl-NL"/>
        </a:p>
      </dgm:t>
    </dgm:pt>
    <dgm:pt modelId="{A39AF8C1-8CBE-4F9E-A2FC-4E8C3E6E289C}" type="pres">
      <dgm:prSet presAssocID="{FFCA7AB3-7F30-4504-80C8-52C175366BEF}" presName="rootText" presStyleLbl="node1" presStyleIdx="2" presStyleCnt="7"/>
      <dgm:spPr>
        <a:prstGeom prst="roundRect">
          <a:avLst>
            <a:gd name="adj" fmla="val 10000"/>
          </a:avLst>
        </a:prstGeom>
      </dgm:spPr>
      <dgm:t>
        <a:bodyPr/>
        <a:lstStyle/>
        <a:p>
          <a:endParaRPr lang="en-GB"/>
        </a:p>
      </dgm:t>
    </dgm:pt>
    <dgm:pt modelId="{E50CFBEB-E9A4-47B5-820F-F03B21B8414D}" type="pres">
      <dgm:prSet presAssocID="{FFCA7AB3-7F30-4504-80C8-52C175366BEF}" presName="rootConnector" presStyleLbl="node1" presStyleIdx="2" presStyleCnt="7"/>
      <dgm:spPr/>
      <dgm:t>
        <a:bodyPr/>
        <a:lstStyle/>
        <a:p>
          <a:endParaRPr lang="en-GB"/>
        </a:p>
      </dgm:t>
    </dgm:pt>
    <dgm:pt modelId="{EDA5ACF2-3757-4702-B5CE-473635AE9D38}" type="pres">
      <dgm:prSet presAssocID="{FFCA7AB3-7F30-4504-80C8-52C175366BEF}" presName="childShape" presStyleCnt="0"/>
      <dgm:spPr/>
      <dgm:t>
        <a:bodyPr/>
        <a:lstStyle/>
        <a:p>
          <a:endParaRPr lang="nl-NL"/>
        </a:p>
      </dgm:t>
    </dgm:pt>
    <dgm:pt modelId="{72E5305C-D043-4A1E-9835-BBE71692CCAA}" type="pres">
      <dgm:prSet presAssocID="{1E513664-A2F2-463C-AFB6-E40AB48D07B0}" presName="Name13" presStyleLbl="parChTrans1D2" presStyleIdx="12" presStyleCnt="35"/>
      <dgm:spPr>
        <a:custGeom>
          <a:avLst/>
          <a:gdLst/>
          <a:ahLst/>
          <a:cxnLst/>
          <a:rect l="0" t="0" r="0" b="0"/>
          <a:pathLst>
            <a:path>
              <a:moveTo>
                <a:pt x="0" y="0"/>
              </a:moveTo>
              <a:lnTo>
                <a:pt x="0" y="549912"/>
              </a:lnTo>
              <a:lnTo>
                <a:pt x="146643" y="549912"/>
              </a:lnTo>
            </a:path>
          </a:pathLst>
        </a:custGeom>
      </dgm:spPr>
      <dgm:t>
        <a:bodyPr/>
        <a:lstStyle/>
        <a:p>
          <a:endParaRPr lang="en-GB"/>
        </a:p>
      </dgm:t>
    </dgm:pt>
    <dgm:pt modelId="{E1CF3170-2B91-43C1-8AB5-BF28939770CB}" type="pres">
      <dgm:prSet presAssocID="{D0B0FB75-3E9A-4ADD-84A5-2135E56BB3BE}" presName="childText" presStyleLbl="bgAcc1" presStyleIdx="12" presStyleCnt="35">
        <dgm:presLayoutVars>
          <dgm:bulletEnabled val="1"/>
        </dgm:presLayoutVars>
      </dgm:prSet>
      <dgm:spPr>
        <a:prstGeom prst="roundRect">
          <a:avLst>
            <a:gd name="adj" fmla="val 10000"/>
          </a:avLst>
        </a:prstGeom>
      </dgm:spPr>
      <dgm:t>
        <a:bodyPr/>
        <a:lstStyle/>
        <a:p>
          <a:endParaRPr lang="en-GB"/>
        </a:p>
      </dgm:t>
    </dgm:pt>
    <dgm:pt modelId="{55900341-5FD1-4A62-BF33-A28656C7C1E8}" type="pres">
      <dgm:prSet presAssocID="{EE699145-8FC6-497F-97D4-C2AD8D60523E}" presName="Name13" presStyleLbl="parChTrans1D2" presStyleIdx="13" presStyleCnt="35"/>
      <dgm:spPr>
        <a:custGeom>
          <a:avLst/>
          <a:gdLst/>
          <a:ahLst/>
          <a:cxnLst/>
          <a:rect l="0" t="0" r="0" b="0"/>
          <a:pathLst>
            <a:path>
              <a:moveTo>
                <a:pt x="0" y="0"/>
              </a:moveTo>
              <a:lnTo>
                <a:pt x="0" y="1466432"/>
              </a:lnTo>
              <a:lnTo>
                <a:pt x="146643" y="1466432"/>
              </a:lnTo>
            </a:path>
          </a:pathLst>
        </a:custGeom>
      </dgm:spPr>
      <dgm:t>
        <a:bodyPr/>
        <a:lstStyle/>
        <a:p>
          <a:endParaRPr lang="en-GB"/>
        </a:p>
      </dgm:t>
    </dgm:pt>
    <dgm:pt modelId="{18721D70-AC89-4F6A-9346-5AFFF14A24D2}" type="pres">
      <dgm:prSet presAssocID="{2F5D066F-112B-4882-AC12-2D17B0E9973E}" presName="childText" presStyleLbl="bgAcc1" presStyleIdx="13" presStyleCnt="35">
        <dgm:presLayoutVars>
          <dgm:bulletEnabled val="1"/>
        </dgm:presLayoutVars>
      </dgm:prSet>
      <dgm:spPr>
        <a:prstGeom prst="roundRect">
          <a:avLst>
            <a:gd name="adj" fmla="val 10000"/>
          </a:avLst>
        </a:prstGeom>
      </dgm:spPr>
      <dgm:t>
        <a:bodyPr/>
        <a:lstStyle/>
        <a:p>
          <a:endParaRPr lang="en-GB"/>
        </a:p>
      </dgm:t>
    </dgm:pt>
    <dgm:pt modelId="{810C6365-2780-423D-8658-5B65B534F039}" type="pres">
      <dgm:prSet presAssocID="{2F0C347E-A4D0-49D6-B937-F6C480B503C9}" presName="Name13" presStyleLbl="parChTrans1D2" presStyleIdx="14" presStyleCnt="35"/>
      <dgm:spPr>
        <a:custGeom>
          <a:avLst/>
          <a:gdLst/>
          <a:ahLst/>
          <a:cxnLst/>
          <a:rect l="0" t="0" r="0" b="0"/>
          <a:pathLst>
            <a:path>
              <a:moveTo>
                <a:pt x="0" y="0"/>
              </a:moveTo>
              <a:lnTo>
                <a:pt x="0" y="2382952"/>
              </a:lnTo>
              <a:lnTo>
                <a:pt x="146643" y="2382952"/>
              </a:lnTo>
            </a:path>
          </a:pathLst>
        </a:custGeom>
      </dgm:spPr>
      <dgm:t>
        <a:bodyPr/>
        <a:lstStyle/>
        <a:p>
          <a:endParaRPr lang="en-GB"/>
        </a:p>
      </dgm:t>
    </dgm:pt>
    <dgm:pt modelId="{1BD92449-D510-46AF-9AA2-3ECF499C04DA}" type="pres">
      <dgm:prSet presAssocID="{BF2B8363-88DE-4DF4-9C6C-5DCB05E7ED8C}" presName="childText" presStyleLbl="bgAcc1" presStyleIdx="14" presStyleCnt="35">
        <dgm:presLayoutVars>
          <dgm:bulletEnabled val="1"/>
        </dgm:presLayoutVars>
      </dgm:prSet>
      <dgm:spPr>
        <a:prstGeom prst="roundRect">
          <a:avLst>
            <a:gd name="adj" fmla="val 10000"/>
          </a:avLst>
        </a:prstGeom>
      </dgm:spPr>
      <dgm:t>
        <a:bodyPr/>
        <a:lstStyle/>
        <a:p>
          <a:endParaRPr lang="en-GB"/>
        </a:p>
      </dgm:t>
    </dgm:pt>
    <dgm:pt modelId="{DB824557-9639-48D2-92A9-CF6EAB296500}" type="pres">
      <dgm:prSet presAssocID="{AAEFE517-3E7B-4597-9481-D96B938B94B1}" presName="Name13" presStyleLbl="parChTrans1D2" presStyleIdx="15" presStyleCnt="35"/>
      <dgm:spPr>
        <a:custGeom>
          <a:avLst/>
          <a:gdLst/>
          <a:ahLst/>
          <a:cxnLst/>
          <a:rect l="0" t="0" r="0" b="0"/>
          <a:pathLst>
            <a:path>
              <a:moveTo>
                <a:pt x="0" y="0"/>
              </a:moveTo>
              <a:lnTo>
                <a:pt x="0" y="3299473"/>
              </a:lnTo>
              <a:lnTo>
                <a:pt x="146643" y="3299473"/>
              </a:lnTo>
            </a:path>
          </a:pathLst>
        </a:custGeom>
      </dgm:spPr>
      <dgm:t>
        <a:bodyPr/>
        <a:lstStyle/>
        <a:p>
          <a:endParaRPr lang="en-GB"/>
        </a:p>
      </dgm:t>
    </dgm:pt>
    <dgm:pt modelId="{FF79875A-A7A7-475C-979E-9A52598803C4}" type="pres">
      <dgm:prSet presAssocID="{DF2F12BB-1F45-4C01-83AB-5E4D1C5C21B5}" presName="childText" presStyleLbl="bgAcc1" presStyleIdx="15" presStyleCnt="35">
        <dgm:presLayoutVars>
          <dgm:bulletEnabled val="1"/>
        </dgm:presLayoutVars>
      </dgm:prSet>
      <dgm:spPr>
        <a:prstGeom prst="roundRect">
          <a:avLst>
            <a:gd name="adj" fmla="val 10000"/>
          </a:avLst>
        </a:prstGeom>
      </dgm:spPr>
      <dgm:t>
        <a:bodyPr/>
        <a:lstStyle/>
        <a:p>
          <a:endParaRPr lang="en-GB"/>
        </a:p>
      </dgm:t>
    </dgm:pt>
    <dgm:pt modelId="{24D119C5-8B25-40B0-9657-4D1C92F064A3}" type="pres">
      <dgm:prSet presAssocID="{34FCDDD8-0289-4B0C-9147-8F9DCB57F622}" presName="root" presStyleCnt="0"/>
      <dgm:spPr/>
      <dgm:t>
        <a:bodyPr/>
        <a:lstStyle/>
        <a:p>
          <a:endParaRPr lang="en-GB"/>
        </a:p>
      </dgm:t>
    </dgm:pt>
    <dgm:pt modelId="{66FF4BDB-25C5-4555-8D18-2CA8C4CCC89A}" type="pres">
      <dgm:prSet presAssocID="{34FCDDD8-0289-4B0C-9147-8F9DCB57F622}" presName="rootComposite" presStyleCnt="0"/>
      <dgm:spPr/>
      <dgm:t>
        <a:bodyPr/>
        <a:lstStyle/>
        <a:p>
          <a:endParaRPr lang="en-GB"/>
        </a:p>
      </dgm:t>
    </dgm:pt>
    <dgm:pt modelId="{1B49CAE7-B4B7-4FE1-B3D8-BEC276FBCAF7}" type="pres">
      <dgm:prSet presAssocID="{34FCDDD8-0289-4B0C-9147-8F9DCB57F622}" presName="rootText" presStyleLbl="node1" presStyleIdx="3" presStyleCnt="7"/>
      <dgm:spPr>
        <a:prstGeom prst="roundRect">
          <a:avLst>
            <a:gd name="adj" fmla="val 10000"/>
          </a:avLst>
        </a:prstGeom>
      </dgm:spPr>
      <dgm:t>
        <a:bodyPr/>
        <a:lstStyle/>
        <a:p>
          <a:endParaRPr lang="en-GB"/>
        </a:p>
      </dgm:t>
    </dgm:pt>
    <dgm:pt modelId="{787D510A-5A7E-4749-93D3-23586CA08B01}" type="pres">
      <dgm:prSet presAssocID="{34FCDDD8-0289-4B0C-9147-8F9DCB57F622}" presName="rootConnector" presStyleLbl="node1" presStyleIdx="3" presStyleCnt="7"/>
      <dgm:spPr/>
      <dgm:t>
        <a:bodyPr/>
        <a:lstStyle/>
        <a:p>
          <a:endParaRPr lang="en-GB"/>
        </a:p>
      </dgm:t>
    </dgm:pt>
    <dgm:pt modelId="{67354570-9FC0-4FC4-862A-29EDE1ED72F6}" type="pres">
      <dgm:prSet presAssocID="{34FCDDD8-0289-4B0C-9147-8F9DCB57F622}" presName="childShape" presStyleCnt="0"/>
      <dgm:spPr/>
      <dgm:t>
        <a:bodyPr/>
        <a:lstStyle/>
        <a:p>
          <a:endParaRPr lang="en-GB"/>
        </a:p>
      </dgm:t>
    </dgm:pt>
    <dgm:pt modelId="{E2B75F0D-099E-41E7-9414-636F85987D89}" type="pres">
      <dgm:prSet presAssocID="{58ED19A4-825F-4A27-869A-A97366BD4BC7}" presName="Name13" presStyleLbl="parChTrans1D2" presStyleIdx="16" presStyleCnt="35"/>
      <dgm:spPr>
        <a:custGeom>
          <a:avLst/>
          <a:gdLst/>
          <a:ahLst/>
          <a:cxnLst/>
          <a:rect l="0" t="0" r="0" b="0"/>
          <a:pathLst>
            <a:path>
              <a:moveTo>
                <a:pt x="0" y="0"/>
              </a:moveTo>
              <a:lnTo>
                <a:pt x="0" y="549912"/>
              </a:lnTo>
              <a:lnTo>
                <a:pt x="146643" y="549912"/>
              </a:lnTo>
            </a:path>
          </a:pathLst>
        </a:custGeom>
      </dgm:spPr>
      <dgm:t>
        <a:bodyPr/>
        <a:lstStyle/>
        <a:p>
          <a:endParaRPr lang="en-GB"/>
        </a:p>
      </dgm:t>
    </dgm:pt>
    <dgm:pt modelId="{F4AF38F4-8E5C-431E-ADAE-3EC093DD9B22}" type="pres">
      <dgm:prSet presAssocID="{43712683-065A-4AA5-A6CA-1E300850B46F}" presName="childText" presStyleLbl="bgAcc1" presStyleIdx="16" presStyleCnt="35">
        <dgm:presLayoutVars>
          <dgm:bulletEnabled val="1"/>
        </dgm:presLayoutVars>
      </dgm:prSet>
      <dgm:spPr>
        <a:prstGeom prst="roundRect">
          <a:avLst>
            <a:gd name="adj" fmla="val 10000"/>
          </a:avLst>
        </a:prstGeom>
      </dgm:spPr>
      <dgm:t>
        <a:bodyPr/>
        <a:lstStyle/>
        <a:p>
          <a:endParaRPr lang="en-GB"/>
        </a:p>
      </dgm:t>
    </dgm:pt>
    <dgm:pt modelId="{BF0B9F9E-F5EA-44C4-B8FF-C7321ED13714}" type="pres">
      <dgm:prSet presAssocID="{B58A7756-F0FB-49FC-91F2-FAE7EF9AC0C5}" presName="Name13" presStyleLbl="parChTrans1D2" presStyleIdx="17" presStyleCnt="35"/>
      <dgm:spPr>
        <a:custGeom>
          <a:avLst/>
          <a:gdLst/>
          <a:ahLst/>
          <a:cxnLst/>
          <a:rect l="0" t="0" r="0" b="0"/>
          <a:pathLst>
            <a:path>
              <a:moveTo>
                <a:pt x="0" y="0"/>
              </a:moveTo>
              <a:lnTo>
                <a:pt x="0" y="1466432"/>
              </a:lnTo>
              <a:lnTo>
                <a:pt x="146643" y="1466432"/>
              </a:lnTo>
            </a:path>
          </a:pathLst>
        </a:custGeom>
      </dgm:spPr>
      <dgm:t>
        <a:bodyPr/>
        <a:lstStyle/>
        <a:p>
          <a:endParaRPr lang="en-GB"/>
        </a:p>
      </dgm:t>
    </dgm:pt>
    <dgm:pt modelId="{776DED4A-854B-4BC7-BDFF-793F3C5BBD19}" type="pres">
      <dgm:prSet presAssocID="{89DB56F5-56FC-4827-83CD-8B2EB6747363}" presName="childText" presStyleLbl="bgAcc1" presStyleIdx="17" presStyleCnt="35">
        <dgm:presLayoutVars>
          <dgm:bulletEnabled val="1"/>
        </dgm:presLayoutVars>
      </dgm:prSet>
      <dgm:spPr>
        <a:prstGeom prst="roundRect">
          <a:avLst>
            <a:gd name="adj" fmla="val 10000"/>
          </a:avLst>
        </a:prstGeom>
      </dgm:spPr>
      <dgm:t>
        <a:bodyPr/>
        <a:lstStyle/>
        <a:p>
          <a:endParaRPr lang="en-GB"/>
        </a:p>
      </dgm:t>
    </dgm:pt>
    <dgm:pt modelId="{02E88F6A-8763-4B6A-BC8A-8C6746A94ADC}" type="pres">
      <dgm:prSet presAssocID="{EC5AC3E7-E0BA-4C57-B657-D8578E8F8697}" presName="Name13" presStyleLbl="parChTrans1D2" presStyleIdx="18" presStyleCnt="35"/>
      <dgm:spPr>
        <a:custGeom>
          <a:avLst/>
          <a:gdLst/>
          <a:ahLst/>
          <a:cxnLst/>
          <a:rect l="0" t="0" r="0" b="0"/>
          <a:pathLst>
            <a:path>
              <a:moveTo>
                <a:pt x="0" y="0"/>
              </a:moveTo>
              <a:lnTo>
                <a:pt x="0" y="2382952"/>
              </a:lnTo>
              <a:lnTo>
                <a:pt x="146643" y="2382952"/>
              </a:lnTo>
            </a:path>
          </a:pathLst>
        </a:custGeom>
      </dgm:spPr>
      <dgm:t>
        <a:bodyPr/>
        <a:lstStyle/>
        <a:p>
          <a:endParaRPr lang="en-GB"/>
        </a:p>
      </dgm:t>
    </dgm:pt>
    <dgm:pt modelId="{9A725F95-CD6F-487C-A472-E5BC14EBAAB2}" type="pres">
      <dgm:prSet presAssocID="{950CF5DC-9E8A-42FE-A6E9-3B607FD413CD}" presName="childText" presStyleLbl="bgAcc1" presStyleIdx="18" presStyleCnt="35">
        <dgm:presLayoutVars>
          <dgm:bulletEnabled val="1"/>
        </dgm:presLayoutVars>
      </dgm:prSet>
      <dgm:spPr>
        <a:prstGeom prst="roundRect">
          <a:avLst>
            <a:gd name="adj" fmla="val 10000"/>
          </a:avLst>
        </a:prstGeom>
      </dgm:spPr>
      <dgm:t>
        <a:bodyPr/>
        <a:lstStyle/>
        <a:p>
          <a:endParaRPr lang="en-GB"/>
        </a:p>
      </dgm:t>
    </dgm:pt>
    <dgm:pt modelId="{1E008843-9731-45EC-87C5-BA18052E3EB3}" type="pres">
      <dgm:prSet presAssocID="{254DAA99-CD4E-49A7-A608-95260FEA82FD}" presName="Name13" presStyleLbl="parChTrans1D2" presStyleIdx="19" presStyleCnt="35"/>
      <dgm:spPr>
        <a:custGeom>
          <a:avLst/>
          <a:gdLst/>
          <a:ahLst/>
          <a:cxnLst/>
          <a:rect l="0" t="0" r="0" b="0"/>
          <a:pathLst>
            <a:path>
              <a:moveTo>
                <a:pt x="0" y="0"/>
              </a:moveTo>
              <a:lnTo>
                <a:pt x="0" y="3299473"/>
              </a:lnTo>
              <a:lnTo>
                <a:pt x="146643" y="3299473"/>
              </a:lnTo>
            </a:path>
          </a:pathLst>
        </a:custGeom>
      </dgm:spPr>
      <dgm:t>
        <a:bodyPr/>
        <a:lstStyle/>
        <a:p>
          <a:endParaRPr lang="en-GB"/>
        </a:p>
      </dgm:t>
    </dgm:pt>
    <dgm:pt modelId="{78899C82-70C5-4445-B1B3-8B84EDF82CD0}" type="pres">
      <dgm:prSet presAssocID="{E6434625-30F9-408E-A722-86D643AC489C}" presName="childText" presStyleLbl="bgAcc1" presStyleIdx="19" presStyleCnt="35">
        <dgm:presLayoutVars>
          <dgm:bulletEnabled val="1"/>
        </dgm:presLayoutVars>
      </dgm:prSet>
      <dgm:spPr>
        <a:prstGeom prst="roundRect">
          <a:avLst>
            <a:gd name="adj" fmla="val 10000"/>
          </a:avLst>
        </a:prstGeom>
      </dgm:spPr>
      <dgm:t>
        <a:bodyPr/>
        <a:lstStyle/>
        <a:p>
          <a:endParaRPr lang="en-GB"/>
        </a:p>
      </dgm:t>
    </dgm:pt>
    <dgm:pt modelId="{527BB6A5-6EF5-488B-A853-2E4EC5C19634}" type="pres">
      <dgm:prSet presAssocID="{974A0D7E-5015-4575-AC92-9F817BC707B2}" presName="Name13" presStyleLbl="parChTrans1D2" presStyleIdx="20" presStyleCnt="35"/>
      <dgm:spPr>
        <a:custGeom>
          <a:avLst/>
          <a:gdLst/>
          <a:ahLst/>
          <a:cxnLst/>
          <a:rect l="0" t="0" r="0" b="0"/>
          <a:pathLst>
            <a:path>
              <a:moveTo>
                <a:pt x="0" y="0"/>
              </a:moveTo>
              <a:lnTo>
                <a:pt x="0" y="4215993"/>
              </a:lnTo>
              <a:lnTo>
                <a:pt x="146643" y="4215993"/>
              </a:lnTo>
            </a:path>
          </a:pathLst>
        </a:custGeom>
      </dgm:spPr>
      <dgm:t>
        <a:bodyPr/>
        <a:lstStyle/>
        <a:p>
          <a:endParaRPr lang="nl-NL"/>
        </a:p>
      </dgm:t>
    </dgm:pt>
    <dgm:pt modelId="{90E0C680-FC3D-4153-84AE-288E914C10C5}" type="pres">
      <dgm:prSet presAssocID="{2C845658-6007-42A6-BC35-69F1559C9B01}" presName="childText" presStyleLbl="bgAcc1" presStyleIdx="20" presStyleCnt="35">
        <dgm:presLayoutVars>
          <dgm:bulletEnabled val="1"/>
        </dgm:presLayoutVars>
      </dgm:prSet>
      <dgm:spPr>
        <a:prstGeom prst="roundRect">
          <a:avLst>
            <a:gd name="adj" fmla="val 10000"/>
          </a:avLst>
        </a:prstGeom>
      </dgm:spPr>
      <dgm:t>
        <a:bodyPr/>
        <a:lstStyle/>
        <a:p>
          <a:endParaRPr lang="nl-NL"/>
        </a:p>
      </dgm:t>
    </dgm:pt>
    <dgm:pt modelId="{E16DABCA-3CAF-41B8-AC02-D6C50D4351A3}" type="pres">
      <dgm:prSet presAssocID="{B6202BA7-7351-443B-B18B-29ADE4F93A8A}" presName="Name13" presStyleLbl="parChTrans1D2" presStyleIdx="21" presStyleCnt="35"/>
      <dgm:spPr>
        <a:custGeom>
          <a:avLst/>
          <a:gdLst/>
          <a:ahLst/>
          <a:cxnLst/>
          <a:rect l="0" t="0" r="0" b="0"/>
          <a:pathLst>
            <a:path>
              <a:moveTo>
                <a:pt x="0" y="0"/>
              </a:moveTo>
              <a:lnTo>
                <a:pt x="0" y="5132514"/>
              </a:lnTo>
              <a:lnTo>
                <a:pt x="146643" y="5132514"/>
              </a:lnTo>
            </a:path>
          </a:pathLst>
        </a:custGeom>
      </dgm:spPr>
      <dgm:t>
        <a:bodyPr/>
        <a:lstStyle/>
        <a:p>
          <a:endParaRPr lang="en-GB"/>
        </a:p>
      </dgm:t>
    </dgm:pt>
    <dgm:pt modelId="{733E02F7-6A89-49EB-BE86-558C1022DD10}" type="pres">
      <dgm:prSet presAssocID="{6C5980AC-C525-4100-BD3A-B2CEEA94E0FE}" presName="childText" presStyleLbl="bgAcc1" presStyleIdx="21" presStyleCnt="35">
        <dgm:presLayoutVars>
          <dgm:bulletEnabled val="1"/>
        </dgm:presLayoutVars>
      </dgm:prSet>
      <dgm:spPr>
        <a:prstGeom prst="roundRect">
          <a:avLst>
            <a:gd name="adj" fmla="val 10000"/>
          </a:avLst>
        </a:prstGeom>
      </dgm:spPr>
      <dgm:t>
        <a:bodyPr/>
        <a:lstStyle/>
        <a:p>
          <a:endParaRPr lang="en-GB"/>
        </a:p>
      </dgm:t>
    </dgm:pt>
    <dgm:pt modelId="{7778B4EB-43F5-44EE-A6DD-4EBA313B62C2}" type="pres">
      <dgm:prSet presAssocID="{1B1B746B-50E6-480D-B6B9-CB63EA19268A}" presName="Name13" presStyleLbl="parChTrans1D2" presStyleIdx="22" presStyleCnt="35"/>
      <dgm:spPr>
        <a:custGeom>
          <a:avLst/>
          <a:gdLst/>
          <a:ahLst/>
          <a:cxnLst/>
          <a:rect l="0" t="0" r="0" b="0"/>
          <a:pathLst>
            <a:path>
              <a:moveTo>
                <a:pt x="0" y="0"/>
              </a:moveTo>
              <a:lnTo>
                <a:pt x="0" y="6049034"/>
              </a:lnTo>
              <a:lnTo>
                <a:pt x="146643" y="6049034"/>
              </a:lnTo>
            </a:path>
          </a:pathLst>
        </a:custGeom>
      </dgm:spPr>
      <dgm:t>
        <a:bodyPr/>
        <a:lstStyle/>
        <a:p>
          <a:endParaRPr lang="en-GB"/>
        </a:p>
      </dgm:t>
    </dgm:pt>
    <dgm:pt modelId="{4291BE62-21F8-4C3D-9C81-7E2680D7014B}" type="pres">
      <dgm:prSet presAssocID="{C7119111-4E2D-48B7-A2B7-36A0363A0931}" presName="childText" presStyleLbl="bgAcc1" presStyleIdx="22" presStyleCnt="35">
        <dgm:presLayoutVars>
          <dgm:bulletEnabled val="1"/>
        </dgm:presLayoutVars>
      </dgm:prSet>
      <dgm:spPr>
        <a:prstGeom prst="roundRect">
          <a:avLst>
            <a:gd name="adj" fmla="val 10000"/>
          </a:avLst>
        </a:prstGeom>
      </dgm:spPr>
      <dgm:t>
        <a:bodyPr/>
        <a:lstStyle/>
        <a:p>
          <a:endParaRPr lang="fr-FR"/>
        </a:p>
      </dgm:t>
    </dgm:pt>
    <dgm:pt modelId="{7FB97362-0221-413C-AB25-EA575DA52974}" type="pres">
      <dgm:prSet presAssocID="{6E153D99-475E-4D0D-9113-84FA984B57B6}" presName="root" presStyleCnt="0"/>
      <dgm:spPr/>
      <dgm:t>
        <a:bodyPr/>
        <a:lstStyle/>
        <a:p>
          <a:endParaRPr lang="en-GB"/>
        </a:p>
      </dgm:t>
    </dgm:pt>
    <dgm:pt modelId="{AEFE90BE-6F1F-4C18-B3F3-513E2F8BDD5E}" type="pres">
      <dgm:prSet presAssocID="{6E153D99-475E-4D0D-9113-84FA984B57B6}" presName="rootComposite" presStyleCnt="0"/>
      <dgm:spPr/>
      <dgm:t>
        <a:bodyPr/>
        <a:lstStyle/>
        <a:p>
          <a:endParaRPr lang="en-GB"/>
        </a:p>
      </dgm:t>
    </dgm:pt>
    <dgm:pt modelId="{895CD797-4F09-465D-AD8A-6AD1FF237111}" type="pres">
      <dgm:prSet presAssocID="{6E153D99-475E-4D0D-9113-84FA984B57B6}" presName="rootText" presStyleLbl="node1" presStyleIdx="4" presStyleCnt="7"/>
      <dgm:spPr>
        <a:prstGeom prst="roundRect">
          <a:avLst>
            <a:gd name="adj" fmla="val 10000"/>
          </a:avLst>
        </a:prstGeom>
      </dgm:spPr>
      <dgm:t>
        <a:bodyPr/>
        <a:lstStyle/>
        <a:p>
          <a:endParaRPr lang="en-GB"/>
        </a:p>
      </dgm:t>
    </dgm:pt>
    <dgm:pt modelId="{CF4D92A9-FD3C-4463-B4A8-0A0E0640CAEB}" type="pres">
      <dgm:prSet presAssocID="{6E153D99-475E-4D0D-9113-84FA984B57B6}" presName="rootConnector" presStyleLbl="node1" presStyleIdx="4" presStyleCnt="7"/>
      <dgm:spPr/>
      <dgm:t>
        <a:bodyPr/>
        <a:lstStyle/>
        <a:p>
          <a:endParaRPr lang="en-GB"/>
        </a:p>
      </dgm:t>
    </dgm:pt>
    <dgm:pt modelId="{CDCD46C5-1AA4-4C5B-B577-880F3DECAFEA}" type="pres">
      <dgm:prSet presAssocID="{6E153D99-475E-4D0D-9113-84FA984B57B6}" presName="childShape" presStyleCnt="0"/>
      <dgm:spPr/>
      <dgm:t>
        <a:bodyPr/>
        <a:lstStyle/>
        <a:p>
          <a:endParaRPr lang="en-GB"/>
        </a:p>
      </dgm:t>
    </dgm:pt>
    <dgm:pt modelId="{16BABB8F-DABD-4EC9-B1A1-2B839047C9EB}" type="pres">
      <dgm:prSet presAssocID="{3D4FD2A2-8AA1-49F9-917D-CE4F45B7175F}" presName="Name13" presStyleLbl="parChTrans1D2" presStyleIdx="23" presStyleCnt="35"/>
      <dgm:spPr>
        <a:custGeom>
          <a:avLst/>
          <a:gdLst/>
          <a:ahLst/>
          <a:cxnLst/>
          <a:rect l="0" t="0" r="0" b="0"/>
          <a:pathLst>
            <a:path>
              <a:moveTo>
                <a:pt x="0" y="0"/>
              </a:moveTo>
              <a:lnTo>
                <a:pt x="0" y="549912"/>
              </a:lnTo>
              <a:lnTo>
                <a:pt x="146643" y="549912"/>
              </a:lnTo>
            </a:path>
          </a:pathLst>
        </a:custGeom>
      </dgm:spPr>
      <dgm:t>
        <a:bodyPr/>
        <a:lstStyle/>
        <a:p>
          <a:endParaRPr lang="en-GB"/>
        </a:p>
      </dgm:t>
    </dgm:pt>
    <dgm:pt modelId="{7F31F39A-90E1-4E63-9B93-C7DAD4CF1741}" type="pres">
      <dgm:prSet presAssocID="{861BE90E-E562-461B-B6B1-EFE88FD16BCF}" presName="childText" presStyleLbl="bgAcc1" presStyleIdx="23" presStyleCnt="35">
        <dgm:presLayoutVars>
          <dgm:bulletEnabled val="1"/>
        </dgm:presLayoutVars>
      </dgm:prSet>
      <dgm:spPr>
        <a:prstGeom prst="roundRect">
          <a:avLst>
            <a:gd name="adj" fmla="val 10000"/>
          </a:avLst>
        </a:prstGeom>
      </dgm:spPr>
      <dgm:t>
        <a:bodyPr/>
        <a:lstStyle/>
        <a:p>
          <a:endParaRPr lang="en-GB"/>
        </a:p>
      </dgm:t>
    </dgm:pt>
    <dgm:pt modelId="{9D99ACFA-16CB-40BA-B9C3-C2D5CA0AACA9}" type="pres">
      <dgm:prSet presAssocID="{30B38A6C-0D27-400C-BBF1-731C2F62984D}" presName="Name13" presStyleLbl="parChTrans1D2" presStyleIdx="24" presStyleCnt="35"/>
      <dgm:spPr>
        <a:custGeom>
          <a:avLst/>
          <a:gdLst/>
          <a:ahLst/>
          <a:cxnLst/>
          <a:rect l="0" t="0" r="0" b="0"/>
          <a:pathLst>
            <a:path>
              <a:moveTo>
                <a:pt x="0" y="0"/>
              </a:moveTo>
              <a:lnTo>
                <a:pt x="0" y="1466432"/>
              </a:lnTo>
              <a:lnTo>
                <a:pt x="146643" y="1466432"/>
              </a:lnTo>
            </a:path>
          </a:pathLst>
        </a:custGeom>
      </dgm:spPr>
      <dgm:t>
        <a:bodyPr/>
        <a:lstStyle/>
        <a:p>
          <a:endParaRPr lang="en-GB"/>
        </a:p>
      </dgm:t>
    </dgm:pt>
    <dgm:pt modelId="{E40BB5DC-92E6-4278-8182-24E038C123F4}" type="pres">
      <dgm:prSet presAssocID="{B23B6532-6FA5-4CC4-8C37-37331E3B13A2}" presName="childText" presStyleLbl="bgAcc1" presStyleIdx="24" presStyleCnt="35">
        <dgm:presLayoutVars>
          <dgm:bulletEnabled val="1"/>
        </dgm:presLayoutVars>
      </dgm:prSet>
      <dgm:spPr>
        <a:prstGeom prst="roundRect">
          <a:avLst>
            <a:gd name="adj" fmla="val 10000"/>
          </a:avLst>
        </a:prstGeom>
      </dgm:spPr>
      <dgm:t>
        <a:bodyPr/>
        <a:lstStyle/>
        <a:p>
          <a:endParaRPr lang="en-GB"/>
        </a:p>
      </dgm:t>
    </dgm:pt>
    <dgm:pt modelId="{86EADCEA-9B1D-4D26-9CF1-A97A20495A01}" type="pres">
      <dgm:prSet presAssocID="{F6612DBE-B2EC-488A-ABC7-C2C539FFC751}" presName="Name13" presStyleLbl="parChTrans1D2" presStyleIdx="25" presStyleCnt="35"/>
      <dgm:spPr>
        <a:custGeom>
          <a:avLst/>
          <a:gdLst/>
          <a:ahLst/>
          <a:cxnLst/>
          <a:rect l="0" t="0" r="0" b="0"/>
          <a:pathLst>
            <a:path>
              <a:moveTo>
                <a:pt x="0" y="0"/>
              </a:moveTo>
              <a:lnTo>
                <a:pt x="0" y="2382952"/>
              </a:lnTo>
              <a:lnTo>
                <a:pt x="146643" y="2382952"/>
              </a:lnTo>
            </a:path>
          </a:pathLst>
        </a:custGeom>
      </dgm:spPr>
      <dgm:t>
        <a:bodyPr/>
        <a:lstStyle/>
        <a:p>
          <a:endParaRPr lang="en-GB"/>
        </a:p>
      </dgm:t>
    </dgm:pt>
    <dgm:pt modelId="{22B3A987-9669-4394-BB63-690BC4880863}" type="pres">
      <dgm:prSet presAssocID="{C473255F-AA84-4AF2-B298-90CCDBBE045A}" presName="childText" presStyleLbl="bgAcc1" presStyleIdx="25" presStyleCnt="35">
        <dgm:presLayoutVars>
          <dgm:bulletEnabled val="1"/>
        </dgm:presLayoutVars>
      </dgm:prSet>
      <dgm:spPr>
        <a:prstGeom prst="roundRect">
          <a:avLst>
            <a:gd name="adj" fmla="val 10000"/>
          </a:avLst>
        </a:prstGeom>
      </dgm:spPr>
      <dgm:t>
        <a:bodyPr/>
        <a:lstStyle/>
        <a:p>
          <a:endParaRPr lang="en-GB"/>
        </a:p>
      </dgm:t>
    </dgm:pt>
    <dgm:pt modelId="{E252849E-6A8E-4660-970E-A6ED422BC9DA}" type="pres">
      <dgm:prSet presAssocID="{D148702B-3F56-4227-ABC0-3F09871C1467}" presName="Name13" presStyleLbl="parChTrans1D2" presStyleIdx="26" presStyleCnt="35"/>
      <dgm:spPr>
        <a:custGeom>
          <a:avLst/>
          <a:gdLst/>
          <a:ahLst/>
          <a:cxnLst/>
          <a:rect l="0" t="0" r="0" b="0"/>
          <a:pathLst>
            <a:path>
              <a:moveTo>
                <a:pt x="0" y="0"/>
              </a:moveTo>
              <a:lnTo>
                <a:pt x="0" y="3299473"/>
              </a:lnTo>
              <a:lnTo>
                <a:pt x="146643" y="3299473"/>
              </a:lnTo>
            </a:path>
          </a:pathLst>
        </a:custGeom>
      </dgm:spPr>
      <dgm:t>
        <a:bodyPr/>
        <a:lstStyle/>
        <a:p>
          <a:endParaRPr lang="en-GB"/>
        </a:p>
      </dgm:t>
    </dgm:pt>
    <dgm:pt modelId="{38B2E6B2-DC32-4B2A-8C4E-FFC4B634E379}" type="pres">
      <dgm:prSet presAssocID="{65BD2B64-F95A-4426-839A-E7C7E61F2DA2}" presName="childText" presStyleLbl="bgAcc1" presStyleIdx="26" presStyleCnt="35">
        <dgm:presLayoutVars>
          <dgm:bulletEnabled val="1"/>
        </dgm:presLayoutVars>
      </dgm:prSet>
      <dgm:spPr>
        <a:prstGeom prst="roundRect">
          <a:avLst>
            <a:gd name="adj" fmla="val 10000"/>
          </a:avLst>
        </a:prstGeom>
      </dgm:spPr>
      <dgm:t>
        <a:bodyPr/>
        <a:lstStyle/>
        <a:p>
          <a:endParaRPr lang="en-GB"/>
        </a:p>
      </dgm:t>
    </dgm:pt>
    <dgm:pt modelId="{D5B356D9-0FCC-4058-8EF6-840D4D376E72}" type="pres">
      <dgm:prSet presAssocID="{5A6D8A7B-C6FA-4A95-A70C-680563C76A68}" presName="Name13" presStyleLbl="parChTrans1D2" presStyleIdx="27" presStyleCnt="35"/>
      <dgm:spPr>
        <a:custGeom>
          <a:avLst/>
          <a:gdLst/>
          <a:ahLst/>
          <a:cxnLst/>
          <a:rect l="0" t="0" r="0" b="0"/>
          <a:pathLst>
            <a:path>
              <a:moveTo>
                <a:pt x="0" y="0"/>
              </a:moveTo>
              <a:lnTo>
                <a:pt x="0" y="4215993"/>
              </a:lnTo>
              <a:lnTo>
                <a:pt x="146643" y="4215993"/>
              </a:lnTo>
            </a:path>
          </a:pathLst>
        </a:custGeom>
      </dgm:spPr>
      <dgm:t>
        <a:bodyPr/>
        <a:lstStyle/>
        <a:p>
          <a:endParaRPr lang="en-GB"/>
        </a:p>
      </dgm:t>
    </dgm:pt>
    <dgm:pt modelId="{D7FF8F70-078F-402A-9385-D6A28F04F187}" type="pres">
      <dgm:prSet presAssocID="{81BEE00B-367F-4508-85B8-50BB7D8AE836}" presName="childText" presStyleLbl="bgAcc1" presStyleIdx="27" presStyleCnt="35">
        <dgm:presLayoutVars>
          <dgm:bulletEnabled val="1"/>
        </dgm:presLayoutVars>
      </dgm:prSet>
      <dgm:spPr>
        <a:prstGeom prst="roundRect">
          <a:avLst>
            <a:gd name="adj" fmla="val 10000"/>
          </a:avLst>
        </a:prstGeom>
      </dgm:spPr>
      <dgm:t>
        <a:bodyPr/>
        <a:lstStyle/>
        <a:p>
          <a:endParaRPr lang="fr-FR"/>
        </a:p>
      </dgm:t>
    </dgm:pt>
    <dgm:pt modelId="{B9A75DD5-F452-4780-93F4-C65407CC5F04}" type="pres">
      <dgm:prSet presAssocID="{2D30C6E1-0F73-4220-827B-CC4C7E827C8C}" presName="root" presStyleCnt="0"/>
      <dgm:spPr/>
      <dgm:t>
        <a:bodyPr/>
        <a:lstStyle/>
        <a:p>
          <a:endParaRPr lang="en-GB"/>
        </a:p>
      </dgm:t>
    </dgm:pt>
    <dgm:pt modelId="{B2E847B1-B07D-49F1-84CE-D80354B029EC}" type="pres">
      <dgm:prSet presAssocID="{2D30C6E1-0F73-4220-827B-CC4C7E827C8C}" presName="rootComposite" presStyleCnt="0"/>
      <dgm:spPr/>
      <dgm:t>
        <a:bodyPr/>
        <a:lstStyle/>
        <a:p>
          <a:endParaRPr lang="en-GB"/>
        </a:p>
      </dgm:t>
    </dgm:pt>
    <dgm:pt modelId="{A40353D8-F88D-4EC5-A45E-F620AC61E292}" type="pres">
      <dgm:prSet presAssocID="{2D30C6E1-0F73-4220-827B-CC4C7E827C8C}" presName="rootText" presStyleLbl="node1" presStyleIdx="5" presStyleCnt="7"/>
      <dgm:spPr>
        <a:prstGeom prst="roundRect">
          <a:avLst>
            <a:gd name="adj" fmla="val 10000"/>
          </a:avLst>
        </a:prstGeom>
      </dgm:spPr>
      <dgm:t>
        <a:bodyPr/>
        <a:lstStyle/>
        <a:p>
          <a:endParaRPr lang="en-GB"/>
        </a:p>
      </dgm:t>
    </dgm:pt>
    <dgm:pt modelId="{1F91258D-6467-4B91-BE92-6D8A1543FD64}" type="pres">
      <dgm:prSet presAssocID="{2D30C6E1-0F73-4220-827B-CC4C7E827C8C}" presName="rootConnector" presStyleLbl="node1" presStyleIdx="5" presStyleCnt="7"/>
      <dgm:spPr/>
      <dgm:t>
        <a:bodyPr/>
        <a:lstStyle/>
        <a:p>
          <a:endParaRPr lang="en-GB"/>
        </a:p>
      </dgm:t>
    </dgm:pt>
    <dgm:pt modelId="{FF69DA99-EA95-4367-8B1C-396DEC5EC46B}" type="pres">
      <dgm:prSet presAssocID="{2D30C6E1-0F73-4220-827B-CC4C7E827C8C}" presName="childShape" presStyleCnt="0"/>
      <dgm:spPr/>
      <dgm:t>
        <a:bodyPr/>
        <a:lstStyle/>
        <a:p>
          <a:endParaRPr lang="en-GB"/>
        </a:p>
      </dgm:t>
    </dgm:pt>
    <dgm:pt modelId="{C0AAB278-DBCC-4BF6-9F05-F9021F540CDA}" type="pres">
      <dgm:prSet presAssocID="{02112C48-E93F-49B0-8C12-CC02CD0DA4DC}" presName="Name13" presStyleLbl="parChTrans1D2" presStyleIdx="28" presStyleCnt="35"/>
      <dgm:spPr>
        <a:custGeom>
          <a:avLst/>
          <a:gdLst/>
          <a:ahLst/>
          <a:cxnLst/>
          <a:rect l="0" t="0" r="0" b="0"/>
          <a:pathLst>
            <a:path>
              <a:moveTo>
                <a:pt x="0" y="0"/>
              </a:moveTo>
              <a:lnTo>
                <a:pt x="0" y="549912"/>
              </a:lnTo>
              <a:lnTo>
                <a:pt x="146643" y="549912"/>
              </a:lnTo>
            </a:path>
          </a:pathLst>
        </a:custGeom>
      </dgm:spPr>
      <dgm:t>
        <a:bodyPr/>
        <a:lstStyle/>
        <a:p>
          <a:endParaRPr lang="en-GB"/>
        </a:p>
      </dgm:t>
    </dgm:pt>
    <dgm:pt modelId="{D3C8E485-657A-47D5-8601-B64AD5553069}" type="pres">
      <dgm:prSet presAssocID="{293366AE-1D12-4628-9A58-213AE572133C}" presName="childText" presStyleLbl="bgAcc1" presStyleIdx="28" presStyleCnt="35">
        <dgm:presLayoutVars>
          <dgm:bulletEnabled val="1"/>
        </dgm:presLayoutVars>
      </dgm:prSet>
      <dgm:spPr>
        <a:prstGeom prst="roundRect">
          <a:avLst>
            <a:gd name="adj" fmla="val 10000"/>
          </a:avLst>
        </a:prstGeom>
      </dgm:spPr>
      <dgm:t>
        <a:bodyPr/>
        <a:lstStyle/>
        <a:p>
          <a:endParaRPr lang="en-GB"/>
        </a:p>
      </dgm:t>
    </dgm:pt>
    <dgm:pt modelId="{9350142B-2C9B-46FB-89A1-BF66F77FAEF2}" type="pres">
      <dgm:prSet presAssocID="{5588961B-A5F6-43BA-8FE2-E590AE529C62}" presName="Name13" presStyleLbl="parChTrans1D2" presStyleIdx="29" presStyleCnt="35"/>
      <dgm:spPr>
        <a:custGeom>
          <a:avLst/>
          <a:gdLst/>
          <a:ahLst/>
          <a:cxnLst/>
          <a:rect l="0" t="0" r="0" b="0"/>
          <a:pathLst>
            <a:path>
              <a:moveTo>
                <a:pt x="0" y="0"/>
              </a:moveTo>
              <a:lnTo>
                <a:pt x="0" y="1466432"/>
              </a:lnTo>
              <a:lnTo>
                <a:pt x="146643" y="1466432"/>
              </a:lnTo>
            </a:path>
          </a:pathLst>
        </a:custGeom>
      </dgm:spPr>
      <dgm:t>
        <a:bodyPr/>
        <a:lstStyle/>
        <a:p>
          <a:endParaRPr lang="en-GB"/>
        </a:p>
      </dgm:t>
    </dgm:pt>
    <dgm:pt modelId="{3EAB5564-B687-49EE-ABA2-049D40665AA1}" type="pres">
      <dgm:prSet presAssocID="{F53F2E48-AF58-4B74-9D52-570C924E2FC6}" presName="childText" presStyleLbl="bgAcc1" presStyleIdx="29" presStyleCnt="35">
        <dgm:presLayoutVars>
          <dgm:bulletEnabled val="1"/>
        </dgm:presLayoutVars>
      </dgm:prSet>
      <dgm:spPr>
        <a:prstGeom prst="roundRect">
          <a:avLst>
            <a:gd name="adj" fmla="val 10000"/>
          </a:avLst>
        </a:prstGeom>
      </dgm:spPr>
      <dgm:t>
        <a:bodyPr/>
        <a:lstStyle/>
        <a:p>
          <a:endParaRPr lang="en-GB"/>
        </a:p>
      </dgm:t>
    </dgm:pt>
    <dgm:pt modelId="{8B58453C-BB1D-4520-9607-1CEEFAB36CBE}" type="pres">
      <dgm:prSet presAssocID="{E1071303-2FCA-4919-8833-F02785F37610}" presName="Name13" presStyleLbl="parChTrans1D2" presStyleIdx="30" presStyleCnt="35"/>
      <dgm:spPr>
        <a:custGeom>
          <a:avLst/>
          <a:gdLst/>
          <a:ahLst/>
          <a:cxnLst/>
          <a:rect l="0" t="0" r="0" b="0"/>
          <a:pathLst>
            <a:path>
              <a:moveTo>
                <a:pt x="0" y="0"/>
              </a:moveTo>
              <a:lnTo>
                <a:pt x="0" y="2382952"/>
              </a:lnTo>
              <a:lnTo>
                <a:pt x="146643" y="2382952"/>
              </a:lnTo>
            </a:path>
          </a:pathLst>
        </a:custGeom>
      </dgm:spPr>
      <dgm:t>
        <a:bodyPr/>
        <a:lstStyle/>
        <a:p>
          <a:endParaRPr lang="en-GB"/>
        </a:p>
      </dgm:t>
    </dgm:pt>
    <dgm:pt modelId="{95ACE208-164C-4832-8798-3605FE005715}" type="pres">
      <dgm:prSet presAssocID="{5CBF6541-104B-4FC8-9BE6-7DFBE477BAD4}" presName="childText" presStyleLbl="bgAcc1" presStyleIdx="30" presStyleCnt="35">
        <dgm:presLayoutVars>
          <dgm:bulletEnabled val="1"/>
        </dgm:presLayoutVars>
      </dgm:prSet>
      <dgm:spPr>
        <a:prstGeom prst="roundRect">
          <a:avLst>
            <a:gd name="adj" fmla="val 10000"/>
          </a:avLst>
        </a:prstGeom>
      </dgm:spPr>
      <dgm:t>
        <a:bodyPr/>
        <a:lstStyle/>
        <a:p>
          <a:endParaRPr lang="en-GB"/>
        </a:p>
      </dgm:t>
    </dgm:pt>
    <dgm:pt modelId="{6170DD6B-39A5-421E-A239-E9AE0CFABE45}" type="pres">
      <dgm:prSet presAssocID="{85B67237-D813-49C3-B431-20687A9A81CC}" presName="root" presStyleCnt="0"/>
      <dgm:spPr/>
      <dgm:t>
        <a:bodyPr/>
        <a:lstStyle/>
        <a:p>
          <a:endParaRPr lang="en-GB"/>
        </a:p>
      </dgm:t>
    </dgm:pt>
    <dgm:pt modelId="{E90ABA5B-26BD-41DE-B274-ABCD6F78BC09}" type="pres">
      <dgm:prSet presAssocID="{85B67237-D813-49C3-B431-20687A9A81CC}" presName="rootComposite" presStyleCnt="0"/>
      <dgm:spPr/>
      <dgm:t>
        <a:bodyPr/>
        <a:lstStyle/>
        <a:p>
          <a:endParaRPr lang="en-GB"/>
        </a:p>
      </dgm:t>
    </dgm:pt>
    <dgm:pt modelId="{4F82A894-FE56-4208-8194-B5C968DD79B1}" type="pres">
      <dgm:prSet presAssocID="{85B67237-D813-49C3-B431-20687A9A81CC}" presName="rootText" presStyleLbl="node1" presStyleIdx="6" presStyleCnt="7"/>
      <dgm:spPr>
        <a:prstGeom prst="roundRect">
          <a:avLst>
            <a:gd name="adj" fmla="val 10000"/>
          </a:avLst>
        </a:prstGeom>
      </dgm:spPr>
      <dgm:t>
        <a:bodyPr/>
        <a:lstStyle/>
        <a:p>
          <a:endParaRPr lang="en-GB"/>
        </a:p>
      </dgm:t>
    </dgm:pt>
    <dgm:pt modelId="{D0D8390E-1EA7-44CD-8658-F9C9D580166A}" type="pres">
      <dgm:prSet presAssocID="{85B67237-D813-49C3-B431-20687A9A81CC}" presName="rootConnector" presStyleLbl="node1" presStyleIdx="6" presStyleCnt="7"/>
      <dgm:spPr/>
      <dgm:t>
        <a:bodyPr/>
        <a:lstStyle/>
        <a:p>
          <a:endParaRPr lang="en-GB"/>
        </a:p>
      </dgm:t>
    </dgm:pt>
    <dgm:pt modelId="{E426208E-C420-4BAD-ADCA-037D5DF52F94}" type="pres">
      <dgm:prSet presAssocID="{85B67237-D813-49C3-B431-20687A9A81CC}" presName="childShape" presStyleCnt="0"/>
      <dgm:spPr/>
      <dgm:t>
        <a:bodyPr/>
        <a:lstStyle/>
        <a:p>
          <a:endParaRPr lang="en-GB"/>
        </a:p>
      </dgm:t>
    </dgm:pt>
    <dgm:pt modelId="{BC649CC7-4419-4D69-B739-4295D2661D80}" type="pres">
      <dgm:prSet presAssocID="{B5FB80B5-EBE8-4A97-8B20-E308342CC433}" presName="Name13" presStyleLbl="parChTrans1D2" presStyleIdx="31" presStyleCnt="35"/>
      <dgm:spPr>
        <a:custGeom>
          <a:avLst/>
          <a:gdLst/>
          <a:ahLst/>
          <a:cxnLst/>
          <a:rect l="0" t="0" r="0" b="0"/>
          <a:pathLst>
            <a:path>
              <a:moveTo>
                <a:pt x="0" y="0"/>
              </a:moveTo>
              <a:lnTo>
                <a:pt x="0" y="549912"/>
              </a:lnTo>
              <a:lnTo>
                <a:pt x="146643" y="549912"/>
              </a:lnTo>
            </a:path>
          </a:pathLst>
        </a:custGeom>
      </dgm:spPr>
      <dgm:t>
        <a:bodyPr/>
        <a:lstStyle/>
        <a:p>
          <a:endParaRPr lang="en-GB"/>
        </a:p>
      </dgm:t>
    </dgm:pt>
    <dgm:pt modelId="{4ABE4F12-DFC2-4388-A4CB-1CAA2AE978A7}" type="pres">
      <dgm:prSet presAssocID="{E0329067-48F1-4287-B992-2917FA957FCB}" presName="childText" presStyleLbl="bgAcc1" presStyleIdx="31" presStyleCnt="35">
        <dgm:presLayoutVars>
          <dgm:bulletEnabled val="1"/>
        </dgm:presLayoutVars>
      </dgm:prSet>
      <dgm:spPr>
        <a:prstGeom prst="roundRect">
          <a:avLst>
            <a:gd name="adj" fmla="val 10000"/>
          </a:avLst>
        </a:prstGeom>
      </dgm:spPr>
      <dgm:t>
        <a:bodyPr/>
        <a:lstStyle/>
        <a:p>
          <a:endParaRPr lang="en-GB"/>
        </a:p>
      </dgm:t>
    </dgm:pt>
    <dgm:pt modelId="{2ABC8896-DCDC-4BAE-9E66-7411DA18A505}" type="pres">
      <dgm:prSet presAssocID="{D6538B46-CB6D-4A06-A372-CCCF8A7C3EC5}" presName="Name13" presStyleLbl="parChTrans1D2" presStyleIdx="32" presStyleCnt="35"/>
      <dgm:spPr>
        <a:custGeom>
          <a:avLst/>
          <a:gdLst/>
          <a:ahLst/>
          <a:cxnLst/>
          <a:rect l="0" t="0" r="0" b="0"/>
          <a:pathLst>
            <a:path>
              <a:moveTo>
                <a:pt x="0" y="0"/>
              </a:moveTo>
              <a:lnTo>
                <a:pt x="0" y="1466432"/>
              </a:lnTo>
              <a:lnTo>
                <a:pt x="146643" y="1466432"/>
              </a:lnTo>
            </a:path>
          </a:pathLst>
        </a:custGeom>
      </dgm:spPr>
      <dgm:t>
        <a:bodyPr/>
        <a:lstStyle/>
        <a:p>
          <a:endParaRPr lang="en-GB"/>
        </a:p>
      </dgm:t>
    </dgm:pt>
    <dgm:pt modelId="{C6C82107-96B8-4674-ABDF-19C96421D6AA}" type="pres">
      <dgm:prSet presAssocID="{8A0A21C0-88CF-4A3F-B617-B6A1D2C94D8E}" presName="childText" presStyleLbl="bgAcc1" presStyleIdx="32" presStyleCnt="35">
        <dgm:presLayoutVars>
          <dgm:bulletEnabled val="1"/>
        </dgm:presLayoutVars>
      </dgm:prSet>
      <dgm:spPr>
        <a:prstGeom prst="roundRect">
          <a:avLst>
            <a:gd name="adj" fmla="val 10000"/>
          </a:avLst>
        </a:prstGeom>
      </dgm:spPr>
      <dgm:t>
        <a:bodyPr/>
        <a:lstStyle/>
        <a:p>
          <a:endParaRPr lang="en-GB"/>
        </a:p>
      </dgm:t>
    </dgm:pt>
    <dgm:pt modelId="{EFB7DDD8-9393-4813-BB02-7D74E5AF55FA}" type="pres">
      <dgm:prSet presAssocID="{ADE99100-C3BD-407C-8CFA-690236F392CD}" presName="Name13" presStyleLbl="parChTrans1D2" presStyleIdx="33" presStyleCnt="35"/>
      <dgm:spPr>
        <a:custGeom>
          <a:avLst/>
          <a:gdLst/>
          <a:ahLst/>
          <a:cxnLst/>
          <a:rect l="0" t="0" r="0" b="0"/>
          <a:pathLst>
            <a:path>
              <a:moveTo>
                <a:pt x="0" y="0"/>
              </a:moveTo>
              <a:lnTo>
                <a:pt x="0" y="2382952"/>
              </a:lnTo>
              <a:lnTo>
                <a:pt x="146643" y="2382952"/>
              </a:lnTo>
            </a:path>
          </a:pathLst>
        </a:custGeom>
      </dgm:spPr>
      <dgm:t>
        <a:bodyPr/>
        <a:lstStyle/>
        <a:p>
          <a:endParaRPr lang="en-GB"/>
        </a:p>
      </dgm:t>
    </dgm:pt>
    <dgm:pt modelId="{89522ED0-51FB-4DFF-AD29-AA03F9B94101}" type="pres">
      <dgm:prSet presAssocID="{5E5B7AF9-33FF-4D24-ACB5-362B1679F527}" presName="childText" presStyleLbl="bgAcc1" presStyleIdx="33" presStyleCnt="35">
        <dgm:presLayoutVars>
          <dgm:bulletEnabled val="1"/>
        </dgm:presLayoutVars>
      </dgm:prSet>
      <dgm:spPr>
        <a:prstGeom prst="roundRect">
          <a:avLst>
            <a:gd name="adj" fmla="val 10000"/>
          </a:avLst>
        </a:prstGeom>
      </dgm:spPr>
      <dgm:t>
        <a:bodyPr/>
        <a:lstStyle/>
        <a:p>
          <a:endParaRPr lang="en-GB"/>
        </a:p>
      </dgm:t>
    </dgm:pt>
    <dgm:pt modelId="{C9364D75-A509-408D-BA58-436CEE9988EA}" type="pres">
      <dgm:prSet presAssocID="{B7098493-A5D2-4607-9083-3A49F6E414E7}" presName="Name13" presStyleLbl="parChTrans1D2" presStyleIdx="34" presStyleCnt="35"/>
      <dgm:spPr>
        <a:custGeom>
          <a:avLst/>
          <a:gdLst/>
          <a:ahLst/>
          <a:cxnLst/>
          <a:rect l="0" t="0" r="0" b="0"/>
          <a:pathLst>
            <a:path>
              <a:moveTo>
                <a:pt x="0" y="0"/>
              </a:moveTo>
              <a:lnTo>
                <a:pt x="0" y="3299473"/>
              </a:lnTo>
              <a:lnTo>
                <a:pt x="146643" y="3299473"/>
              </a:lnTo>
            </a:path>
          </a:pathLst>
        </a:custGeom>
      </dgm:spPr>
      <dgm:t>
        <a:bodyPr/>
        <a:lstStyle/>
        <a:p>
          <a:endParaRPr lang="en-GB"/>
        </a:p>
      </dgm:t>
    </dgm:pt>
    <dgm:pt modelId="{DD182407-FF17-440D-A986-C7203C4CD554}" type="pres">
      <dgm:prSet presAssocID="{86233A09-0785-4BD5-9D08-E183436D2F8D}" presName="childText" presStyleLbl="bgAcc1" presStyleIdx="34" presStyleCnt="35">
        <dgm:presLayoutVars>
          <dgm:bulletEnabled val="1"/>
        </dgm:presLayoutVars>
      </dgm:prSet>
      <dgm:spPr>
        <a:prstGeom prst="roundRect">
          <a:avLst>
            <a:gd name="adj" fmla="val 10000"/>
          </a:avLst>
        </a:prstGeom>
      </dgm:spPr>
      <dgm:t>
        <a:bodyPr/>
        <a:lstStyle/>
        <a:p>
          <a:endParaRPr lang="en-GB"/>
        </a:p>
      </dgm:t>
    </dgm:pt>
  </dgm:ptLst>
  <dgm:cxnLst>
    <dgm:cxn modelId="{6D43B16A-CE00-4CA0-B896-F12F0F3490D1}" type="presOf" srcId="{F53F2E48-AF58-4B74-9D52-570C924E2FC6}" destId="{3EAB5564-B687-49EE-ABA2-049D40665AA1}" srcOrd="0" destOrd="0" presId="urn:microsoft.com/office/officeart/2005/8/layout/hierarchy3"/>
    <dgm:cxn modelId="{73260AFF-6030-49BF-A722-02A074594508}" type="presOf" srcId="{2C845658-6007-42A6-BC35-69F1559C9B01}" destId="{90E0C680-FC3D-4153-84AE-288E914C10C5}" srcOrd="0" destOrd="0" presId="urn:microsoft.com/office/officeart/2005/8/layout/hierarchy3"/>
    <dgm:cxn modelId="{BA02247C-F5CE-4E21-8163-9EB5DC6756B4}" type="presOf" srcId="{F1869A10-D3EC-494A-8931-DA09B533758D}" destId="{C725F401-0CB4-4143-8F4C-DEEFF39E6412}" srcOrd="0" destOrd="0" presId="urn:microsoft.com/office/officeart/2005/8/layout/hierarchy3"/>
    <dgm:cxn modelId="{75EFF05D-5CC4-47A2-AAE2-DD3CBE8E60C1}" type="presOf" srcId="{D148702B-3F56-4227-ABC0-3F09871C1467}" destId="{E252849E-6A8E-4660-970E-A6ED422BC9DA}" srcOrd="0" destOrd="0" presId="urn:microsoft.com/office/officeart/2005/8/layout/hierarchy3"/>
    <dgm:cxn modelId="{326F83ED-47E9-4BD9-84EA-FA4E9C2EBDC5}" srcId="{B913DEBE-AFCD-45AA-9F67-EC1D11D5A3F8}" destId="{9B88F40E-13AA-4EBB-843E-2F18BB269255}" srcOrd="2" destOrd="0" parTransId="{D54629EA-8553-4DC9-B67C-DA52D03EFD87}" sibTransId="{034CA77A-F935-489E-8CDB-0E835392C60C}"/>
    <dgm:cxn modelId="{70FEAC99-098E-445B-9DB6-471F633FFCA8}" srcId="{2D30C6E1-0F73-4220-827B-CC4C7E827C8C}" destId="{5CBF6541-104B-4FC8-9BE6-7DFBE477BAD4}" srcOrd="2" destOrd="0" parTransId="{E1071303-2FCA-4919-8833-F02785F37610}" sibTransId="{81C2FFCF-9447-4C19-95B5-EC6DCB812B7F}"/>
    <dgm:cxn modelId="{CC121FC2-06A8-4B9A-BB36-81AEF08F82DB}" srcId="{85B67237-D813-49C3-B431-20687A9A81CC}" destId="{8A0A21C0-88CF-4A3F-B617-B6A1D2C94D8E}" srcOrd="1" destOrd="0" parTransId="{D6538B46-CB6D-4A06-A372-CCCF8A7C3EC5}" sibTransId="{8EBE28A5-D888-45BE-9D77-532AC5A2FA62}"/>
    <dgm:cxn modelId="{AFF18374-D8D0-489A-AD68-37BF395C1F04}" type="presOf" srcId="{293366AE-1D12-4628-9A58-213AE572133C}" destId="{D3C8E485-657A-47D5-8601-B64AD5553069}" srcOrd="0" destOrd="0" presId="urn:microsoft.com/office/officeart/2005/8/layout/hierarchy3"/>
    <dgm:cxn modelId="{2EF3232C-6A18-4DF6-AF14-6863F6DA6460}" type="presOf" srcId="{C473255F-AA84-4AF2-B298-90CCDBBE045A}" destId="{22B3A987-9669-4394-BB63-690BC4880863}" srcOrd="0" destOrd="0" presId="urn:microsoft.com/office/officeart/2005/8/layout/hierarchy3"/>
    <dgm:cxn modelId="{E033778B-5040-435F-AE16-54EFB8767AA3}" srcId="{CF0E3197-0C12-4610-9039-E317BC77075A}" destId="{3FEF37B4-A2EC-4105-BF62-35878F14A022}" srcOrd="5" destOrd="0" parTransId="{6A163BA5-C69A-4D23-B65A-58C52F596308}" sibTransId="{30FF639B-6258-4014-817E-EE1C38E32FF2}"/>
    <dgm:cxn modelId="{956F8605-CEAB-4EE7-8C96-C12DD152AE33}" type="presOf" srcId="{3661C203-3D9C-4AFA-B75F-68493DBA89AC}" destId="{DF29BCA3-711A-4A22-A693-1FDA5C42B598}" srcOrd="0" destOrd="0" presId="urn:microsoft.com/office/officeart/2005/8/layout/hierarchy3"/>
    <dgm:cxn modelId="{3204F2F8-6223-423B-A371-5790B967BEEE}" type="presOf" srcId="{B58A7756-F0FB-49FC-91F2-FAE7EF9AC0C5}" destId="{BF0B9F9E-F5EA-44C4-B8FF-C7321ED13714}" srcOrd="0" destOrd="0" presId="urn:microsoft.com/office/officeart/2005/8/layout/hierarchy3"/>
    <dgm:cxn modelId="{D7692812-1897-425F-99B6-2AFE5A83B387}" srcId="{FFCA7AB3-7F30-4504-80C8-52C175366BEF}" destId="{D0B0FB75-3E9A-4ADD-84A5-2135E56BB3BE}" srcOrd="0" destOrd="0" parTransId="{1E513664-A2F2-463C-AFB6-E40AB48D07B0}" sibTransId="{ED28855B-E9E8-474B-BAA8-9BBBC0DF2A2A}"/>
    <dgm:cxn modelId="{6B89C809-877F-4BED-A8BF-03054541187F}" type="presOf" srcId="{EE699145-8FC6-497F-97D4-C2AD8D60523E}" destId="{55900341-5FD1-4A62-BF33-A28656C7C1E8}" srcOrd="0" destOrd="0" presId="urn:microsoft.com/office/officeart/2005/8/layout/hierarchy3"/>
    <dgm:cxn modelId="{19953848-6326-4FE0-89F2-14B8DF03B99E}" srcId="{85B67237-D813-49C3-B431-20687A9A81CC}" destId="{86233A09-0785-4BD5-9D08-E183436D2F8D}" srcOrd="3" destOrd="0" parTransId="{B7098493-A5D2-4607-9083-3A49F6E414E7}" sibTransId="{4E3B6698-4104-4763-B712-520FBB202769}"/>
    <dgm:cxn modelId="{FA1920BC-150E-4144-811F-03B1DC678F22}" srcId="{B913DEBE-AFCD-45AA-9F67-EC1D11D5A3F8}" destId="{820D5FC0-5C39-44DE-9BEA-D9BBCEA3FC2F}" srcOrd="1" destOrd="0" parTransId="{0CCDE4EB-D3A0-4AB5-8C16-EFF4375F31F9}" sibTransId="{9C6D1D3E-85AC-4D30-A9A6-6D3E21C37628}"/>
    <dgm:cxn modelId="{CF49DA15-4A16-4335-BF0D-940E343F1B63}" type="presOf" srcId="{2BB6B5D6-9E4D-4088-A301-1E5167B31D5A}" destId="{D50A98CE-08C0-46D6-8E85-8DDE275A17A8}" srcOrd="0" destOrd="0" presId="urn:microsoft.com/office/officeart/2005/8/layout/hierarchy3"/>
    <dgm:cxn modelId="{964F0736-AB92-4DD1-B874-05172E51F4D7}" srcId="{B913DEBE-AFCD-45AA-9F67-EC1D11D5A3F8}" destId="{F84B7C64-9A96-4641-8A4F-C0F4B81794F5}" srcOrd="5" destOrd="0" parTransId="{E60CEB2E-C63C-4A96-8F16-0764152CE873}" sibTransId="{564C72BC-88C5-4FDC-831C-0D111F4E527D}"/>
    <dgm:cxn modelId="{9276004A-F92F-4FC3-A2D6-B8BBDCCD0D7D}" type="presOf" srcId="{950CF5DC-9E8A-42FE-A6E9-3B607FD413CD}" destId="{9A725F95-CD6F-487C-A472-E5BC14EBAAB2}" srcOrd="0" destOrd="0" presId="urn:microsoft.com/office/officeart/2005/8/layout/hierarchy3"/>
    <dgm:cxn modelId="{CA7E9193-B8C7-4BDF-9D3E-B2496D3882DE}" srcId="{2BB6B5D6-9E4D-4088-A301-1E5167B31D5A}" destId="{34FCDDD8-0289-4B0C-9147-8F9DCB57F622}" srcOrd="3" destOrd="0" parTransId="{4D2EDD73-4763-4F18-AC37-BCC1E3BA8003}" sibTransId="{148FBF58-43E5-4CC0-8B0A-9F9458BCB10B}"/>
    <dgm:cxn modelId="{9AA48A2D-B442-4E67-81B1-3F289901AF5F}" srcId="{6E153D99-475E-4D0D-9113-84FA984B57B6}" destId="{81BEE00B-367F-4508-85B8-50BB7D8AE836}" srcOrd="4" destOrd="0" parTransId="{5A6D8A7B-C6FA-4A95-A70C-680563C76A68}" sibTransId="{5028E2D9-5842-415A-B6EA-60E2923A4431}"/>
    <dgm:cxn modelId="{3D37DAE4-32C1-404C-A5B2-E88DA1D708F8}" type="presOf" srcId="{9B88F40E-13AA-4EBB-843E-2F18BB269255}" destId="{027E3423-8267-4A6E-9FAA-A682D8D98EE8}" srcOrd="0" destOrd="0" presId="urn:microsoft.com/office/officeart/2005/8/layout/hierarchy3"/>
    <dgm:cxn modelId="{1002DAFE-8AF2-43F7-B41C-70F4928F3A30}" srcId="{2BB6B5D6-9E4D-4088-A301-1E5167B31D5A}" destId="{6E153D99-475E-4D0D-9113-84FA984B57B6}" srcOrd="4" destOrd="0" parTransId="{EB40E230-EE6E-4C19-91A3-50E4915D36BC}" sibTransId="{54BAF08E-1931-41E2-9101-6B730CD92C34}"/>
    <dgm:cxn modelId="{7DFAA92C-1626-455D-BDF4-EB6F463A120D}" srcId="{34FCDDD8-0289-4B0C-9147-8F9DCB57F622}" destId="{6C5980AC-C525-4100-BD3A-B2CEEA94E0FE}" srcOrd="5" destOrd="0" parTransId="{B6202BA7-7351-443B-B18B-29ADE4F93A8A}" sibTransId="{74A1292B-FB75-432A-B620-6F07BCCF7CEE}"/>
    <dgm:cxn modelId="{17541631-AF98-4B85-A84A-C04D8DDAAE15}" srcId="{2D30C6E1-0F73-4220-827B-CC4C7E827C8C}" destId="{F53F2E48-AF58-4B74-9D52-570C924E2FC6}" srcOrd="1" destOrd="0" parTransId="{5588961B-A5F6-43BA-8FE2-E590AE529C62}" sibTransId="{69926FFD-35B4-43C5-B78C-9796C1245274}"/>
    <dgm:cxn modelId="{5E60E2C3-374F-468C-AD53-AE6E50F003E0}" type="presOf" srcId="{ADE99100-C3BD-407C-8CFA-690236F392CD}" destId="{EFB7DDD8-9393-4813-BB02-7D74E5AF55FA}" srcOrd="0" destOrd="0" presId="urn:microsoft.com/office/officeart/2005/8/layout/hierarchy3"/>
    <dgm:cxn modelId="{1C4ECB9D-1B9B-4ABD-804E-B9683C89C92A}" type="presOf" srcId="{DF2F12BB-1F45-4C01-83AB-5E4D1C5C21B5}" destId="{FF79875A-A7A7-475C-979E-9A52598803C4}" srcOrd="0" destOrd="0" presId="urn:microsoft.com/office/officeart/2005/8/layout/hierarchy3"/>
    <dgm:cxn modelId="{D194AFDE-5E4C-4E60-8B06-48D989031EEC}" srcId="{6E153D99-475E-4D0D-9113-84FA984B57B6}" destId="{B23B6532-6FA5-4CC4-8C37-37331E3B13A2}" srcOrd="1" destOrd="0" parTransId="{30B38A6C-0D27-400C-BBF1-731C2F62984D}" sibTransId="{5EC50BC7-225C-471D-AB2D-BD5D686DD9BC}"/>
    <dgm:cxn modelId="{076F25A1-B5CF-4D3D-BED5-539F48849C6A}" srcId="{2D30C6E1-0F73-4220-827B-CC4C7E827C8C}" destId="{293366AE-1D12-4628-9A58-213AE572133C}" srcOrd="0" destOrd="0" parTransId="{02112C48-E93F-49B0-8C12-CC02CD0DA4DC}" sibTransId="{931441BF-F91E-4455-BC59-435E278332AD}"/>
    <dgm:cxn modelId="{D0D039DF-395A-4EFC-937C-A0535493E4A2}" type="presOf" srcId="{9617423E-6796-4241-AEAE-C1CDC4D5B11B}" destId="{7E070157-7C03-4342-8F14-3BAC4F7DA014}" srcOrd="0" destOrd="0" presId="urn:microsoft.com/office/officeart/2005/8/layout/hierarchy3"/>
    <dgm:cxn modelId="{75C9270D-F84C-4B68-B5C7-17F81DE8889F}" type="presOf" srcId="{4D74410B-1C1D-4843-B689-1553AB1F3B7D}" destId="{6D46FC80-FE5B-4B8A-AC36-38D7E3FC02FB}" srcOrd="0" destOrd="0" presId="urn:microsoft.com/office/officeart/2005/8/layout/hierarchy3"/>
    <dgm:cxn modelId="{43492120-413E-4B7A-AE18-D5134B898ED4}" type="presOf" srcId="{D6538B46-CB6D-4A06-A372-CCCF8A7C3EC5}" destId="{2ABC8896-DCDC-4BAE-9E66-7411DA18A505}" srcOrd="0" destOrd="0" presId="urn:microsoft.com/office/officeart/2005/8/layout/hierarchy3"/>
    <dgm:cxn modelId="{EB6F4019-A278-4D65-B835-88C706A37966}" type="presOf" srcId="{99D240E0-D963-4ED8-AEDE-25B49119DE63}" destId="{04E5C68F-FB31-4CB2-8B1D-78D4C2B8E758}" srcOrd="0" destOrd="0" presId="urn:microsoft.com/office/officeart/2005/8/layout/hierarchy3"/>
    <dgm:cxn modelId="{02EA3A99-CF8D-491E-ABDF-916756B26AA3}" type="presOf" srcId="{89DB56F5-56FC-4827-83CD-8B2EB6747363}" destId="{776DED4A-854B-4BC7-BDFF-793F3C5BBD19}" srcOrd="0" destOrd="0" presId="urn:microsoft.com/office/officeart/2005/8/layout/hierarchy3"/>
    <dgm:cxn modelId="{16A969EE-DBC6-43E9-8048-AB3223E252E1}" type="presOf" srcId="{BDFE979F-85EC-4D74-8FB4-C5FAC92C6037}" destId="{04C4CE6F-F1E3-4F98-92BC-13AEB1543880}" srcOrd="0" destOrd="0" presId="urn:microsoft.com/office/officeart/2005/8/layout/hierarchy3"/>
    <dgm:cxn modelId="{2AB4C6F7-DE41-4C16-B6FF-3E9824E73CC8}" srcId="{34FCDDD8-0289-4B0C-9147-8F9DCB57F622}" destId="{2C845658-6007-42A6-BC35-69F1559C9B01}" srcOrd="4" destOrd="0" parTransId="{974A0D7E-5015-4575-AC92-9F817BC707B2}" sibTransId="{BA5A97FE-ED36-479B-97E4-7803DC5C9B6A}"/>
    <dgm:cxn modelId="{ED56DE6B-0E7F-4DAA-A8DB-12DAC874C7E2}" type="presOf" srcId="{ADCEFC5E-4059-43E2-86E1-8214FB15158B}" destId="{63AF5320-A31D-4DC5-81FE-D190931FAF35}" srcOrd="0" destOrd="0" presId="urn:microsoft.com/office/officeart/2005/8/layout/hierarchy3"/>
    <dgm:cxn modelId="{4CD8CCF5-14CB-46E6-B70F-A066E489B966}" type="presOf" srcId="{86233A09-0785-4BD5-9D08-E183436D2F8D}" destId="{DD182407-FF17-440D-A986-C7203C4CD554}" srcOrd="0" destOrd="0" presId="urn:microsoft.com/office/officeart/2005/8/layout/hierarchy3"/>
    <dgm:cxn modelId="{4BE49617-5EE0-4812-9108-F600A49D431F}" srcId="{85B67237-D813-49C3-B431-20687A9A81CC}" destId="{E0329067-48F1-4287-B992-2917FA957FCB}" srcOrd="0" destOrd="0" parTransId="{B5FB80B5-EBE8-4A97-8B20-E308342CC433}" sibTransId="{CA27A00C-EA01-46C0-BF1B-AD9D9F852494}"/>
    <dgm:cxn modelId="{960BFE90-E7C4-431E-9E35-63FC9760EB0F}" type="presOf" srcId="{974A0D7E-5015-4575-AC92-9F817BC707B2}" destId="{527BB6A5-6EF5-488B-A853-2E4EC5C19634}" srcOrd="0" destOrd="0" presId="urn:microsoft.com/office/officeart/2005/8/layout/hierarchy3"/>
    <dgm:cxn modelId="{7BE51588-D467-444D-A3FB-C28B4C1B63BE}" type="presOf" srcId="{B913DEBE-AFCD-45AA-9F67-EC1D11D5A3F8}" destId="{2DA29644-27DE-4224-A16E-52D4BF94C365}" srcOrd="1" destOrd="0" presId="urn:microsoft.com/office/officeart/2005/8/layout/hierarchy3"/>
    <dgm:cxn modelId="{32470898-81F3-431F-97D1-A8395F6EE3D9}" type="presOf" srcId="{CF0E3197-0C12-4610-9039-E317BC77075A}" destId="{B496A015-E814-47CF-A4B3-8992A6B33BAD}" srcOrd="1" destOrd="0" presId="urn:microsoft.com/office/officeart/2005/8/layout/hierarchy3"/>
    <dgm:cxn modelId="{60565682-C12A-4E3B-A5CC-D9928E59EF13}" type="presOf" srcId="{D71F166E-0C3C-4407-9D9E-9651B7266870}" destId="{7B44C2FD-C7CC-47E9-9C44-1DC6B0F250C1}" srcOrd="0" destOrd="0" presId="urn:microsoft.com/office/officeart/2005/8/layout/hierarchy3"/>
    <dgm:cxn modelId="{AE082764-EDEA-4BDA-AC05-CE1E04F5FD47}" type="presOf" srcId="{2D30C6E1-0F73-4220-827B-CC4C7E827C8C}" destId="{1F91258D-6467-4B91-BE92-6D8A1543FD64}" srcOrd="1" destOrd="0" presId="urn:microsoft.com/office/officeart/2005/8/layout/hierarchy3"/>
    <dgm:cxn modelId="{1D26670E-83DE-4929-80E7-7B6DC2BD210D}" type="presOf" srcId="{B23B6532-6FA5-4CC4-8C37-37331E3B13A2}" destId="{E40BB5DC-92E6-4278-8182-24E038C123F4}" srcOrd="0" destOrd="0" presId="urn:microsoft.com/office/officeart/2005/8/layout/hierarchy3"/>
    <dgm:cxn modelId="{97ACABF1-2A58-4A34-9360-C5E0C6C89D45}" type="presOf" srcId="{861BE90E-E562-461B-B6B1-EFE88FD16BCF}" destId="{7F31F39A-90E1-4E63-9B93-C7DAD4CF1741}" srcOrd="0" destOrd="0" presId="urn:microsoft.com/office/officeart/2005/8/layout/hierarchy3"/>
    <dgm:cxn modelId="{8B2DB30E-888A-44E5-9C4B-C6CE880D28F7}" srcId="{CF0E3197-0C12-4610-9039-E317BC77075A}" destId="{ADCEFC5E-4059-43E2-86E1-8214FB15158B}" srcOrd="3" destOrd="0" parTransId="{7379565B-F5B8-49A6-8ED2-77505516ECF6}" sibTransId="{854F0ACE-B79B-4EFF-9F73-FD8EF435659E}"/>
    <dgm:cxn modelId="{8C0241A1-68CC-4AE4-A1C3-86D7810545DF}" type="presOf" srcId="{2F0C347E-A4D0-49D6-B937-F6C480B503C9}" destId="{810C6365-2780-423D-8658-5B65B534F039}" srcOrd="0" destOrd="0" presId="urn:microsoft.com/office/officeart/2005/8/layout/hierarchy3"/>
    <dgm:cxn modelId="{D5B06983-366C-404D-9854-61EA47BC989C}" type="presOf" srcId="{E1071303-2FCA-4919-8833-F02785F37610}" destId="{8B58453C-BB1D-4520-9607-1CEEFAB36CBE}" srcOrd="0" destOrd="0" presId="urn:microsoft.com/office/officeart/2005/8/layout/hierarchy3"/>
    <dgm:cxn modelId="{F165FA7D-D116-48B9-AA8F-2F0402332B95}" type="presOf" srcId="{F84B7C64-9A96-4641-8A4F-C0F4B81794F5}" destId="{91575329-7CBB-46AC-A496-64352A602032}" srcOrd="0" destOrd="0" presId="urn:microsoft.com/office/officeart/2005/8/layout/hierarchy3"/>
    <dgm:cxn modelId="{4763349E-3A67-40DC-B65D-150CB1685ADB}" type="presOf" srcId="{EC5AC3E7-E0BA-4C57-B657-D8578E8F8697}" destId="{02E88F6A-8763-4B6A-BC8A-8C6746A94ADC}" srcOrd="0" destOrd="0" presId="urn:microsoft.com/office/officeart/2005/8/layout/hierarchy3"/>
    <dgm:cxn modelId="{039AAC99-997A-4D09-8C3C-0BEAC83F8A64}" type="presOf" srcId="{5E5B7AF9-33FF-4D24-ACB5-362B1679F527}" destId="{89522ED0-51FB-4DFF-AD29-AA03F9B94101}" srcOrd="0" destOrd="0" presId="urn:microsoft.com/office/officeart/2005/8/layout/hierarchy3"/>
    <dgm:cxn modelId="{A1549BC4-AD31-45F8-AD3C-8613CBBF3877}" type="presOf" srcId="{D0B0FB75-3E9A-4ADD-84A5-2135E56BB3BE}" destId="{E1CF3170-2B91-43C1-8AB5-BF28939770CB}" srcOrd="0" destOrd="0" presId="urn:microsoft.com/office/officeart/2005/8/layout/hierarchy3"/>
    <dgm:cxn modelId="{DE4C04D7-8413-4A02-8DD1-689DC34ADC4E}" type="presOf" srcId="{85B67237-D813-49C3-B431-20687A9A81CC}" destId="{4F82A894-FE56-4208-8194-B5C968DD79B1}" srcOrd="0" destOrd="0" presId="urn:microsoft.com/office/officeart/2005/8/layout/hierarchy3"/>
    <dgm:cxn modelId="{023C3B10-9C88-4CDA-887F-4560F4E7E511}" type="presOf" srcId="{6C5980AC-C525-4100-BD3A-B2CEEA94E0FE}" destId="{733E02F7-6A89-49EB-BE86-558C1022DD10}" srcOrd="0" destOrd="0" presId="urn:microsoft.com/office/officeart/2005/8/layout/hierarchy3"/>
    <dgm:cxn modelId="{5B161205-0962-4AF9-BCD3-8F508DEDFCDE}" type="presOf" srcId="{BE945851-69C9-4D88-8221-E22BF6E57D5D}" destId="{86D43C16-CD7E-4B0E-BFAC-CE07AED2B929}" srcOrd="0" destOrd="0" presId="urn:microsoft.com/office/officeart/2005/8/layout/hierarchy3"/>
    <dgm:cxn modelId="{0DC580F0-4804-4B96-8702-CEBD0CF99520}" type="presOf" srcId="{02112C48-E93F-49B0-8C12-CC02CD0DA4DC}" destId="{C0AAB278-DBCC-4BF6-9F05-F9021F540CDA}" srcOrd="0" destOrd="0" presId="urn:microsoft.com/office/officeart/2005/8/layout/hierarchy3"/>
    <dgm:cxn modelId="{EE9DFC16-2B9E-4566-B4C5-4C546EDA1AD3}" type="presOf" srcId="{5A6D8A7B-C6FA-4A95-A70C-680563C76A68}" destId="{D5B356D9-0FCC-4058-8EF6-840D4D376E72}" srcOrd="0" destOrd="0" presId="urn:microsoft.com/office/officeart/2005/8/layout/hierarchy3"/>
    <dgm:cxn modelId="{FA210A98-B440-47AE-B7EA-4A79645FF73C}" type="presOf" srcId="{536F0655-802B-4BC2-AE09-7D18F8B53A82}" destId="{F3E24FA0-3809-4680-9462-69788E3837A8}" srcOrd="0" destOrd="0" presId="urn:microsoft.com/office/officeart/2005/8/layout/hierarchy3"/>
    <dgm:cxn modelId="{56A2E0D8-9602-4D10-9C67-DCCD9A78E7D4}" srcId="{B913DEBE-AFCD-45AA-9F67-EC1D11D5A3F8}" destId="{F1869A10-D3EC-494A-8931-DA09B533758D}" srcOrd="3" destOrd="0" parTransId="{6F776E9B-3616-4F72-8188-30EBDCD626E9}" sibTransId="{5E030FBA-381B-4641-B292-D321ECB7B2F8}"/>
    <dgm:cxn modelId="{83ED9BEE-3CF0-4E51-8DEF-BBE2CB63F111}" type="presOf" srcId="{B913DEBE-AFCD-45AA-9F67-EC1D11D5A3F8}" destId="{E9AF4E8C-AFC3-4F8F-AFA6-DB428442B602}" srcOrd="0" destOrd="0" presId="urn:microsoft.com/office/officeart/2005/8/layout/hierarchy3"/>
    <dgm:cxn modelId="{A8C8BE64-82BA-410E-86A1-52801978C9CB}" type="presOf" srcId="{B6202BA7-7351-443B-B18B-29ADE4F93A8A}" destId="{E16DABCA-3CAF-41B8-AC02-D6C50D4351A3}" srcOrd="0" destOrd="0" presId="urn:microsoft.com/office/officeart/2005/8/layout/hierarchy3"/>
    <dgm:cxn modelId="{029678DD-9391-47F2-91B2-DF3A0D49171C}" type="presOf" srcId="{43712683-065A-4AA5-A6CA-1E300850B46F}" destId="{F4AF38F4-8E5C-431E-ADAE-3EC093DD9B22}" srcOrd="0" destOrd="0" presId="urn:microsoft.com/office/officeart/2005/8/layout/hierarchy3"/>
    <dgm:cxn modelId="{C87E3F01-A030-4E39-819D-491261BCA72C}" srcId="{CF0E3197-0C12-4610-9039-E317BC77075A}" destId="{BE945851-69C9-4D88-8221-E22BF6E57D5D}" srcOrd="0" destOrd="0" parTransId="{536F0655-802B-4BC2-AE09-7D18F8B53A82}" sibTransId="{A16463D4-509D-4327-B3BE-EB226A822EC3}"/>
    <dgm:cxn modelId="{B717F449-F1C1-4729-8A99-08F91CD5388B}" srcId="{6E153D99-475E-4D0D-9113-84FA984B57B6}" destId="{861BE90E-E562-461B-B6B1-EFE88FD16BCF}" srcOrd="0" destOrd="0" parTransId="{3D4FD2A2-8AA1-49F9-917D-CE4F45B7175F}" sibTransId="{3A2A92E1-F0CF-451C-9EBB-C47FAF9F2525}"/>
    <dgm:cxn modelId="{67044B23-40B3-41AB-98F4-F4DCEE2890CF}" srcId="{34FCDDD8-0289-4B0C-9147-8F9DCB57F622}" destId="{950CF5DC-9E8A-42FE-A6E9-3B607FD413CD}" srcOrd="2" destOrd="0" parTransId="{EC5AC3E7-E0BA-4C57-B657-D8578E8F8697}" sibTransId="{F14CCAAE-BB3F-4B7F-B7DE-07016C0C18AF}"/>
    <dgm:cxn modelId="{EB1E0131-EAC1-4929-94B9-A1211672CC00}" type="presOf" srcId="{0E1F642A-5673-4706-B780-148EF9114DE8}" destId="{D34E4E31-AFC0-4875-A6E1-B9D129BF6FC0}" srcOrd="0" destOrd="0" presId="urn:microsoft.com/office/officeart/2005/8/layout/hierarchy3"/>
    <dgm:cxn modelId="{B47F3D93-DB27-47A5-9561-961A529FBBF9}" type="presOf" srcId="{7F571395-CB1B-4BE3-B303-0AEF6EC70AA6}" destId="{BD1DF303-A631-4EEF-AE79-5F67D180DA19}" srcOrd="0" destOrd="0" presId="urn:microsoft.com/office/officeart/2005/8/layout/hierarchy3"/>
    <dgm:cxn modelId="{C3C5BA9A-C536-4A54-AF0B-4E605A0E94CF}" type="presOf" srcId="{75F91C99-FAC8-49F3-873F-30896E457011}" destId="{180F8F08-5B2B-48D4-AE7A-AAE3D2438E51}" srcOrd="0" destOrd="0" presId="urn:microsoft.com/office/officeart/2005/8/layout/hierarchy3"/>
    <dgm:cxn modelId="{0C1AB09D-EDC9-44B1-8FCA-59F9159A0D35}" srcId="{85B67237-D813-49C3-B431-20687A9A81CC}" destId="{5E5B7AF9-33FF-4D24-ACB5-362B1679F527}" srcOrd="2" destOrd="0" parTransId="{ADE99100-C3BD-407C-8CFA-690236F392CD}" sibTransId="{D81DFCB1-A1C7-486A-955E-1BD8DB445F3B}"/>
    <dgm:cxn modelId="{55429E12-71AE-497E-B755-B4397624CA01}" type="presOf" srcId="{8A0A21C0-88CF-4A3F-B617-B6A1D2C94D8E}" destId="{C6C82107-96B8-4674-ABDF-19C96421D6AA}" srcOrd="0" destOrd="0" presId="urn:microsoft.com/office/officeart/2005/8/layout/hierarchy3"/>
    <dgm:cxn modelId="{7D39C55E-74DA-4D39-911F-C2E02D42C6EA}" type="presOf" srcId="{7379565B-F5B8-49A6-8ED2-77505516ECF6}" destId="{6AFF11D4-214C-4C9B-97D9-70AE70A69F71}" srcOrd="0" destOrd="0" presId="urn:microsoft.com/office/officeart/2005/8/layout/hierarchy3"/>
    <dgm:cxn modelId="{A3CC8A87-BEFE-43FE-B6CA-FD74B8C50A34}" type="presOf" srcId="{3FEF37B4-A2EC-4105-BF62-35878F14A022}" destId="{B0339759-52F4-4EA0-AF22-16C3C291ABC3}" srcOrd="0" destOrd="0" presId="urn:microsoft.com/office/officeart/2005/8/layout/hierarchy3"/>
    <dgm:cxn modelId="{816322EB-F6BC-40FF-B403-E15427DECE44}" type="presOf" srcId="{820D5FC0-5C39-44DE-9BEA-D9BBCEA3FC2F}" destId="{E5F2FEC1-78D0-4E66-A2CA-7FC65BCE22D7}" srcOrd="0" destOrd="0" presId="urn:microsoft.com/office/officeart/2005/8/layout/hierarchy3"/>
    <dgm:cxn modelId="{DE46FD09-F627-4961-8489-8A013A02CB58}" type="presOf" srcId="{6E153D99-475E-4D0D-9113-84FA984B57B6}" destId="{895CD797-4F09-465D-AD8A-6AD1FF237111}" srcOrd="0" destOrd="0" presId="urn:microsoft.com/office/officeart/2005/8/layout/hierarchy3"/>
    <dgm:cxn modelId="{145A707A-E925-45D8-84D0-5BF30FCE1981}" srcId="{FFCA7AB3-7F30-4504-80C8-52C175366BEF}" destId="{DF2F12BB-1F45-4C01-83AB-5E4D1C5C21B5}" srcOrd="3" destOrd="0" parTransId="{AAEFE517-3E7B-4597-9481-D96B938B94B1}" sibTransId="{1C62F70A-601D-4101-9AEE-3AEB07A35AEA}"/>
    <dgm:cxn modelId="{01286CD3-042B-44C4-A814-9C7CC45F6847}" type="presOf" srcId="{5588961B-A5F6-43BA-8FE2-E590AE529C62}" destId="{9350142B-2C9B-46FB-89A1-BF66F77FAEF2}" srcOrd="0" destOrd="0" presId="urn:microsoft.com/office/officeart/2005/8/layout/hierarchy3"/>
    <dgm:cxn modelId="{4B95C0CF-7EC1-4EAD-93D2-53DCE72D0B65}" srcId="{FFCA7AB3-7F30-4504-80C8-52C175366BEF}" destId="{BF2B8363-88DE-4DF4-9C6C-5DCB05E7ED8C}" srcOrd="2" destOrd="0" parTransId="{2F0C347E-A4D0-49D6-B937-F6C480B503C9}" sibTransId="{1E099D8E-E4FB-4E64-8571-33EE834EC528}"/>
    <dgm:cxn modelId="{2A8D8381-356F-4C9B-8732-62E003D74160}" type="presOf" srcId="{F6612DBE-B2EC-488A-ABC7-C2C539FFC751}" destId="{86EADCEA-9B1D-4D26-9CF1-A97A20495A01}" srcOrd="0" destOrd="0" presId="urn:microsoft.com/office/officeart/2005/8/layout/hierarchy3"/>
    <dgm:cxn modelId="{90EB3B0D-3F56-4B13-B150-C07477A5329E}" srcId="{2BB6B5D6-9E4D-4088-A301-1E5167B31D5A}" destId="{CF0E3197-0C12-4610-9039-E317BC77075A}" srcOrd="1" destOrd="0" parTransId="{A49CEDAD-8C86-4E5C-B8A2-D150154E660C}" sibTransId="{BA75A64F-D0F8-47EB-BAA2-436FF11C723C}"/>
    <dgm:cxn modelId="{B7A13DEC-F8BF-4C04-9988-31F0B1703196}" type="presOf" srcId="{58ED19A4-825F-4A27-869A-A97366BD4BC7}" destId="{E2B75F0D-099E-41E7-9414-636F85987D89}" srcOrd="0" destOrd="0" presId="urn:microsoft.com/office/officeart/2005/8/layout/hierarchy3"/>
    <dgm:cxn modelId="{4FFA14EF-58F1-444A-B683-E78261907265}" srcId="{2BB6B5D6-9E4D-4088-A301-1E5167B31D5A}" destId="{FFCA7AB3-7F30-4504-80C8-52C175366BEF}" srcOrd="2" destOrd="0" parTransId="{454E4802-DBC9-4D71-BFA8-8C81DC9B9EAD}" sibTransId="{8E5A9705-31BA-48CF-B961-A471C97ED19D}"/>
    <dgm:cxn modelId="{CBD572F3-C87A-4377-89EF-F15E88B3EF9A}" type="presOf" srcId="{85B67237-D813-49C3-B431-20687A9A81CC}" destId="{D0D8390E-1EA7-44CD-8658-F9C9D580166A}" srcOrd="1" destOrd="0" presId="urn:microsoft.com/office/officeart/2005/8/layout/hierarchy3"/>
    <dgm:cxn modelId="{954963D0-168D-49B3-87BF-052E99314354}" srcId="{2BB6B5D6-9E4D-4088-A301-1E5167B31D5A}" destId="{85B67237-D813-49C3-B431-20687A9A81CC}" srcOrd="6" destOrd="0" parTransId="{B8FC94FE-4567-49D3-B509-02F7D6E27534}" sibTransId="{1B526924-3CBC-4BB1-BC84-052AB41AEDA3}"/>
    <dgm:cxn modelId="{CF75FEE6-095B-4F2D-A9BE-6575998CDBE0}" type="presOf" srcId="{CF0E3197-0C12-4610-9039-E317BC77075A}" destId="{1AA88E3C-1F63-4AE9-909C-8086C0803480}" srcOrd="0" destOrd="0" presId="urn:microsoft.com/office/officeart/2005/8/layout/hierarchy3"/>
    <dgm:cxn modelId="{0665906D-4461-4A39-ABDD-B15051B63F9B}" srcId="{CF0E3197-0C12-4610-9039-E317BC77075A}" destId="{7F571395-CB1B-4BE3-B303-0AEF6EC70AA6}" srcOrd="1" destOrd="0" parTransId="{0E1F642A-5673-4706-B780-148EF9114DE8}" sibTransId="{47009C51-3A72-4082-AE3E-43C6D1B64D95}"/>
    <dgm:cxn modelId="{249D1B22-18DE-47FE-8875-8F95557B86F8}" srcId="{6E153D99-475E-4D0D-9113-84FA984B57B6}" destId="{C473255F-AA84-4AF2-B298-90CCDBBE045A}" srcOrd="2" destOrd="0" parTransId="{F6612DBE-B2EC-488A-ABC7-C2C539FFC751}" sibTransId="{B3102102-C211-480A-99FB-19621C658E3E}"/>
    <dgm:cxn modelId="{8AAF69A6-9FF0-4B6B-942A-FE548DF90429}" type="presOf" srcId="{AAEFE517-3E7B-4597-9481-D96B938B94B1}" destId="{DB824557-9639-48D2-92A9-CF6EAB296500}" srcOrd="0" destOrd="0" presId="urn:microsoft.com/office/officeart/2005/8/layout/hierarchy3"/>
    <dgm:cxn modelId="{50A2D93B-340D-436F-982D-6E2D7047D729}" type="presOf" srcId="{30B38A6C-0D27-400C-BBF1-731C2F62984D}" destId="{9D99ACFA-16CB-40BA-B9C3-C2D5CA0AACA9}" srcOrd="0" destOrd="0" presId="urn:microsoft.com/office/officeart/2005/8/layout/hierarchy3"/>
    <dgm:cxn modelId="{CA6F3E54-18E6-4EAC-9952-5AA2A1374A62}" type="presOf" srcId="{34FCDDD8-0289-4B0C-9147-8F9DCB57F622}" destId="{787D510A-5A7E-4749-93D3-23586CA08B01}" srcOrd="1" destOrd="0" presId="urn:microsoft.com/office/officeart/2005/8/layout/hierarchy3"/>
    <dgm:cxn modelId="{2212627F-ABE2-48F3-BF97-95626B93DF6D}" srcId="{34FCDDD8-0289-4B0C-9147-8F9DCB57F622}" destId="{E6434625-30F9-408E-A722-86D643AC489C}" srcOrd="3" destOrd="0" parTransId="{254DAA99-CD4E-49A7-A608-95260FEA82FD}" sibTransId="{9B80F653-A93F-42E9-8624-EA3CEA37C08C}"/>
    <dgm:cxn modelId="{F9B89447-05AD-4C16-A448-CBC8B0052F80}" type="presOf" srcId="{D54629EA-8553-4DC9-B67C-DA52D03EFD87}" destId="{43F98337-79E7-4B07-AF4B-CFA76DDFAA1F}" srcOrd="0" destOrd="0" presId="urn:microsoft.com/office/officeart/2005/8/layout/hierarchy3"/>
    <dgm:cxn modelId="{29243C47-4EC4-46C7-923F-44969C085714}" type="presOf" srcId="{34FCDDD8-0289-4B0C-9147-8F9DCB57F622}" destId="{1B49CAE7-B4B7-4FE1-B3D8-BEC276FBCAF7}" srcOrd="0" destOrd="0" presId="urn:microsoft.com/office/officeart/2005/8/layout/hierarchy3"/>
    <dgm:cxn modelId="{DBA3F35D-49B5-4BA2-BF8B-D5A8335290AB}" srcId="{34FCDDD8-0289-4B0C-9147-8F9DCB57F622}" destId="{89DB56F5-56FC-4827-83CD-8B2EB6747363}" srcOrd="1" destOrd="0" parTransId="{B58A7756-F0FB-49FC-91F2-FAE7EF9AC0C5}" sibTransId="{D9DED328-7040-42E6-8247-E20009F9F7A1}"/>
    <dgm:cxn modelId="{37D698D1-4343-4A35-9B2D-4F4B2FD63EFE}" type="presOf" srcId="{C7119111-4E2D-48B7-A2B7-36A0363A0931}" destId="{4291BE62-21F8-4C3D-9C81-7E2680D7014B}" srcOrd="0" destOrd="0" presId="urn:microsoft.com/office/officeart/2005/8/layout/hierarchy3"/>
    <dgm:cxn modelId="{14CB4504-3C8D-4FDE-BA9E-E897C22E9889}" srcId="{FFCA7AB3-7F30-4504-80C8-52C175366BEF}" destId="{2F5D066F-112B-4882-AC12-2D17B0E9973E}" srcOrd="1" destOrd="0" parTransId="{EE699145-8FC6-497F-97D4-C2AD8D60523E}" sibTransId="{D7A52DC3-5E49-4BE7-9B7C-9BEF96DF8454}"/>
    <dgm:cxn modelId="{6BBE57F6-C850-4C40-8F36-2F624B63DF74}" type="presOf" srcId="{BF2B8363-88DE-4DF4-9C6C-5DCB05E7ED8C}" destId="{1BD92449-D510-46AF-9AA2-3ECF499C04DA}" srcOrd="0" destOrd="0" presId="urn:microsoft.com/office/officeart/2005/8/layout/hierarchy3"/>
    <dgm:cxn modelId="{A49FC5E0-D8BB-421E-8A19-6C43938C59BA}" type="presOf" srcId="{65BD2B64-F95A-4426-839A-E7C7E61F2DA2}" destId="{38B2E6B2-DC32-4B2A-8C4E-FFC4B634E379}" srcOrd="0" destOrd="0" presId="urn:microsoft.com/office/officeart/2005/8/layout/hierarchy3"/>
    <dgm:cxn modelId="{A8E88168-A630-4B3D-8BEC-7C4B54CD38ED}" type="presOf" srcId="{FFCA7AB3-7F30-4504-80C8-52C175366BEF}" destId="{A39AF8C1-8CBE-4F9E-A2FC-4E8C3E6E289C}" srcOrd="0" destOrd="0" presId="urn:microsoft.com/office/officeart/2005/8/layout/hierarchy3"/>
    <dgm:cxn modelId="{86D274B9-3762-451A-908D-0C3B03444394}" type="presOf" srcId="{6E153D99-475E-4D0D-9113-84FA984B57B6}" destId="{CF4D92A9-FD3C-4463-B4A8-0A0E0640CAEB}" srcOrd="1" destOrd="0" presId="urn:microsoft.com/office/officeart/2005/8/layout/hierarchy3"/>
    <dgm:cxn modelId="{EBF65437-3B82-40B8-9BB4-923D186B67CA}" type="presOf" srcId="{2D30C6E1-0F73-4220-827B-CC4C7E827C8C}" destId="{A40353D8-F88D-4EC5-A45E-F620AC61E292}" srcOrd="0" destOrd="0" presId="urn:microsoft.com/office/officeart/2005/8/layout/hierarchy3"/>
    <dgm:cxn modelId="{0268FCCD-CF76-4BD1-9EA3-F341DAAB66E9}" type="presOf" srcId="{E0329067-48F1-4287-B992-2917FA957FCB}" destId="{4ABE4F12-DFC2-4388-A4CB-1CAA2AE978A7}" srcOrd="0" destOrd="0" presId="urn:microsoft.com/office/officeart/2005/8/layout/hierarchy3"/>
    <dgm:cxn modelId="{01484B61-C75F-4959-B39B-8B766192B8C7}" type="presOf" srcId="{0CCDE4EB-D3A0-4AB5-8C16-EFF4375F31F9}" destId="{36A891F3-2B29-4F4C-8D8C-753DCD476D1E}" srcOrd="0" destOrd="0" presId="urn:microsoft.com/office/officeart/2005/8/layout/hierarchy3"/>
    <dgm:cxn modelId="{17AEF42E-50FA-468E-933D-294BBA562DBB}" type="presOf" srcId="{B5FB80B5-EBE8-4A97-8B20-E308342CC433}" destId="{BC649CC7-4419-4D69-B739-4295D2661D80}" srcOrd="0" destOrd="0" presId="urn:microsoft.com/office/officeart/2005/8/layout/hierarchy3"/>
    <dgm:cxn modelId="{9160A81E-D2B8-46AD-AE88-8FE8472632D4}" type="presOf" srcId="{81BEE00B-367F-4508-85B8-50BB7D8AE836}" destId="{D7FF8F70-078F-402A-9385-D6A28F04F187}" srcOrd="0" destOrd="0" presId="urn:microsoft.com/office/officeart/2005/8/layout/hierarchy3"/>
    <dgm:cxn modelId="{E52B2F80-E585-4A0D-A01F-F12DF6057768}" srcId="{CF0E3197-0C12-4610-9039-E317BC77075A}" destId="{3661C203-3D9C-4AFA-B75F-68493DBA89AC}" srcOrd="2" destOrd="0" parTransId="{75F91C99-FAC8-49F3-873F-30896E457011}" sibTransId="{FC09B7C0-A758-44F4-81DC-7E911307C190}"/>
    <dgm:cxn modelId="{FE127511-F75B-449B-996E-B3AF882D5113}" type="presOf" srcId="{3D4FD2A2-8AA1-49F9-917D-CE4F45B7175F}" destId="{16BABB8F-DABD-4EC9-B1A1-2B839047C9EB}" srcOrd="0" destOrd="0" presId="urn:microsoft.com/office/officeart/2005/8/layout/hierarchy3"/>
    <dgm:cxn modelId="{270A0096-1638-4552-B275-C8B8BAD2CB5D}" type="presOf" srcId="{FFCA7AB3-7F30-4504-80C8-52C175366BEF}" destId="{E50CFBEB-E9A4-47B5-820F-F03B21B8414D}" srcOrd="1" destOrd="0" presId="urn:microsoft.com/office/officeart/2005/8/layout/hierarchy3"/>
    <dgm:cxn modelId="{76D4E181-922E-4F51-8A0D-C5DF3E55F8A3}" type="presOf" srcId="{1E513664-A2F2-463C-AFB6-E40AB48D07B0}" destId="{72E5305C-D043-4A1E-9835-BBE71692CCAA}" srcOrd="0" destOrd="0" presId="urn:microsoft.com/office/officeart/2005/8/layout/hierarchy3"/>
    <dgm:cxn modelId="{74DC0881-9120-4969-B9A4-2F8997AAABD5}" srcId="{B913DEBE-AFCD-45AA-9F67-EC1D11D5A3F8}" destId="{EA5F7177-2E37-43B1-A396-50C0F3F17B6D}" srcOrd="0" destOrd="0" parTransId="{4D74410B-1C1D-4843-B689-1553AB1F3B7D}" sibTransId="{8AA49109-8032-4C2B-B81E-ACCB42677FE2}"/>
    <dgm:cxn modelId="{F9E7D62C-F6DD-4DD3-B229-472508D044F2}" type="presOf" srcId="{B7098493-A5D2-4607-9083-3A49F6E414E7}" destId="{C9364D75-A509-408D-BA58-436CEE9988EA}" srcOrd="0" destOrd="0" presId="urn:microsoft.com/office/officeart/2005/8/layout/hierarchy3"/>
    <dgm:cxn modelId="{7BBD9EB9-0FA9-4D3A-BCF3-A3EF9786F603}" srcId="{B913DEBE-AFCD-45AA-9F67-EC1D11D5A3F8}" destId="{9617423E-6796-4241-AEAE-C1CDC4D5B11B}" srcOrd="4" destOrd="0" parTransId="{99D240E0-D963-4ED8-AEDE-25B49119DE63}" sibTransId="{D0D5DE01-AA09-4DA2-A7AF-CB2FFCEF8EA1}"/>
    <dgm:cxn modelId="{BECE09E0-A07A-497A-B8FB-1C03F16D4071}" type="presOf" srcId="{254DAA99-CD4E-49A7-A608-95260FEA82FD}" destId="{1E008843-9731-45EC-87C5-BA18052E3EB3}" srcOrd="0" destOrd="0" presId="urn:microsoft.com/office/officeart/2005/8/layout/hierarchy3"/>
    <dgm:cxn modelId="{15DFF9DE-874C-445F-8B46-C4EEAE145E88}" type="presOf" srcId="{E6434625-30F9-408E-A722-86D643AC489C}" destId="{78899C82-70C5-4445-B1B3-8B84EDF82CD0}" srcOrd="0" destOrd="0" presId="urn:microsoft.com/office/officeart/2005/8/layout/hierarchy3"/>
    <dgm:cxn modelId="{CEAE2E80-689E-4220-861B-EC791C169C00}" srcId="{2BB6B5D6-9E4D-4088-A301-1E5167B31D5A}" destId="{2D30C6E1-0F73-4220-827B-CC4C7E827C8C}" srcOrd="5" destOrd="0" parTransId="{3630C496-5415-4C71-A4FD-9BCDE70377AE}" sibTransId="{CBDAB627-2121-4875-8AED-CDB05166400D}"/>
    <dgm:cxn modelId="{F369C7D4-CA1E-4A2C-B8A1-1EE0770127CA}" type="presOf" srcId="{2F5D066F-112B-4882-AC12-2D17B0E9973E}" destId="{18721D70-AC89-4F6A-9346-5AFFF14A24D2}" srcOrd="0" destOrd="0" presId="urn:microsoft.com/office/officeart/2005/8/layout/hierarchy3"/>
    <dgm:cxn modelId="{9F4FCA1B-4E7F-4F24-ADD5-44BCD2090850}" srcId="{34FCDDD8-0289-4B0C-9147-8F9DCB57F622}" destId="{43712683-065A-4AA5-A6CA-1E300850B46F}" srcOrd="0" destOrd="0" parTransId="{58ED19A4-825F-4A27-869A-A97366BD4BC7}" sibTransId="{47EA4A3E-4E6C-4D99-AA91-53B8B136A571}"/>
    <dgm:cxn modelId="{4FCB4A45-3003-4B65-BEB7-9EE596C517F4}" type="presOf" srcId="{5CBF6541-104B-4FC8-9BE6-7DFBE477BAD4}" destId="{95ACE208-164C-4832-8798-3605FE005715}" srcOrd="0" destOrd="0" presId="urn:microsoft.com/office/officeart/2005/8/layout/hierarchy3"/>
    <dgm:cxn modelId="{64B91BED-5ABB-42DD-9D86-FA8B86DDD8FA}" type="presOf" srcId="{EA5F7177-2E37-43B1-A396-50C0F3F17B6D}" destId="{F30F29AE-79BB-4621-9D81-441CEA0220C0}" srcOrd="0" destOrd="0" presId="urn:microsoft.com/office/officeart/2005/8/layout/hierarchy3"/>
    <dgm:cxn modelId="{E4777B30-F32F-4F31-80C6-27B119635078}" type="presOf" srcId="{6A163BA5-C69A-4D23-B65A-58C52F596308}" destId="{6B30FAC7-2B17-4D56-B8C1-CF1268388994}" srcOrd="0" destOrd="0" presId="urn:microsoft.com/office/officeart/2005/8/layout/hierarchy3"/>
    <dgm:cxn modelId="{196BBCF3-B2DF-45DB-8818-27E9BB635571}" type="presOf" srcId="{E60CEB2E-C63C-4A96-8F16-0764152CE873}" destId="{0EF6C353-71D7-4F76-804F-D290807AA816}" srcOrd="0" destOrd="0" presId="urn:microsoft.com/office/officeart/2005/8/layout/hierarchy3"/>
    <dgm:cxn modelId="{7FF139DC-E908-4864-902B-98DC6EBC4A6C}" srcId="{6E153D99-475E-4D0D-9113-84FA984B57B6}" destId="{65BD2B64-F95A-4426-839A-E7C7E61F2DA2}" srcOrd="3" destOrd="0" parTransId="{D148702B-3F56-4227-ABC0-3F09871C1467}" sibTransId="{980EE775-D388-4244-9F07-35DF8329BEA4}"/>
    <dgm:cxn modelId="{F9BD2D09-8AB6-43BC-A8B8-6F2035B9FDE2}" srcId="{CF0E3197-0C12-4610-9039-E317BC77075A}" destId="{BDFE979F-85EC-4D74-8FB4-C5FAC92C6037}" srcOrd="4" destOrd="0" parTransId="{D71F166E-0C3C-4407-9D9E-9651B7266870}" sibTransId="{B02C191E-79AD-4B2E-A548-52278E50AFA1}"/>
    <dgm:cxn modelId="{E3DB368A-9EF9-477D-A5AA-FCC75C05BC8A}" type="presOf" srcId="{1B1B746B-50E6-480D-B6B9-CB63EA19268A}" destId="{7778B4EB-43F5-44EE-A6DD-4EBA313B62C2}" srcOrd="0" destOrd="0" presId="urn:microsoft.com/office/officeart/2005/8/layout/hierarchy3"/>
    <dgm:cxn modelId="{8F6BED70-7454-43BC-86F2-DA03191C7E75}" srcId="{34FCDDD8-0289-4B0C-9147-8F9DCB57F622}" destId="{C7119111-4E2D-48B7-A2B7-36A0363A0931}" srcOrd="6" destOrd="0" parTransId="{1B1B746B-50E6-480D-B6B9-CB63EA19268A}" sibTransId="{E2C6825C-C3BD-40EA-9BA1-0E5C53C95941}"/>
    <dgm:cxn modelId="{586C4B33-3DA0-4F48-9F7E-46046D08C087}" type="presOf" srcId="{6F776E9B-3616-4F72-8188-30EBDCD626E9}" destId="{37945F24-9954-44A5-A6C4-5DEBD57386BC}" srcOrd="0" destOrd="0" presId="urn:microsoft.com/office/officeart/2005/8/layout/hierarchy3"/>
    <dgm:cxn modelId="{C61BFB6B-A7FA-472F-959B-5FB7B27EE1D0}" srcId="{2BB6B5D6-9E4D-4088-A301-1E5167B31D5A}" destId="{B913DEBE-AFCD-45AA-9F67-EC1D11D5A3F8}" srcOrd="0" destOrd="0" parTransId="{F05D664F-31B9-4139-8555-C80BE47D15F7}" sibTransId="{F8135D45-C5E2-4AD0-84FF-53A6AA0351DB}"/>
    <dgm:cxn modelId="{72A91CB0-B25D-4BC1-B559-8FF8FBA49099}" type="presParOf" srcId="{D50A98CE-08C0-46D6-8E85-8DDE275A17A8}" destId="{5F178DCE-E602-4E03-9851-415B58ACC906}" srcOrd="0" destOrd="0" presId="urn:microsoft.com/office/officeart/2005/8/layout/hierarchy3"/>
    <dgm:cxn modelId="{08252262-92AB-493C-8FBA-6BE064CA0A1F}" type="presParOf" srcId="{5F178DCE-E602-4E03-9851-415B58ACC906}" destId="{B1DFC565-C20B-4E76-B797-AEB803564ECC}" srcOrd="0" destOrd="0" presId="urn:microsoft.com/office/officeart/2005/8/layout/hierarchy3"/>
    <dgm:cxn modelId="{894471FF-CF5D-42CF-8F85-38E6513D1B27}" type="presParOf" srcId="{B1DFC565-C20B-4E76-B797-AEB803564ECC}" destId="{E9AF4E8C-AFC3-4F8F-AFA6-DB428442B602}" srcOrd="0" destOrd="0" presId="urn:microsoft.com/office/officeart/2005/8/layout/hierarchy3"/>
    <dgm:cxn modelId="{F01F3DDD-E235-432A-BE57-2ED75F69E487}" type="presParOf" srcId="{B1DFC565-C20B-4E76-B797-AEB803564ECC}" destId="{2DA29644-27DE-4224-A16E-52D4BF94C365}" srcOrd="1" destOrd="0" presId="urn:microsoft.com/office/officeart/2005/8/layout/hierarchy3"/>
    <dgm:cxn modelId="{A51BD65F-62C7-48CE-9735-CE6C8D1E91E9}" type="presParOf" srcId="{5F178DCE-E602-4E03-9851-415B58ACC906}" destId="{1ACA5F73-A608-4690-B2A1-C87C8264B11D}" srcOrd="1" destOrd="0" presId="urn:microsoft.com/office/officeart/2005/8/layout/hierarchy3"/>
    <dgm:cxn modelId="{C5B12FFE-BAA4-415A-A230-FEE4DFCCF924}" type="presParOf" srcId="{1ACA5F73-A608-4690-B2A1-C87C8264B11D}" destId="{6D46FC80-FE5B-4B8A-AC36-38D7E3FC02FB}" srcOrd="0" destOrd="0" presId="urn:microsoft.com/office/officeart/2005/8/layout/hierarchy3"/>
    <dgm:cxn modelId="{DAF610A5-DA94-48AC-B7D0-E93689FC619D}" type="presParOf" srcId="{1ACA5F73-A608-4690-B2A1-C87C8264B11D}" destId="{F30F29AE-79BB-4621-9D81-441CEA0220C0}" srcOrd="1" destOrd="0" presId="urn:microsoft.com/office/officeart/2005/8/layout/hierarchy3"/>
    <dgm:cxn modelId="{6A0B69C6-6B68-4BF5-A69C-873DE75C2F69}" type="presParOf" srcId="{1ACA5F73-A608-4690-B2A1-C87C8264B11D}" destId="{36A891F3-2B29-4F4C-8D8C-753DCD476D1E}" srcOrd="2" destOrd="0" presId="urn:microsoft.com/office/officeart/2005/8/layout/hierarchy3"/>
    <dgm:cxn modelId="{76C53ACB-2FEB-4E85-912B-DE60C0661347}" type="presParOf" srcId="{1ACA5F73-A608-4690-B2A1-C87C8264B11D}" destId="{E5F2FEC1-78D0-4E66-A2CA-7FC65BCE22D7}" srcOrd="3" destOrd="0" presId="urn:microsoft.com/office/officeart/2005/8/layout/hierarchy3"/>
    <dgm:cxn modelId="{1DA230F7-2E87-4A08-9AB1-E5C83DB291ED}" type="presParOf" srcId="{1ACA5F73-A608-4690-B2A1-C87C8264B11D}" destId="{43F98337-79E7-4B07-AF4B-CFA76DDFAA1F}" srcOrd="4" destOrd="0" presId="urn:microsoft.com/office/officeart/2005/8/layout/hierarchy3"/>
    <dgm:cxn modelId="{5221D2B1-B9BF-40F5-B794-AAD7CC09C02C}" type="presParOf" srcId="{1ACA5F73-A608-4690-B2A1-C87C8264B11D}" destId="{027E3423-8267-4A6E-9FAA-A682D8D98EE8}" srcOrd="5" destOrd="0" presId="urn:microsoft.com/office/officeart/2005/8/layout/hierarchy3"/>
    <dgm:cxn modelId="{29F62B37-3547-4874-915F-811A4BF90456}" type="presParOf" srcId="{1ACA5F73-A608-4690-B2A1-C87C8264B11D}" destId="{37945F24-9954-44A5-A6C4-5DEBD57386BC}" srcOrd="6" destOrd="0" presId="urn:microsoft.com/office/officeart/2005/8/layout/hierarchy3"/>
    <dgm:cxn modelId="{BAF2CE8F-69C9-4E7D-B7CF-0DEF9D2815EE}" type="presParOf" srcId="{1ACA5F73-A608-4690-B2A1-C87C8264B11D}" destId="{C725F401-0CB4-4143-8F4C-DEEFF39E6412}" srcOrd="7" destOrd="0" presId="urn:microsoft.com/office/officeart/2005/8/layout/hierarchy3"/>
    <dgm:cxn modelId="{823E4BBF-BC1D-4A94-B5FB-75F6C97E890C}" type="presParOf" srcId="{1ACA5F73-A608-4690-B2A1-C87C8264B11D}" destId="{04E5C68F-FB31-4CB2-8B1D-78D4C2B8E758}" srcOrd="8" destOrd="0" presId="urn:microsoft.com/office/officeart/2005/8/layout/hierarchy3"/>
    <dgm:cxn modelId="{B7584A7D-D3C3-4956-9FE8-51B4E472B249}" type="presParOf" srcId="{1ACA5F73-A608-4690-B2A1-C87C8264B11D}" destId="{7E070157-7C03-4342-8F14-3BAC4F7DA014}" srcOrd="9" destOrd="0" presId="urn:microsoft.com/office/officeart/2005/8/layout/hierarchy3"/>
    <dgm:cxn modelId="{E0D9328A-50E3-4034-B92F-D94EF4238C7F}" type="presParOf" srcId="{1ACA5F73-A608-4690-B2A1-C87C8264B11D}" destId="{0EF6C353-71D7-4F76-804F-D290807AA816}" srcOrd="10" destOrd="0" presId="urn:microsoft.com/office/officeart/2005/8/layout/hierarchy3"/>
    <dgm:cxn modelId="{400F41FF-37F3-4CD8-A76F-0DA5C07E74EF}" type="presParOf" srcId="{1ACA5F73-A608-4690-B2A1-C87C8264B11D}" destId="{91575329-7CBB-46AC-A496-64352A602032}" srcOrd="11" destOrd="0" presId="urn:microsoft.com/office/officeart/2005/8/layout/hierarchy3"/>
    <dgm:cxn modelId="{6F7D3DC4-22BA-4E1D-9DA0-751CAFAD0871}" type="presParOf" srcId="{D50A98CE-08C0-46D6-8E85-8DDE275A17A8}" destId="{2A64CF9C-2A8F-4D75-B4F3-477C79144438}" srcOrd="1" destOrd="0" presId="urn:microsoft.com/office/officeart/2005/8/layout/hierarchy3"/>
    <dgm:cxn modelId="{6B20041D-0E8A-46E6-8A83-E0CE1C96616F}" type="presParOf" srcId="{2A64CF9C-2A8F-4D75-B4F3-477C79144438}" destId="{AE6BE6A3-F5A7-4C73-AA55-F795DBB027F7}" srcOrd="0" destOrd="0" presId="urn:microsoft.com/office/officeart/2005/8/layout/hierarchy3"/>
    <dgm:cxn modelId="{CE1C8183-C418-48AF-93E9-1CD0636885E0}" type="presParOf" srcId="{AE6BE6A3-F5A7-4C73-AA55-F795DBB027F7}" destId="{1AA88E3C-1F63-4AE9-909C-8086C0803480}" srcOrd="0" destOrd="0" presId="urn:microsoft.com/office/officeart/2005/8/layout/hierarchy3"/>
    <dgm:cxn modelId="{55703AD1-4D8E-4CB4-A464-A20CAD4BAB12}" type="presParOf" srcId="{AE6BE6A3-F5A7-4C73-AA55-F795DBB027F7}" destId="{B496A015-E814-47CF-A4B3-8992A6B33BAD}" srcOrd="1" destOrd="0" presId="urn:microsoft.com/office/officeart/2005/8/layout/hierarchy3"/>
    <dgm:cxn modelId="{30628255-C659-4EFD-8FA0-175668ED75BF}" type="presParOf" srcId="{2A64CF9C-2A8F-4D75-B4F3-477C79144438}" destId="{F571E05F-3495-45EE-913B-32D697734DDF}" srcOrd="1" destOrd="0" presId="urn:microsoft.com/office/officeart/2005/8/layout/hierarchy3"/>
    <dgm:cxn modelId="{85E12370-DB1A-4E79-8140-6984991D4408}" type="presParOf" srcId="{F571E05F-3495-45EE-913B-32D697734DDF}" destId="{F3E24FA0-3809-4680-9462-69788E3837A8}" srcOrd="0" destOrd="0" presId="urn:microsoft.com/office/officeart/2005/8/layout/hierarchy3"/>
    <dgm:cxn modelId="{9141DEA7-993A-4CBE-AD80-FA091535CAAE}" type="presParOf" srcId="{F571E05F-3495-45EE-913B-32D697734DDF}" destId="{86D43C16-CD7E-4B0E-BFAC-CE07AED2B929}" srcOrd="1" destOrd="0" presId="urn:microsoft.com/office/officeart/2005/8/layout/hierarchy3"/>
    <dgm:cxn modelId="{02537D57-5EFF-42A7-A216-1154FBCDD5A1}" type="presParOf" srcId="{F571E05F-3495-45EE-913B-32D697734DDF}" destId="{D34E4E31-AFC0-4875-A6E1-B9D129BF6FC0}" srcOrd="2" destOrd="0" presId="urn:microsoft.com/office/officeart/2005/8/layout/hierarchy3"/>
    <dgm:cxn modelId="{182D5C6A-1B8F-4048-B29B-B73FF01729FB}" type="presParOf" srcId="{F571E05F-3495-45EE-913B-32D697734DDF}" destId="{BD1DF303-A631-4EEF-AE79-5F67D180DA19}" srcOrd="3" destOrd="0" presId="urn:microsoft.com/office/officeart/2005/8/layout/hierarchy3"/>
    <dgm:cxn modelId="{56016D16-7EB7-4E77-9256-88B9DE92A672}" type="presParOf" srcId="{F571E05F-3495-45EE-913B-32D697734DDF}" destId="{180F8F08-5B2B-48D4-AE7A-AAE3D2438E51}" srcOrd="4" destOrd="0" presId="urn:microsoft.com/office/officeart/2005/8/layout/hierarchy3"/>
    <dgm:cxn modelId="{76A8E4ED-DC24-485B-AB48-BE80891FB7A7}" type="presParOf" srcId="{F571E05F-3495-45EE-913B-32D697734DDF}" destId="{DF29BCA3-711A-4A22-A693-1FDA5C42B598}" srcOrd="5" destOrd="0" presId="urn:microsoft.com/office/officeart/2005/8/layout/hierarchy3"/>
    <dgm:cxn modelId="{64AEFDB5-5F17-47D6-8F8F-FFFBBCFC25EE}" type="presParOf" srcId="{F571E05F-3495-45EE-913B-32D697734DDF}" destId="{6AFF11D4-214C-4C9B-97D9-70AE70A69F71}" srcOrd="6" destOrd="0" presId="urn:microsoft.com/office/officeart/2005/8/layout/hierarchy3"/>
    <dgm:cxn modelId="{1B5DF66E-58E8-4A81-84A7-983118013610}" type="presParOf" srcId="{F571E05F-3495-45EE-913B-32D697734DDF}" destId="{63AF5320-A31D-4DC5-81FE-D190931FAF35}" srcOrd="7" destOrd="0" presId="urn:microsoft.com/office/officeart/2005/8/layout/hierarchy3"/>
    <dgm:cxn modelId="{6780AD1B-CBA0-477A-861B-E6E113CC6FD6}" type="presParOf" srcId="{F571E05F-3495-45EE-913B-32D697734DDF}" destId="{7B44C2FD-C7CC-47E9-9C44-1DC6B0F250C1}" srcOrd="8" destOrd="0" presId="urn:microsoft.com/office/officeart/2005/8/layout/hierarchy3"/>
    <dgm:cxn modelId="{90A66265-2130-441F-8A40-33EE6B919C36}" type="presParOf" srcId="{F571E05F-3495-45EE-913B-32D697734DDF}" destId="{04C4CE6F-F1E3-4F98-92BC-13AEB1543880}" srcOrd="9" destOrd="0" presId="urn:microsoft.com/office/officeart/2005/8/layout/hierarchy3"/>
    <dgm:cxn modelId="{1BA8C8C5-38F4-4F95-AF19-D50A0440D349}" type="presParOf" srcId="{F571E05F-3495-45EE-913B-32D697734DDF}" destId="{6B30FAC7-2B17-4D56-B8C1-CF1268388994}" srcOrd="10" destOrd="0" presId="urn:microsoft.com/office/officeart/2005/8/layout/hierarchy3"/>
    <dgm:cxn modelId="{0F9580AC-0CF6-49F8-989F-BA8345A97891}" type="presParOf" srcId="{F571E05F-3495-45EE-913B-32D697734DDF}" destId="{B0339759-52F4-4EA0-AF22-16C3C291ABC3}" srcOrd="11" destOrd="0" presId="urn:microsoft.com/office/officeart/2005/8/layout/hierarchy3"/>
    <dgm:cxn modelId="{985190EA-F570-489C-89E5-D0FF10581B3A}" type="presParOf" srcId="{D50A98CE-08C0-46D6-8E85-8DDE275A17A8}" destId="{1E0E02A9-ED83-4444-86DD-B420EFD24198}" srcOrd="2" destOrd="0" presId="urn:microsoft.com/office/officeart/2005/8/layout/hierarchy3"/>
    <dgm:cxn modelId="{C7860DD2-0522-492F-9D19-68EEBF17E6C5}" type="presParOf" srcId="{1E0E02A9-ED83-4444-86DD-B420EFD24198}" destId="{0DAC93C5-1FA3-47FA-92A9-B4DBAECB4BDA}" srcOrd="0" destOrd="0" presId="urn:microsoft.com/office/officeart/2005/8/layout/hierarchy3"/>
    <dgm:cxn modelId="{4EEBAFC0-FCA3-4439-963D-41ED6060A575}" type="presParOf" srcId="{0DAC93C5-1FA3-47FA-92A9-B4DBAECB4BDA}" destId="{A39AF8C1-8CBE-4F9E-A2FC-4E8C3E6E289C}" srcOrd="0" destOrd="0" presId="urn:microsoft.com/office/officeart/2005/8/layout/hierarchy3"/>
    <dgm:cxn modelId="{5E5E812E-54F3-4B94-8124-F94A78855018}" type="presParOf" srcId="{0DAC93C5-1FA3-47FA-92A9-B4DBAECB4BDA}" destId="{E50CFBEB-E9A4-47B5-820F-F03B21B8414D}" srcOrd="1" destOrd="0" presId="urn:microsoft.com/office/officeart/2005/8/layout/hierarchy3"/>
    <dgm:cxn modelId="{03E44205-F1C3-42D8-B7B8-7ECC86AF83ED}" type="presParOf" srcId="{1E0E02A9-ED83-4444-86DD-B420EFD24198}" destId="{EDA5ACF2-3757-4702-B5CE-473635AE9D38}" srcOrd="1" destOrd="0" presId="urn:microsoft.com/office/officeart/2005/8/layout/hierarchy3"/>
    <dgm:cxn modelId="{D8A11698-AFD0-407E-9380-DF8C8AFF8A2F}" type="presParOf" srcId="{EDA5ACF2-3757-4702-B5CE-473635AE9D38}" destId="{72E5305C-D043-4A1E-9835-BBE71692CCAA}" srcOrd="0" destOrd="0" presId="urn:microsoft.com/office/officeart/2005/8/layout/hierarchy3"/>
    <dgm:cxn modelId="{D7E5C761-9DF9-4766-93D4-0C5EF095E9C2}" type="presParOf" srcId="{EDA5ACF2-3757-4702-B5CE-473635AE9D38}" destId="{E1CF3170-2B91-43C1-8AB5-BF28939770CB}" srcOrd="1" destOrd="0" presId="urn:microsoft.com/office/officeart/2005/8/layout/hierarchy3"/>
    <dgm:cxn modelId="{8E8B3C8D-741F-4FFE-BF39-56ACF7F2CA0B}" type="presParOf" srcId="{EDA5ACF2-3757-4702-B5CE-473635AE9D38}" destId="{55900341-5FD1-4A62-BF33-A28656C7C1E8}" srcOrd="2" destOrd="0" presId="urn:microsoft.com/office/officeart/2005/8/layout/hierarchy3"/>
    <dgm:cxn modelId="{0D41C157-ED59-4D4E-B2B0-32C680633D89}" type="presParOf" srcId="{EDA5ACF2-3757-4702-B5CE-473635AE9D38}" destId="{18721D70-AC89-4F6A-9346-5AFFF14A24D2}" srcOrd="3" destOrd="0" presId="urn:microsoft.com/office/officeart/2005/8/layout/hierarchy3"/>
    <dgm:cxn modelId="{2A85CF3C-61F2-47B2-85DE-48567F4DB692}" type="presParOf" srcId="{EDA5ACF2-3757-4702-B5CE-473635AE9D38}" destId="{810C6365-2780-423D-8658-5B65B534F039}" srcOrd="4" destOrd="0" presId="urn:microsoft.com/office/officeart/2005/8/layout/hierarchy3"/>
    <dgm:cxn modelId="{E2A4D07B-CCA2-40CD-AFFB-C998F8643800}" type="presParOf" srcId="{EDA5ACF2-3757-4702-B5CE-473635AE9D38}" destId="{1BD92449-D510-46AF-9AA2-3ECF499C04DA}" srcOrd="5" destOrd="0" presId="urn:microsoft.com/office/officeart/2005/8/layout/hierarchy3"/>
    <dgm:cxn modelId="{2B058D70-9B1E-44C7-9B7A-F933D0AFE449}" type="presParOf" srcId="{EDA5ACF2-3757-4702-B5CE-473635AE9D38}" destId="{DB824557-9639-48D2-92A9-CF6EAB296500}" srcOrd="6" destOrd="0" presId="urn:microsoft.com/office/officeart/2005/8/layout/hierarchy3"/>
    <dgm:cxn modelId="{16152A7E-130B-4E1F-85EF-3AE6418885A0}" type="presParOf" srcId="{EDA5ACF2-3757-4702-B5CE-473635AE9D38}" destId="{FF79875A-A7A7-475C-979E-9A52598803C4}" srcOrd="7" destOrd="0" presId="urn:microsoft.com/office/officeart/2005/8/layout/hierarchy3"/>
    <dgm:cxn modelId="{02A9D50A-EAA0-4F4F-91AC-DBC7ED21AEEF}" type="presParOf" srcId="{D50A98CE-08C0-46D6-8E85-8DDE275A17A8}" destId="{24D119C5-8B25-40B0-9657-4D1C92F064A3}" srcOrd="3" destOrd="0" presId="urn:microsoft.com/office/officeart/2005/8/layout/hierarchy3"/>
    <dgm:cxn modelId="{50CA1050-B4CF-4BF0-829D-73E325B6FCF8}" type="presParOf" srcId="{24D119C5-8B25-40B0-9657-4D1C92F064A3}" destId="{66FF4BDB-25C5-4555-8D18-2CA8C4CCC89A}" srcOrd="0" destOrd="0" presId="urn:microsoft.com/office/officeart/2005/8/layout/hierarchy3"/>
    <dgm:cxn modelId="{25F45584-6E2F-4646-9799-E6C93E937F5A}" type="presParOf" srcId="{66FF4BDB-25C5-4555-8D18-2CA8C4CCC89A}" destId="{1B49CAE7-B4B7-4FE1-B3D8-BEC276FBCAF7}" srcOrd="0" destOrd="0" presId="urn:microsoft.com/office/officeart/2005/8/layout/hierarchy3"/>
    <dgm:cxn modelId="{0AC251D0-1EE5-40E6-B05C-1E8C2EBBBDFC}" type="presParOf" srcId="{66FF4BDB-25C5-4555-8D18-2CA8C4CCC89A}" destId="{787D510A-5A7E-4749-93D3-23586CA08B01}" srcOrd="1" destOrd="0" presId="urn:microsoft.com/office/officeart/2005/8/layout/hierarchy3"/>
    <dgm:cxn modelId="{9C1B6247-D635-4902-BC56-E548AF092E8C}" type="presParOf" srcId="{24D119C5-8B25-40B0-9657-4D1C92F064A3}" destId="{67354570-9FC0-4FC4-862A-29EDE1ED72F6}" srcOrd="1" destOrd="0" presId="urn:microsoft.com/office/officeart/2005/8/layout/hierarchy3"/>
    <dgm:cxn modelId="{D91843D0-2644-4840-B376-B4171B68B4F2}" type="presParOf" srcId="{67354570-9FC0-4FC4-862A-29EDE1ED72F6}" destId="{E2B75F0D-099E-41E7-9414-636F85987D89}" srcOrd="0" destOrd="0" presId="urn:microsoft.com/office/officeart/2005/8/layout/hierarchy3"/>
    <dgm:cxn modelId="{90990F93-6993-48FD-A623-098B16CCDF4E}" type="presParOf" srcId="{67354570-9FC0-4FC4-862A-29EDE1ED72F6}" destId="{F4AF38F4-8E5C-431E-ADAE-3EC093DD9B22}" srcOrd="1" destOrd="0" presId="urn:microsoft.com/office/officeart/2005/8/layout/hierarchy3"/>
    <dgm:cxn modelId="{4D0C8202-D86E-448C-BD41-FBCE9F21A3D1}" type="presParOf" srcId="{67354570-9FC0-4FC4-862A-29EDE1ED72F6}" destId="{BF0B9F9E-F5EA-44C4-B8FF-C7321ED13714}" srcOrd="2" destOrd="0" presId="urn:microsoft.com/office/officeart/2005/8/layout/hierarchy3"/>
    <dgm:cxn modelId="{FEBBB476-3F1C-4CA7-85CB-99BE1234A3CE}" type="presParOf" srcId="{67354570-9FC0-4FC4-862A-29EDE1ED72F6}" destId="{776DED4A-854B-4BC7-BDFF-793F3C5BBD19}" srcOrd="3" destOrd="0" presId="urn:microsoft.com/office/officeart/2005/8/layout/hierarchy3"/>
    <dgm:cxn modelId="{658A6A6B-85BE-4F20-9D02-1CC0A680A7EB}" type="presParOf" srcId="{67354570-9FC0-4FC4-862A-29EDE1ED72F6}" destId="{02E88F6A-8763-4B6A-BC8A-8C6746A94ADC}" srcOrd="4" destOrd="0" presId="urn:microsoft.com/office/officeart/2005/8/layout/hierarchy3"/>
    <dgm:cxn modelId="{18F248DC-03E7-405F-835A-A954F4334FAD}" type="presParOf" srcId="{67354570-9FC0-4FC4-862A-29EDE1ED72F6}" destId="{9A725F95-CD6F-487C-A472-E5BC14EBAAB2}" srcOrd="5" destOrd="0" presId="urn:microsoft.com/office/officeart/2005/8/layout/hierarchy3"/>
    <dgm:cxn modelId="{B7F6B210-C6B9-49FA-950D-55B31ABBA81D}" type="presParOf" srcId="{67354570-9FC0-4FC4-862A-29EDE1ED72F6}" destId="{1E008843-9731-45EC-87C5-BA18052E3EB3}" srcOrd="6" destOrd="0" presId="urn:microsoft.com/office/officeart/2005/8/layout/hierarchy3"/>
    <dgm:cxn modelId="{31F57C5D-4872-4176-8619-5E2F1E0FF4D3}" type="presParOf" srcId="{67354570-9FC0-4FC4-862A-29EDE1ED72F6}" destId="{78899C82-70C5-4445-B1B3-8B84EDF82CD0}" srcOrd="7" destOrd="0" presId="urn:microsoft.com/office/officeart/2005/8/layout/hierarchy3"/>
    <dgm:cxn modelId="{68E33E09-CE83-43E8-9370-03397DE05C36}" type="presParOf" srcId="{67354570-9FC0-4FC4-862A-29EDE1ED72F6}" destId="{527BB6A5-6EF5-488B-A853-2E4EC5C19634}" srcOrd="8" destOrd="0" presId="urn:microsoft.com/office/officeart/2005/8/layout/hierarchy3"/>
    <dgm:cxn modelId="{AF49C1E0-CBE3-4240-B9FA-90D7318C30A5}" type="presParOf" srcId="{67354570-9FC0-4FC4-862A-29EDE1ED72F6}" destId="{90E0C680-FC3D-4153-84AE-288E914C10C5}" srcOrd="9" destOrd="0" presId="urn:microsoft.com/office/officeart/2005/8/layout/hierarchy3"/>
    <dgm:cxn modelId="{F954372B-4004-42AD-8CC8-994EEB89309A}" type="presParOf" srcId="{67354570-9FC0-4FC4-862A-29EDE1ED72F6}" destId="{E16DABCA-3CAF-41B8-AC02-D6C50D4351A3}" srcOrd="10" destOrd="0" presId="urn:microsoft.com/office/officeart/2005/8/layout/hierarchy3"/>
    <dgm:cxn modelId="{D24034B2-4D83-4C73-857D-E42D39D1ADE4}" type="presParOf" srcId="{67354570-9FC0-4FC4-862A-29EDE1ED72F6}" destId="{733E02F7-6A89-49EB-BE86-558C1022DD10}" srcOrd="11" destOrd="0" presId="urn:microsoft.com/office/officeart/2005/8/layout/hierarchy3"/>
    <dgm:cxn modelId="{D4D6E9C7-0C44-4FF8-954F-C74E7D4F6574}" type="presParOf" srcId="{67354570-9FC0-4FC4-862A-29EDE1ED72F6}" destId="{7778B4EB-43F5-44EE-A6DD-4EBA313B62C2}" srcOrd="12" destOrd="0" presId="urn:microsoft.com/office/officeart/2005/8/layout/hierarchy3"/>
    <dgm:cxn modelId="{16C94136-8DA0-40ED-87AD-3EA77924E8BA}" type="presParOf" srcId="{67354570-9FC0-4FC4-862A-29EDE1ED72F6}" destId="{4291BE62-21F8-4C3D-9C81-7E2680D7014B}" srcOrd="13" destOrd="0" presId="urn:microsoft.com/office/officeart/2005/8/layout/hierarchy3"/>
    <dgm:cxn modelId="{84A7EEA2-A6C2-4224-A20A-3CCC32C3E664}" type="presParOf" srcId="{D50A98CE-08C0-46D6-8E85-8DDE275A17A8}" destId="{7FB97362-0221-413C-AB25-EA575DA52974}" srcOrd="4" destOrd="0" presId="urn:microsoft.com/office/officeart/2005/8/layout/hierarchy3"/>
    <dgm:cxn modelId="{071F63D7-FFE3-4728-9A3E-8DA8D249D7EB}" type="presParOf" srcId="{7FB97362-0221-413C-AB25-EA575DA52974}" destId="{AEFE90BE-6F1F-4C18-B3F3-513E2F8BDD5E}" srcOrd="0" destOrd="0" presId="urn:microsoft.com/office/officeart/2005/8/layout/hierarchy3"/>
    <dgm:cxn modelId="{1E374D15-7129-42C0-9DC9-CD161DADADC9}" type="presParOf" srcId="{AEFE90BE-6F1F-4C18-B3F3-513E2F8BDD5E}" destId="{895CD797-4F09-465D-AD8A-6AD1FF237111}" srcOrd="0" destOrd="0" presId="urn:microsoft.com/office/officeart/2005/8/layout/hierarchy3"/>
    <dgm:cxn modelId="{1551550D-C2BE-41C3-9D1E-222A282C11F8}" type="presParOf" srcId="{AEFE90BE-6F1F-4C18-B3F3-513E2F8BDD5E}" destId="{CF4D92A9-FD3C-4463-B4A8-0A0E0640CAEB}" srcOrd="1" destOrd="0" presId="urn:microsoft.com/office/officeart/2005/8/layout/hierarchy3"/>
    <dgm:cxn modelId="{1D1DE43B-F667-4133-8FE0-8C76FDC316FA}" type="presParOf" srcId="{7FB97362-0221-413C-AB25-EA575DA52974}" destId="{CDCD46C5-1AA4-4C5B-B577-880F3DECAFEA}" srcOrd="1" destOrd="0" presId="urn:microsoft.com/office/officeart/2005/8/layout/hierarchy3"/>
    <dgm:cxn modelId="{AEF21D3C-EFCF-40FF-A822-3248E8DD8A9B}" type="presParOf" srcId="{CDCD46C5-1AA4-4C5B-B577-880F3DECAFEA}" destId="{16BABB8F-DABD-4EC9-B1A1-2B839047C9EB}" srcOrd="0" destOrd="0" presId="urn:microsoft.com/office/officeart/2005/8/layout/hierarchy3"/>
    <dgm:cxn modelId="{35261146-6C4A-4CA6-AC03-26FAF3B5C1A8}" type="presParOf" srcId="{CDCD46C5-1AA4-4C5B-B577-880F3DECAFEA}" destId="{7F31F39A-90E1-4E63-9B93-C7DAD4CF1741}" srcOrd="1" destOrd="0" presId="urn:microsoft.com/office/officeart/2005/8/layout/hierarchy3"/>
    <dgm:cxn modelId="{BF5CC041-8F5E-490E-A9A0-FBAABC12BF5E}" type="presParOf" srcId="{CDCD46C5-1AA4-4C5B-B577-880F3DECAFEA}" destId="{9D99ACFA-16CB-40BA-B9C3-C2D5CA0AACA9}" srcOrd="2" destOrd="0" presId="urn:microsoft.com/office/officeart/2005/8/layout/hierarchy3"/>
    <dgm:cxn modelId="{02086D84-1001-43ED-B9E3-5AAA4D8BAD8C}" type="presParOf" srcId="{CDCD46C5-1AA4-4C5B-B577-880F3DECAFEA}" destId="{E40BB5DC-92E6-4278-8182-24E038C123F4}" srcOrd="3" destOrd="0" presId="urn:microsoft.com/office/officeart/2005/8/layout/hierarchy3"/>
    <dgm:cxn modelId="{56A1B4FE-AACA-4849-8948-0CC2E360023A}" type="presParOf" srcId="{CDCD46C5-1AA4-4C5B-B577-880F3DECAFEA}" destId="{86EADCEA-9B1D-4D26-9CF1-A97A20495A01}" srcOrd="4" destOrd="0" presId="urn:microsoft.com/office/officeart/2005/8/layout/hierarchy3"/>
    <dgm:cxn modelId="{615FED71-C403-47C3-B9AA-2365E73C4D37}" type="presParOf" srcId="{CDCD46C5-1AA4-4C5B-B577-880F3DECAFEA}" destId="{22B3A987-9669-4394-BB63-690BC4880863}" srcOrd="5" destOrd="0" presId="urn:microsoft.com/office/officeart/2005/8/layout/hierarchy3"/>
    <dgm:cxn modelId="{F93F2F08-C961-4D83-B36D-F2A8957207BE}" type="presParOf" srcId="{CDCD46C5-1AA4-4C5B-B577-880F3DECAFEA}" destId="{E252849E-6A8E-4660-970E-A6ED422BC9DA}" srcOrd="6" destOrd="0" presId="urn:microsoft.com/office/officeart/2005/8/layout/hierarchy3"/>
    <dgm:cxn modelId="{821CE5DC-7893-4ACB-A35D-7385C602FD1B}" type="presParOf" srcId="{CDCD46C5-1AA4-4C5B-B577-880F3DECAFEA}" destId="{38B2E6B2-DC32-4B2A-8C4E-FFC4B634E379}" srcOrd="7" destOrd="0" presId="urn:microsoft.com/office/officeart/2005/8/layout/hierarchy3"/>
    <dgm:cxn modelId="{6617E3E6-9E1F-4C71-996D-DA556100EEBA}" type="presParOf" srcId="{CDCD46C5-1AA4-4C5B-B577-880F3DECAFEA}" destId="{D5B356D9-0FCC-4058-8EF6-840D4D376E72}" srcOrd="8" destOrd="0" presId="urn:microsoft.com/office/officeart/2005/8/layout/hierarchy3"/>
    <dgm:cxn modelId="{B4163299-E949-400B-A229-63CDE0B063A8}" type="presParOf" srcId="{CDCD46C5-1AA4-4C5B-B577-880F3DECAFEA}" destId="{D7FF8F70-078F-402A-9385-D6A28F04F187}" srcOrd="9" destOrd="0" presId="urn:microsoft.com/office/officeart/2005/8/layout/hierarchy3"/>
    <dgm:cxn modelId="{0D55905A-7670-40C7-A357-AEFE1BC43E7F}" type="presParOf" srcId="{D50A98CE-08C0-46D6-8E85-8DDE275A17A8}" destId="{B9A75DD5-F452-4780-93F4-C65407CC5F04}" srcOrd="5" destOrd="0" presId="urn:microsoft.com/office/officeart/2005/8/layout/hierarchy3"/>
    <dgm:cxn modelId="{AFB42143-92E1-4DBC-B3E8-B1156CB16A5D}" type="presParOf" srcId="{B9A75DD5-F452-4780-93F4-C65407CC5F04}" destId="{B2E847B1-B07D-49F1-84CE-D80354B029EC}" srcOrd="0" destOrd="0" presId="urn:microsoft.com/office/officeart/2005/8/layout/hierarchy3"/>
    <dgm:cxn modelId="{30FBF641-FDA4-485C-8D22-87AEC4278B0A}" type="presParOf" srcId="{B2E847B1-B07D-49F1-84CE-D80354B029EC}" destId="{A40353D8-F88D-4EC5-A45E-F620AC61E292}" srcOrd="0" destOrd="0" presId="urn:microsoft.com/office/officeart/2005/8/layout/hierarchy3"/>
    <dgm:cxn modelId="{4500FE98-EE09-4D0C-9E08-28DE26A7D38D}" type="presParOf" srcId="{B2E847B1-B07D-49F1-84CE-D80354B029EC}" destId="{1F91258D-6467-4B91-BE92-6D8A1543FD64}" srcOrd="1" destOrd="0" presId="urn:microsoft.com/office/officeart/2005/8/layout/hierarchy3"/>
    <dgm:cxn modelId="{22C884B3-C7C7-40EA-B4A8-31CCF6263D82}" type="presParOf" srcId="{B9A75DD5-F452-4780-93F4-C65407CC5F04}" destId="{FF69DA99-EA95-4367-8B1C-396DEC5EC46B}" srcOrd="1" destOrd="0" presId="urn:microsoft.com/office/officeart/2005/8/layout/hierarchy3"/>
    <dgm:cxn modelId="{3F030768-978E-424C-8E30-A976AB06E22A}" type="presParOf" srcId="{FF69DA99-EA95-4367-8B1C-396DEC5EC46B}" destId="{C0AAB278-DBCC-4BF6-9F05-F9021F540CDA}" srcOrd="0" destOrd="0" presId="urn:microsoft.com/office/officeart/2005/8/layout/hierarchy3"/>
    <dgm:cxn modelId="{2E20B390-316A-44EB-BF68-DD85C337E5F0}" type="presParOf" srcId="{FF69DA99-EA95-4367-8B1C-396DEC5EC46B}" destId="{D3C8E485-657A-47D5-8601-B64AD5553069}" srcOrd="1" destOrd="0" presId="urn:microsoft.com/office/officeart/2005/8/layout/hierarchy3"/>
    <dgm:cxn modelId="{34A8B911-FDEB-4838-BA5F-86775F618954}" type="presParOf" srcId="{FF69DA99-EA95-4367-8B1C-396DEC5EC46B}" destId="{9350142B-2C9B-46FB-89A1-BF66F77FAEF2}" srcOrd="2" destOrd="0" presId="urn:microsoft.com/office/officeart/2005/8/layout/hierarchy3"/>
    <dgm:cxn modelId="{66F74DA7-2E47-499B-BF23-48D2D5490828}" type="presParOf" srcId="{FF69DA99-EA95-4367-8B1C-396DEC5EC46B}" destId="{3EAB5564-B687-49EE-ABA2-049D40665AA1}" srcOrd="3" destOrd="0" presId="urn:microsoft.com/office/officeart/2005/8/layout/hierarchy3"/>
    <dgm:cxn modelId="{CDE10E9C-7D5C-4BE6-979F-899B17894083}" type="presParOf" srcId="{FF69DA99-EA95-4367-8B1C-396DEC5EC46B}" destId="{8B58453C-BB1D-4520-9607-1CEEFAB36CBE}" srcOrd="4" destOrd="0" presId="urn:microsoft.com/office/officeart/2005/8/layout/hierarchy3"/>
    <dgm:cxn modelId="{8BA05FA5-3F6B-4307-965D-0122FD16F730}" type="presParOf" srcId="{FF69DA99-EA95-4367-8B1C-396DEC5EC46B}" destId="{95ACE208-164C-4832-8798-3605FE005715}" srcOrd="5" destOrd="0" presId="urn:microsoft.com/office/officeart/2005/8/layout/hierarchy3"/>
    <dgm:cxn modelId="{83A88E7A-730C-4E44-9133-6855ED481E5C}" type="presParOf" srcId="{D50A98CE-08C0-46D6-8E85-8DDE275A17A8}" destId="{6170DD6B-39A5-421E-A239-E9AE0CFABE45}" srcOrd="6" destOrd="0" presId="urn:microsoft.com/office/officeart/2005/8/layout/hierarchy3"/>
    <dgm:cxn modelId="{42BC859A-4AB8-4293-BADC-90BAB99EA8F9}" type="presParOf" srcId="{6170DD6B-39A5-421E-A239-E9AE0CFABE45}" destId="{E90ABA5B-26BD-41DE-B274-ABCD6F78BC09}" srcOrd="0" destOrd="0" presId="urn:microsoft.com/office/officeart/2005/8/layout/hierarchy3"/>
    <dgm:cxn modelId="{AB48BCED-FC0D-4612-894D-123402B61706}" type="presParOf" srcId="{E90ABA5B-26BD-41DE-B274-ABCD6F78BC09}" destId="{4F82A894-FE56-4208-8194-B5C968DD79B1}" srcOrd="0" destOrd="0" presId="urn:microsoft.com/office/officeart/2005/8/layout/hierarchy3"/>
    <dgm:cxn modelId="{4C04A081-8F9A-41A9-84B0-393646028DF6}" type="presParOf" srcId="{E90ABA5B-26BD-41DE-B274-ABCD6F78BC09}" destId="{D0D8390E-1EA7-44CD-8658-F9C9D580166A}" srcOrd="1" destOrd="0" presId="urn:microsoft.com/office/officeart/2005/8/layout/hierarchy3"/>
    <dgm:cxn modelId="{B4D31EB3-9F08-47C0-A830-5DC5FBA70F74}" type="presParOf" srcId="{6170DD6B-39A5-421E-A239-E9AE0CFABE45}" destId="{E426208E-C420-4BAD-ADCA-037D5DF52F94}" srcOrd="1" destOrd="0" presId="urn:microsoft.com/office/officeart/2005/8/layout/hierarchy3"/>
    <dgm:cxn modelId="{FAE1617B-2C81-48F9-A3FA-0B9A1D546E86}" type="presParOf" srcId="{E426208E-C420-4BAD-ADCA-037D5DF52F94}" destId="{BC649CC7-4419-4D69-B739-4295D2661D80}" srcOrd="0" destOrd="0" presId="urn:microsoft.com/office/officeart/2005/8/layout/hierarchy3"/>
    <dgm:cxn modelId="{E29B8C3D-CCE8-43D2-AAC6-3326E129B934}" type="presParOf" srcId="{E426208E-C420-4BAD-ADCA-037D5DF52F94}" destId="{4ABE4F12-DFC2-4388-A4CB-1CAA2AE978A7}" srcOrd="1" destOrd="0" presId="urn:microsoft.com/office/officeart/2005/8/layout/hierarchy3"/>
    <dgm:cxn modelId="{8AAEDC44-F1EB-43A2-86E9-4C83B4DF5A23}" type="presParOf" srcId="{E426208E-C420-4BAD-ADCA-037D5DF52F94}" destId="{2ABC8896-DCDC-4BAE-9E66-7411DA18A505}" srcOrd="2" destOrd="0" presId="urn:microsoft.com/office/officeart/2005/8/layout/hierarchy3"/>
    <dgm:cxn modelId="{2B53A809-C256-4ED8-A173-A6875EA98A1A}" type="presParOf" srcId="{E426208E-C420-4BAD-ADCA-037D5DF52F94}" destId="{C6C82107-96B8-4674-ABDF-19C96421D6AA}" srcOrd="3" destOrd="0" presId="urn:microsoft.com/office/officeart/2005/8/layout/hierarchy3"/>
    <dgm:cxn modelId="{74E41CCE-94E2-49EB-9457-44DE7194289E}" type="presParOf" srcId="{E426208E-C420-4BAD-ADCA-037D5DF52F94}" destId="{EFB7DDD8-9393-4813-BB02-7D74E5AF55FA}" srcOrd="4" destOrd="0" presId="urn:microsoft.com/office/officeart/2005/8/layout/hierarchy3"/>
    <dgm:cxn modelId="{12E92341-C1AB-468D-B256-10BD39860621}" type="presParOf" srcId="{E426208E-C420-4BAD-ADCA-037D5DF52F94}" destId="{89522ED0-51FB-4DFF-AD29-AA03F9B94101}" srcOrd="5" destOrd="0" presId="urn:microsoft.com/office/officeart/2005/8/layout/hierarchy3"/>
    <dgm:cxn modelId="{C12E4453-8F43-4E43-8A17-84580354E67F}" type="presParOf" srcId="{E426208E-C420-4BAD-ADCA-037D5DF52F94}" destId="{C9364D75-A509-408D-BA58-436CEE9988EA}" srcOrd="6" destOrd="0" presId="urn:microsoft.com/office/officeart/2005/8/layout/hierarchy3"/>
    <dgm:cxn modelId="{8F16640B-0ACC-4CBB-802C-E3F2E6664D9F}" type="presParOf" srcId="{E426208E-C420-4BAD-ADCA-037D5DF52F94}" destId="{DD182407-FF17-440D-A986-C7203C4CD554}" srcOrd="7" destOrd="0" presId="urn:microsoft.com/office/officeart/2005/8/layout/hierarchy3"/>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9AF4E8C-AFC3-4F8F-AFA6-DB428442B602}">
      <dsp:nvSpPr>
        <dsp:cNvPr id="0" name=""/>
        <dsp:cNvSpPr/>
      </dsp:nvSpPr>
      <dsp:spPr>
        <a:xfrm>
          <a:off x="4949" y="208265"/>
          <a:ext cx="1466432" cy="733216"/>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6670" tIns="17780" rIns="26670" bIns="17780" numCol="1" spcCol="1270" anchor="ctr" anchorCtr="0">
          <a:noAutofit/>
        </a:bodyPr>
        <a:lstStyle/>
        <a:p>
          <a:pPr lvl="0" algn="ctr" defTabSz="622300">
            <a:lnSpc>
              <a:spcPct val="90000"/>
            </a:lnSpc>
            <a:spcBef>
              <a:spcPct val="0"/>
            </a:spcBef>
            <a:spcAft>
              <a:spcPct val="35000"/>
            </a:spcAft>
          </a:pPr>
          <a:r>
            <a:rPr lang="en-GB" sz="1400" kern="1200">
              <a:solidFill>
                <a:sysClr val="windowText" lastClr="000000"/>
              </a:solidFill>
              <a:latin typeface="Calibri"/>
              <a:ea typeface="+mn-ea"/>
              <a:cs typeface="+mn-cs"/>
            </a:rPr>
            <a:t>AtoN Planning and Service Requirements</a:t>
          </a:r>
        </a:p>
      </dsp:txBody>
      <dsp:txXfrm>
        <a:off x="26424" y="229740"/>
        <a:ext cx="1423482" cy="690266"/>
      </dsp:txXfrm>
    </dsp:sp>
    <dsp:sp modelId="{6D46FC80-FE5B-4B8A-AC36-38D7E3FC02FB}">
      <dsp:nvSpPr>
        <dsp:cNvPr id="0" name=""/>
        <dsp:cNvSpPr/>
      </dsp:nvSpPr>
      <dsp:spPr>
        <a:xfrm>
          <a:off x="151592" y="941481"/>
          <a:ext cx="146643" cy="549912"/>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F30F29AE-79BB-4621-9D81-441CEA0220C0}">
      <dsp:nvSpPr>
        <dsp:cNvPr id="0" name=""/>
        <dsp:cNvSpPr/>
      </dsp:nvSpPr>
      <dsp:spPr>
        <a:xfrm>
          <a:off x="298235" y="1124785"/>
          <a:ext cx="1173146" cy="733216"/>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GB" sz="800" kern="1200">
              <a:solidFill>
                <a:sysClr val="windowText" lastClr="000000"/>
              </a:solidFill>
              <a:latin typeface="Calibri"/>
              <a:ea typeface="+mn-ea"/>
              <a:cs typeface="+mn-cs"/>
            </a:rPr>
            <a:t>Obligations and regulatory compliance </a:t>
          </a:r>
        </a:p>
      </dsp:txBody>
      <dsp:txXfrm>
        <a:off x="319710" y="1146260"/>
        <a:ext cx="1130196" cy="690266"/>
      </dsp:txXfrm>
    </dsp:sp>
    <dsp:sp modelId="{36A891F3-2B29-4F4C-8D8C-753DCD476D1E}">
      <dsp:nvSpPr>
        <dsp:cNvPr id="0" name=""/>
        <dsp:cNvSpPr/>
      </dsp:nvSpPr>
      <dsp:spPr>
        <a:xfrm>
          <a:off x="151592" y="941481"/>
          <a:ext cx="146643" cy="1466432"/>
        </a:xfrm>
        <a:custGeom>
          <a:avLst/>
          <a:gdLst/>
          <a:ahLst/>
          <a:cxnLst/>
          <a:rect l="0" t="0" r="0" b="0"/>
          <a:pathLst>
            <a:path>
              <a:moveTo>
                <a:pt x="0" y="0"/>
              </a:moveTo>
              <a:lnTo>
                <a:pt x="0" y="1466432"/>
              </a:lnTo>
              <a:lnTo>
                <a:pt x="146643" y="146643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E5F2FEC1-78D0-4E66-A2CA-7FC65BCE22D7}">
      <dsp:nvSpPr>
        <dsp:cNvPr id="0" name=""/>
        <dsp:cNvSpPr/>
      </dsp:nvSpPr>
      <dsp:spPr>
        <a:xfrm>
          <a:off x="298235" y="2041306"/>
          <a:ext cx="1173146" cy="733216"/>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GB" sz="800" kern="1200">
              <a:solidFill>
                <a:sysClr val="windowText" lastClr="000000"/>
              </a:solidFill>
              <a:latin typeface="Calibri"/>
              <a:ea typeface="+mn-ea"/>
              <a:cs typeface="+mn-cs"/>
            </a:rPr>
            <a:t>AtoN Planning </a:t>
          </a:r>
        </a:p>
        <a:p>
          <a:pPr lvl="0" algn="ctr" defTabSz="355600">
            <a:lnSpc>
              <a:spcPct val="90000"/>
            </a:lnSpc>
            <a:spcBef>
              <a:spcPct val="0"/>
            </a:spcBef>
            <a:spcAft>
              <a:spcPct val="35000"/>
            </a:spcAft>
          </a:pPr>
          <a:r>
            <a:rPr lang="en-GB" sz="800" kern="1200">
              <a:solidFill>
                <a:sysClr val="windowText" lastClr="000000"/>
              </a:solidFill>
              <a:latin typeface="Calibri"/>
              <a:ea typeface="+mn-ea"/>
              <a:cs typeface="+mn-cs"/>
            </a:rPr>
            <a:t>(Offshore signals, bridge signals, traffic signals, MBS, fairway design</a:t>
          </a:r>
        </a:p>
      </dsp:txBody>
      <dsp:txXfrm>
        <a:off x="319710" y="2062781"/>
        <a:ext cx="1130196" cy="690266"/>
      </dsp:txXfrm>
    </dsp:sp>
    <dsp:sp modelId="{43F98337-79E7-4B07-AF4B-CFA76DDFAA1F}">
      <dsp:nvSpPr>
        <dsp:cNvPr id="0" name=""/>
        <dsp:cNvSpPr/>
      </dsp:nvSpPr>
      <dsp:spPr>
        <a:xfrm>
          <a:off x="151592" y="941481"/>
          <a:ext cx="146643" cy="2382952"/>
        </a:xfrm>
        <a:custGeom>
          <a:avLst/>
          <a:gdLst/>
          <a:ahLst/>
          <a:cxnLst/>
          <a:rect l="0" t="0" r="0" b="0"/>
          <a:pathLst>
            <a:path>
              <a:moveTo>
                <a:pt x="0" y="0"/>
              </a:moveTo>
              <a:lnTo>
                <a:pt x="0" y="2382952"/>
              </a:lnTo>
              <a:lnTo>
                <a:pt x="146643" y="238295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027E3423-8267-4A6E-9FAA-A682D8D98EE8}">
      <dsp:nvSpPr>
        <dsp:cNvPr id="0" name=""/>
        <dsp:cNvSpPr/>
      </dsp:nvSpPr>
      <dsp:spPr>
        <a:xfrm>
          <a:off x="298235" y="2957826"/>
          <a:ext cx="1173146" cy="733216"/>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GB" sz="800" kern="1200">
              <a:solidFill>
                <a:sysClr val="windowText" lastClr="000000"/>
              </a:solidFill>
              <a:latin typeface="Calibri"/>
              <a:ea typeface="+mn-ea"/>
              <a:cs typeface="+mn-cs"/>
            </a:rPr>
            <a:t>Virtual marking</a:t>
          </a:r>
        </a:p>
      </dsp:txBody>
      <dsp:txXfrm>
        <a:off x="319710" y="2979301"/>
        <a:ext cx="1130196" cy="690266"/>
      </dsp:txXfrm>
    </dsp:sp>
    <dsp:sp modelId="{37945F24-9954-44A5-A6C4-5DEBD57386BC}">
      <dsp:nvSpPr>
        <dsp:cNvPr id="0" name=""/>
        <dsp:cNvSpPr/>
      </dsp:nvSpPr>
      <dsp:spPr>
        <a:xfrm>
          <a:off x="151592" y="941481"/>
          <a:ext cx="146643" cy="3299473"/>
        </a:xfrm>
        <a:custGeom>
          <a:avLst/>
          <a:gdLst/>
          <a:ahLst/>
          <a:cxnLst/>
          <a:rect l="0" t="0" r="0" b="0"/>
          <a:pathLst>
            <a:path>
              <a:moveTo>
                <a:pt x="0" y="0"/>
              </a:moveTo>
              <a:lnTo>
                <a:pt x="0" y="2382952"/>
              </a:lnTo>
              <a:lnTo>
                <a:pt x="146643" y="238295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725F401-0CB4-4143-8F4C-DEEFF39E6412}">
      <dsp:nvSpPr>
        <dsp:cNvPr id="0" name=""/>
        <dsp:cNvSpPr/>
      </dsp:nvSpPr>
      <dsp:spPr>
        <a:xfrm>
          <a:off x="298235" y="3874347"/>
          <a:ext cx="1173146" cy="733216"/>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GB" sz="800" kern="1200">
              <a:solidFill>
                <a:sysClr val="windowText" lastClr="000000"/>
              </a:solidFill>
              <a:latin typeface="Calibri"/>
              <a:ea typeface="+mn-ea"/>
              <a:cs typeface="+mn-cs"/>
            </a:rPr>
            <a:t>Levels of service (objectives. Availability and Categories)</a:t>
          </a:r>
        </a:p>
      </dsp:txBody>
      <dsp:txXfrm>
        <a:off x="319710" y="3895822"/>
        <a:ext cx="1130196" cy="690266"/>
      </dsp:txXfrm>
    </dsp:sp>
    <dsp:sp modelId="{04E5C68F-FB31-4CB2-8B1D-78D4C2B8E758}">
      <dsp:nvSpPr>
        <dsp:cNvPr id="0" name=""/>
        <dsp:cNvSpPr/>
      </dsp:nvSpPr>
      <dsp:spPr>
        <a:xfrm>
          <a:off x="151592" y="941481"/>
          <a:ext cx="157835" cy="4238188"/>
        </a:xfrm>
        <a:custGeom>
          <a:avLst/>
          <a:gdLst/>
          <a:ahLst/>
          <a:cxnLst/>
          <a:rect l="0" t="0" r="0" b="0"/>
          <a:pathLst>
            <a:path>
              <a:moveTo>
                <a:pt x="0" y="0"/>
              </a:moveTo>
              <a:lnTo>
                <a:pt x="0" y="3321667"/>
              </a:lnTo>
              <a:lnTo>
                <a:pt x="157835" y="3321667"/>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7E070157-7C03-4342-8F14-3BAC4F7DA014}">
      <dsp:nvSpPr>
        <dsp:cNvPr id="0" name=""/>
        <dsp:cNvSpPr/>
      </dsp:nvSpPr>
      <dsp:spPr>
        <a:xfrm>
          <a:off x="309427" y="4813061"/>
          <a:ext cx="1173146" cy="733216"/>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Calibri"/>
              <a:ea typeface="+mn-ea"/>
              <a:cs typeface="+mn-cs"/>
            </a:rPr>
            <a:t>Risk Management</a:t>
          </a:r>
        </a:p>
      </dsp:txBody>
      <dsp:txXfrm>
        <a:off x="330902" y="4834536"/>
        <a:ext cx="1130196" cy="690266"/>
      </dsp:txXfrm>
    </dsp:sp>
    <dsp:sp modelId="{0EF6C353-71D7-4F76-804F-D290807AA816}">
      <dsp:nvSpPr>
        <dsp:cNvPr id="0" name=""/>
        <dsp:cNvSpPr/>
      </dsp:nvSpPr>
      <dsp:spPr>
        <a:xfrm>
          <a:off x="151592" y="941481"/>
          <a:ext cx="146643" cy="5132514"/>
        </a:xfrm>
        <a:custGeom>
          <a:avLst/>
          <a:gdLst/>
          <a:ahLst/>
          <a:cxnLst/>
          <a:rect l="0" t="0" r="0" b="0"/>
          <a:pathLst>
            <a:path>
              <a:moveTo>
                <a:pt x="0" y="0"/>
              </a:moveTo>
              <a:lnTo>
                <a:pt x="0" y="5132514"/>
              </a:lnTo>
              <a:lnTo>
                <a:pt x="146643" y="5132514"/>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91575329-7CBB-46AC-A496-64352A602032}">
      <dsp:nvSpPr>
        <dsp:cNvPr id="0" name=""/>
        <dsp:cNvSpPr/>
      </dsp:nvSpPr>
      <dsp:spPr>
        <a:xfrm>
          <a:off x="298235" y="5707387"/>
          <a:ext cx="1173146" cy="733216"/>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GB" sz="800" kern="1200">
              <a:solidFill>
                <a:sysClr val="windowText" lastClr="000000"/>
              </a:solidFill>
              <a:latin typeface="Calibri"/>
              <a:ea typeface="+mn-ea"/>
              <a:cs typeface="+mn-cs"/>
            </a:rPr>
            <a:t>Quality management</a:t>
          </a:r>
          <a:endParaRPr lang="en-US" sz="800" kern="1200">
            <a:solidFill>
              <a:sysClr val="windowText" lastClr="000000"/>
            </a:solidFill>
            <a:latin typeface="Calibri"/>
            <a:ea typeface="+mn-ea"/>
            <a:cs typeface="+mn-cs"/>
          </a:endParaRPr>
        </a:p>
      </dsp:txBody>
      <dsp:txXfrm>
        <a:off x="319710" y="5728862"/>
        <a:ext cx="1130196" cy="690266"/>
      </dsp:txXfrm>
    </dsp:sp>
    <dsp:sp modelId="{1AA88E3C-1F63-4AE9-909C-8086C0803480}">
      <dsp:nvSpPr>
        <dsp:cNvPr id="0" name=""/>
        <dsp:cNvSpPr/>
      </dsp:nvSpPr>
      <dsp:spPr>
        <a:xfrm>
          <a:off x="1837989" y="208265"/>
          <a:ext cx="1466432" cy="733216"/>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8575" tIns="19050" rIns="28575" bIns="19050" numCol="1" spcCol="1270" anchor="ctr" anchorCtr="0">
          <a:noAutofit/>
        </a:bodyPr>
        <a:lstStyle/>
        <a:p>
          <a:pPr lvl="0" algn="ctr" defTabSz="666750">
            <a:lnSpc>
              <a:spcPct val="90000"/>
            </a:lnSpc>
            <a:spcBef>
              <a:spcPct val="0"/>
            </a:spcBef>
            <a:spcAft>
              <a:spcPct val="35000"/>
            </a:spcAft>
          </a:pPr>
          <a:r>
            <a:rPr lang="en-GB" sz="1500" kern="1200">
              <a:solidFill>
                <a:sysClr val="windowText" lastClr="000000"/>
              </a:solidFill>
              <a:latin typeface="Calibri"/>
              <a:ea typeface="+mn-ea"/>
              <a:cs typeface="+mn-cs"/>
            </a:rPr>
            <a:t>AtoN Design and Delivery</a:t>
          </a:r>
        </a:p>
      </dsp:txBody>
      <dsp:txXfrm>
        <a:off x="1859464" y="229740"/>
        <a:ext cx="1423482" cy="690266"/>
      </dsp:txXfrm>
    </dsp:sp>
    <dsp:sp modelId="{F3E24FA0-3809-4680-9462-69788E3837A8}">
      <dsp:nvSpPr>
        <dsp:cNvPr id="0" name=""/>
        <dsp:cNvSpPr/>
      </dsp:nvSpPr>
      <dsp:spPr>
        <a:xfrm>
          <a:off x="1984633" y="941481"/>
          <a:ext cx="146643" cy="549912"/>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86D43C16-CD7E-4B0E-BFAC-CE07AED2B929}">
      <dsp:nvSpPr>
        <dsp:cNvPr id="0" name=""/>
        <dsp:cNvSpPr/>
      </dsp:nvSpPr>
      <dsp:spPr>
        <a:xfrm>
          <a:off x="2131276" y="1124785"/>
          <a:ext cx="1173146" cy="733216"/>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GB" sz="800" strike="noStrike" kern="1200">
              <a:solidFill>
                <a:sysClr val="windowText" lastClr="000000"/>
              </a:solidFill>
              <a:latin typeface="Calibri"/>
              <a:ea typeface="+mn-ea"/>
              <a:cs typeface="+mn-cs"/>
            </a:rPr>
            <a:t>Visual signalling</a:t>
          </a:r>
        </a:p>
        <a:p>
          <a:pPr lvl="0" algn="ctr" defTabSz="355600">
            <a:lnSpc>
              <a:spcPct val="90000"/>
            </a:lnSpc>
            <a:spcBef>
              <a:spcPct val="0"/>
            </a:spcBef>
            <a:spcAft>
              <a:spcPct val="35000"/>
            </a:spcAft>
          </a:pPr>
          <a:r>
            <a:rPr lang="en-GB" sz="800" strike="noStrike" kern="1200">
              <a:solidFill>
                <a:sysClr val="windowText" lastClr="000000"/>
              </a:solidFill>
              <a:latin typeface="Calibri"/>
              <a:ea typeface="+mn-ea"/>
              <a:cs typeface="+mn-cs"/>
            </a:rPr>
            <a:t>(Vision, Colour, Conspicuity, Rhythmic characters)</a:t>
          </a:r>
        </a:p>
      </dsp:txBody>
      <dsp:txXfrm>
        <a:off x="2152751" y="1146260"/>
        <a:ext cx="1130196" cy="690266"/>
      </dsp:txXfrm>
    </dsp:sp>
    <dsp:sp modelId="{D34E4E31-AFC0-4875-A6E1-B9D129BF6FC0}">
      <dsp:nvSpPr>
        <dsp:cNvPr id="0" name=""/>
        <dsp:cNvSpPr/>
      </dsp:nvSpPr>
      <dsp:spPr>
        <a:xfrm>
          <a:off x="1984633" y="941481"/>
          <a:ext cx="146643" cy="1466432"/>
        </a:xfrm>
        <a:custGeom>
          <a:avLst/>
          <a:gdLst/>
          <a:ahLst/>
          <a:cxnLst/>
          <a:rect l="0" t="0" r="0" b="0"/>
          <a:pathLst>
            <a:path>
              <a:moveTo>
                <a:pt x="0" y="0"/>
              </a:moveTo>
              <a:lnTo>
                <a:pt x="0" y="1466432"/>
              </a:lnTo>
              <a:lnTo>
                <a:pt x="146643" y="146643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BD1DF303-A631-4EEF-AE79-5F67D180DA19}">
      <dsp:nvSpPr>
        <dsp:cNvPr id="0" name=""/>
        <dsp:cNvSpPr/>
      </dsp:nvSpPr>
      <dsp:spPr>
        <a:xfrm>
          <a:off x="2131276" y="2041306"/>
          <a:ext cx="1173146" cy="733216"/>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GB" sz="800" kern="1200">
              <a:solidFill>
                <a:sysClr val="windowText" lastClr="000000"/>
              </a:solidFill>
              <a:latin typeface="Calibri"/>
              <a:ea typeface="+mn-ea"/>
              <a:cs typeface="+mn-cs"/>
            </a:rPr>
            <a:t>Range and performance</a:t>
          </a:r>
        </a:p>
        <a:p>
          <a:pPr lvl="0" algn="ctr" defTabSz="355600">
            <a:lnSpc>
              <a:spcPct val="90000"/>
            </a:lnSpc>
            <a:spcBef>
              <a:spcPct val="0"/>
            </a:spcBef>
            <a:spcAft>
              <a:spcPct val="35000"/>
            </a:spcAft>
          </a:pPr>
          <a:r>
            <a:rPr lang="en-GB" sz="800" kern="1200">
              <a:solidFill>
                <a:sysClr val="windowText" lastClr="000000"/>
              </a:solidFill>
              <a:latin typeface="Calibri"/>
              <a:ea typeface="+mn-ea"/>
              <a:cs typeface="+mn-cs"/>
            </a:rPr>
            <a:t>(visual and audible)</a:t>
          </a:r>
        </a:p>
      </dsp:txBody>
      <dsp:txXfrm>
        <a:off x="2152751" y="2062781"/>
        <a:ext cx="1130196" cy="690266"/>
      </dsp:txXfrm>
    </dsp:sp>
    <dsp:sp modelId="{180F8F08-5B2B-48D4-AE7A-AAE3D2438E51}">
      <dsp:nvSpPr>
        <dsp:cNvPr id="0" name=""/>
        <dsp:cNvSpPr/>
      </dsp:nvSpPr>
      <dsp:spPr>
        <a:xfrm>
          <a:off x="1984633" y="941481"/>
          <a:ext cx="146643" cy="2382952"/>
        </a:xfrm>
        <a:custGeom>
          <a:avLst/>
          <a:gdLst/>
          <a:ahLst/>
          <a:cxnLst/>
          <a:rect l="0" t="0" r="0" b="0"/>
          <a:pathLst>
            <a:path>
              <a:moveTo>
                <a:pt x="0" y="0"/>
              </a:moveTo>
              <a:lnTo>
                <a:pt x="0" y="2382952"/>
              </a:lnTo>
              <a:lnTo>
                <a:pt x="146643" y="238295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DF29BCA3-711A-4A22-A693-1FDA5C42B598}">
      <dsp:nvSpPr>
        <dsp:cNvPr id="0" name=""/>
        <dsp:cNvSpPr/>
      </dsp:nvSpPr>
      <dsp:spPr>
        <a:xfrm>
          <a:off x="2131276" y="2957826"/>
          <a:ext cx="1173146" cy="733216"/>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80000"/>
            </a:lnSpc>
            <a:spcBef>
              <a:spcPct val="0"/>
            </a:spcBef>
            <a:spcAft>
              <a:spcPct val="35000"/>
            </a:spcAft>
          </a:pPr>
          <a:r>
            <a:rPr lang="en-GB" sz="800" kern="1200">
              <a:solidFill>
                <a:sysClr val="windowText" lastClr="000000"/>
              </a:solidFill>
              <a:latin typeface="Calibri"/>
              <a:ea typeface="+mn-ea"/>
              <a:cs typeface="+mn-cs"/>
            </a:rPr>
            <a:t>Design, Implementation &amp; Maintenance</a:t>
          </a:r>
          <a:endParaRPr lang="en-GB" sz="800" strike="sngStrike" kern="1200">
            <a:solidFill>
              <a:sysClr val="windowText" lastClr="000000"/>
            </a:solidFill>
            <a:latin typeface="Calibri"/>
            <a:ea typeface="+mn-ea"/>
            <a:cs typeface="+mn-cs"/>
          </a:endParaRPr>
        </a:p>
      </dsp:txBody>
      <dsp:txXfrm>
        <a:off x="2152751" y="2979301"/>
        <a:ext cx="1130196" cy="690266"/>
      </dsp:txXfrm>
    </dsp:sp>
    <dsp:sp modelId="{6AFF11D4-214C-4C9B-97D9-70AE70A69F71}">
      <dsp:nvSpPr>
        <dsp:cNvPr id="0" name=""/>
        <dsp:cNvSpPr/>
      </dsp:nvSpPr>
      <dsp:spPr>
        <a:xfrm>
          <a:off x="1984633" y="941481"/>
          <a:ext cx="146643" cy="3299473"/>
        </a:xfrm>
        <a:custGeom>
          <a:avLst/>
          <a:gdLst/>
          <a:ahLst/>
          <a:cxnLst/>
          <a:rect l="0" t="0" r="0" b="0"/>
          <a:pathLst>
            <a:path>
              <a:moveTo>
                <a:pt x="0" y="0"/>
              </a:moveTo>
              <a:lnTo>
                <a:pt x="0" y="3299473"/>
              </a:lnTo>
              <a:lnTo>
                <a:pt x="146643" y="3299473"/>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63AF5320-A31D-4DC5-81FE-D190931FAF35}">
      <dsp:nvSpPr>
        <dsp:cNvPr id="0" name=""/>
        <dsp:cNvSpPr/>
      </dsp:nvSpPr>
      <dsp:spPr>
        <a:xfrm>
          <a:off x="2131276" y="3874347"/>
          <a:ext cx="1173146" cy="733216"/>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GB" sz="800" kern="1200">
              <a:solidFill>
                <a:sysClr val="windowText" lastClr="000000"/>
              </a:solidFill>
              <a:latin typeface="Calibri"/>
              <a:ea typeface="+mn-ea"/>
              <a:cs typeface="+mn-cs"/>
            </a:rPr>
            <a:t>Power systems</a:t>
          </a:r>
        </a:p>
      </dsp:txBody>
      <dsp:txXfrm>
        <a:off x="2152751" y="3895822"/>
        <a:ext cx="1130196" cy="690266"/>
      </dsp:txXfrm>
    </dsp:sp>
    <dsp:sp modelId="{7B44C2FD-C7CC-47E9-9C44-1DC6B0F250C1}">
      <dsp:nvSpPr>
        <dsp:cNvPr id="0" name=""/>
        <dsp:cNvSpPr/>
      </dsp:nvSpPr>
      <dsp:spPr>
        <a:xfrm>
          <a:off x="1984633" y="941481"/>
          <a:ext cx="146643" cy="4215993"/>
        </a:xfrm>
        <a:custGeom>
          <a:avLst/>
          <a:gdLst/>
          <a:ahLst/>
          <a:cxnLst/>
          <a:rect l="0" t="0" r="0" b="0"/>
          <a:pathLst>
            <a:path>
              <a:moveTo>
                <a:pt x="0" y="0"/>
              </a:moveTo>
              <a:lnTo>
                <a:pt x="0" y="4215993"/>
              </a:lnTo>
              <a:lnTo>
                <a:pt x="146643" y="4215993"/>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04C4CE6F-F1E3-4F98-92BC-13AEB1543880}">
      <dsp:nvSpPr>
        <dsp:cNvPr id="0" name=""/>
        <dsp:cNvSpPr/>
      </dsp:nvSpPr>
      <dsp:spPr>
        <a:xfrm>
          <a:off x="2131276" y="4790867"/>
          <a:ext cx="1173146" cy="733216"/>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GB" sz="800" kern="1200">
              <a:solidFill>
                <a:sysClr val="windowText" lastClr="000000"/>
              </a:solidFill>
              <a:latin typeface="Calibri"/>
              <a:ea typeface="+mn-ea"/>
              <a:cs typeface="+mn-cs"/>
            </a:rPr>
            <a:t>Floating AtoN</a:t>
          </a:r>
        </a:p>
        <a:p>
          <a:pPr lvl="0" algn="ctr" defTabSz="355600">
            <a:lnSpc>
              <a:spcPct val="90000"/>
            </a:lnSpc>
            <a:spcBef>
              <a:spcPct val="0"/>
            </a:spcBef>
            <a:spcAft>
              <a:spcPct val="35000"/>
            </a:spcAft>
          </a:pPr>
          <a:r>
            <a:rPr lang="en-GB" sz="800" kern="1200">
              <a:solidFill>
                <a:sysClr val="windowText" lastClr="000000"/>
              </a:solidFill>
              <a:latin typeface="Calibri"/>
              <a:ea typeface="+mn-ea"/>
              <a:cs typeface="+mn-cs"/>
            </a:rPr>
            <a:t>(buoys, moorinhs, stability...)</a:t>
          </a:r>
        </a:p>
      </dsp:txBody>
      <dsp:txXfrm>
        <a:off x="2152751" y="4812342"/>
        <a:ext cx="1130196" cy="690266"/>
      </dsp:txXfrm>
    </dsp:sp>
    <dsp:sp modelId="{6B30FAC7-2B17-4D56-B8C1-CF1268388994}">
      <dsp:nvSpPr>
        <dsp:cNvPr id="0" name=""/>
        <dsp:cNvSpPr/>
      </dsp:nvSpPr>
      <dsp:spPr>
        <a:xfrm>
          <a:off x="1984633" y="941481"/>
          <a:ext cx="146643" cy="5132514"/>
        </a:xfrm>
        <a:custGeom>
          <a:avLst/>
          <a:gdLst/>
          <a:ahLst/>
          <a:cxnLst/>
          <a:rect l="0" t="0" r="0" b="0"/>
          <a:pathLst>
            <a:path>
              <a:moveTo>
                <a:pt x="0" y="0"/>
              </a:moveTo>
              <a:lnTo>
                <a:pt x="0" y="5132514"/>
              </a:lnTo>
              <a:lnTo>
                <a:pt x="146643" y="5132514"/>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B0339759-52F4-4EA0-AF22-16C3C291ABC3}">
      <dsp:nvSpPr>
        <dsp:cNvPr id="0" name=""/>
        <dsp:cNvSpPr/>
      </dsp:nvSpPr>
      <dsp:spPr>
        <a:xfrm>
          <a:off x="2131276" y="5707387"/>
          <a:ext cx="1173146" cy="733216"/>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GB" sz="800" kern="1200">
              <a:solidFill>
                <a:sysClr val="windowText" lastClr="000000"/>
              </a:solidFill>
              <a:latin typeface="Calibri"/>
              <a:ea typeface="+mn-ea"/>
              <a:cs typeface="+mn-cs"/>
            </a:rPr>
            <a:t>Environment, Sustainability &amp; Legacy</a:t>
          </a:r>
        </a:p>
      </dsp:txBody>
      <dsp:txXfrm>
        <a:off x="2152751" y="5728862"/>
        <a:ext cx="1130196" cy="690266"/>
      </dsp:txXfrm>
    </dsp:sp>
    <dsp:sp modelId="{A39AF8C1-8CBE-4F9E-A2FC-4E8C3E6E289C}">
      <dsp:nvSpPr>
        <dsp:cNvPr id="0" name=""/>
        <dsp:cNvSpPr/>
      </dsp:nvSpPr>
      <dsp:spPr>
        <a:xfrm>
          <a:off x="3671030" y="208265"/>
          <a:ext cx="1466432" cy="733216"/>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8575" tIns="19050" rIns="28575" bIns="19050" numCol="1" spcCol="1270" anchor="ctr" anchorCtr="0">
          <a:noAutofit/>
        </a:bodyPr>
        <a:lstStyle/>
        <a:p>
          <a:pPr lvl="0" algn="ctr" defTabSz="666750">
            <a:lnSpc>
              <a:spcPct val="90000"/>
            </a:lnSpc>
            <a:spcBef>
              <a:spcPct val="0"/>
            </a:spcBef>
            <a:spcAft>
              <a:spcPct val="35000"/>
            </a:spcAft>
          </a:pPr>
          <a:r>
            <a:rPr lang="en-GB" sz="1500" kern="1200">
              <a:solidFill>
                <a:sysClr val="windowText" lastClr="000000"/>
              </a:solidFill>
              <a:latin typeface="Calibri"/>
              <a:ea typeface="+mn-ea"/>
              <a:cs typeface="+mn-cs"/>
            </a:rPr>
            <a:t>Radionavigation Services</a:t>
          </a:r>
        </a:p>
      </dsp:txBody>
      <dsp:txXfrm>
        <a:off x="3692505" y="229740"/>
        <a:ext cx="1423482" cy="690266"/>
      </dsp:txXfrm>
    </dsp:sp>
    <dsp:sp modelId="{72E5305C-D043-4A1E-9835-BBE71692CCAA}">
      <dsp:nvSpPr>
        <dsp:cNvPr id="0" name=""/>
        <dsp:cNvSpPr/>
      </dsp:nvSpPr>
      <dsp:spPr>
        <a:xfrm>
          <a:off x="3817673" y="941481"/>
          <a:ext cx="146643" cy="549912"/>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E1CF3170-2B91-43C1-8AB5-BF28939770CB}">
      <dsp:nvSpPr>
        <dsp:cNvPr id="0" name=""/>
        <dsp:cNvSpPr/>
      </dsp:nvSpPr>
      <dsp:spPr>
        <a:xfrm>
          <a:off x="3964316" y="1124785"/>
          <a:ext cx="1173146" cy="733216"/>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GB" sz="800" strike="noStrike" kern="1200">
              <a:solidFill>
                <a:sysClr val="windowText" lastClr="000000"/>
              </a:solidFill>
              <a:latin typeface="Calibri"/>
              <a:ea typeface="+mn-ea"/>
              <a:cs typeface="+mn-cs"/>
            </a:rPr>
            <a:t>Satellite positioning and timing</a:t>
          </a:r>
        </a:p>
      </dsp:txBody>
      <dsp:txXfrm>
        <a:off x="3985791" y="1146260"/>
        <a:ext cx="1130196" cy="690266"/>
      </dsp:txXfrm>
    </dsp:sp>
    <dsp:sp modelId="{55900341-5FD1-4A62-BF33-A28656C7C1E8}">
      <dsp:nvSpPr>
        <dsp:cNvPr id="0" name=""/>
        <dsp:cNvSpPr/>
      </dsp:nvSpPr>
      <dsp:spPr>
        <a:xfrm>
          <a:off x="3817673" y="941481"/>
          <a:ext cx="146643" cy="1466432"/>
        </a:xfrm>
        <a:custGeom>
          <a:avLst/>
          <a:gdLst/>
          <a:ahLst/>
          <a:cxnLst/>
          <a:rect l="0" t="0" r="0" b="0"/>
          <a:pathLst>
            <a:path>
              <a:moveTo>
                <a:pt x="0" y="0"/>
              </a:moveTo>
              <a:lnTo>
                <a:pt x="0" y="1466432"/>
              </a:lnTo>
              <a:lnTo>
                <a:pt x="146643" y="146643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18721D70-AC89-4F6A-9346-5AFFF14A24D2}">
      <dsp:nvSpPr>
        <dsp:cNvPr id="0" name=""/>
        <dsp:cNvSpPr/>
      </dsp:nvSpPr>
      <dsp:spPr>
        <a:xfrm>
          <a:off x="3964316" y="2041306"/>
          <a:ext cx="1173146" cy="733216"/>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GB" sz="800" strike="noStrike" kern="1200">
              <a:solidFill>
                <a:sysClr val="windowText" lastClr="000000"/>
              </a:solidFill>
              <a:latin typeface="Calibri"/>
              <a:ea typeface="+mn-ea"/>
              <a:cs typeface="+mn-cs"/>
            </a:rPr>
            <a:t>Terrestrial positioning and timing (including eLoran, eChayka, R-mode, Racon &amp; radar)</a:t>
          </a:r>
        </a:p>
      </dsp:txBody>
      <dsp:txXfrm>
        <a:off x="3985791" y="2062781"/>
        <a:ext cx="1130196" cy="690266"/>
      </dsp:txXfrm>
    </dsp:sp>
    <dsp:sp modelId="{810C6365-2780-423D-8658-5B65B534F039}">
      <dsp:nvSpPr>
        <dsp:cNvPr id="0" name=""/>
        <dsp:cNvSpPr/>
      </dsp:nvSpPr>
      <dsp:spPr>
        <a:xfrm>
          <a:off x="3817673" y="941481"/>
          <a:ext cx="146643" cy="2382952"/>
        </a:xfrm>
        <a:custGeom>
          <a:avLst/>
          <a:gdLst/>
          <a:ahLst/>
          <a:cxnLst/>
          <a:rect l="0" t="0" r="0" b="0"/>
          <a:pathLst>
            <a:path>
              <a:moveTo>
                <a:pt x="0" y="0"/>
              </a:moveTo>
              <a:lnTo>
                <a:pt x="0" y="2382952"/>
              </a:lnTo>
              <a:lnTo>
                <a:pt x="146643" y="238295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1BD92449-D510-46AF-9AA2-3ECF499C04DA}">
      <dsp:nvSpPr>
        <dsp:cNvPr id="0" name=""/>
        <dsp:cNvSpPr/>
      </dsp:nvSpPr>
      <dsp:spPr>
        <a:xfrm>
          <a:off x="3964316" y="2957826"/>
          <a:ext cx="1173146" cy="733216"/>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GB" sz="800" strike="noStrike" kern="1200">
              <a:solidFill>
                <a:sysClr val="windowText" lastClr="000000"/>
              </a:solidFill>
              <a:latin typeface="Calibri"/>
              <a:ea typeface="+mn-ea"/>
              <a:cs typeface="+mn-cs"/>
            </a:rPr>
            <a:t>RACON &amp; Radar positioning</a:t>
          </a:r>
        </a:p>
      </dsp:txBody>
      <dsp:txXfrm>
        <a:off x="3985791" y="2979301"/>
        <a:ext cx="1130196" cy="690266"/>
      </dsp:txXfrm>
    </dsp:sp>
    <dsp:sp modelId="{DB824557-9639-48D2-92A9-CF6EAB296500}">
      <dsp:nvSpPr>
        <dsp:cNvPr id="0" name=""/>
        <dsp:cNvSpPr/>
      </dsp:nvSpPr>
      <dsp:spPr>
        <a:xfrm>
          <a:off x="3817673" y="941481"/>
          <a:ext cx="146643" cy="3299473"/>
        </a:xfrm>
        <a:custGeom>
          <a:avLst/>
          <a:gdLst/>
          <a:ahLst/>
          <a:cxnLst/>
          <a:rect l="0" t="0" r="0" b="0"/>
          <a:pathLst>
            <a:path>
              <a:moveTo>
                <a:pt x="0" y="0"/>
              </a:moveTo>
              <a:lnTo>
                <a:pt x="0" y="3299473"/>
              </a:lnTo>
              <a:lnTo>
                <a:pt x="146643" y="3299473"/>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FF79875A-A7A7-475C-979E-9A52598803C4}">
      <dsp:nvSpPr>
        <dsp:cNvPr id="0" name=""/>
        <dsp:cNvSpPr/>
      </dsp:nvSpPr>
      <dsp:spPr>
        <a:xfrm>
          <a:off x="3964316" y="3874347"/>
          <a:ext cx="1173146" cy="733216"/>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70000"/>
            </a:lnSpc>
            <a:spcBef>
              <a:spcPct val="0"/>
            </a:spcBef>
            <a:spcAft>
              <a:spcPct val="35000"/>
            </a:spcAft>
          </a:pPr>
          <a:r>
            <a:rPr lang="en-GB" sz="800" strike="noStrike" kern="1200">
              <a:solidFill>
                <a:sysClr val="windowText" lastClr="000000"/>
              </a:solidFill>
              <a:latin typeface="Calibri"/>
              <a:ea typeface="+mn-ea"/>
              <a:cs typeface="+mn-cs"/>
            </a:rPr>
            <a:t>Augmentation services</a:t>
          </a:r>
        </a:p>
        <a:p>
          <a:pPr lvl="0" algn="ctr" defTabSz="355600">
            <a:lnSpc>
              <a:spcPct val="70000"/>
            </a:lnSpc>
            <a:spcBef>
              <a:spcPct val="0"/>
            </a:spcBef>
            <a:spcAft>
              <a:spcPct val="35000"/>
            </a:spcAft>
          </a:pPr>
          <a:r>
            <a:rPr lang="en-GB" sz="800" strike="noStrike" kern="1200">
              <a:solidFill>
                <a:sysClr val="windowText" lastClr="000000"/>
              </a:solidFill>
              <a:latin typeface="Calibri"/>
              <a:ea typeface="+mn-ea"/>
              <a:cs typeface="+mn-cs"/>
            </a:rPr>
            <a:t>(DGNSS)</a:t>
          </a:r>
        </a:p>
      </dsp:txBody>
      <dsp:txXfrm>
        <a:off x="3985791" y="3895822"/>
        <a:ext cx="1130196" cy="690266"/>
      </dsp:txXfrm>
    </dsp:sp>
    <dsp:sp modelId="{1B49CAE7-B4B7-4FE1-B3D8-BEC276FBCAF7}">
      <dsp:nvSpPr>
        <dsp:cNvPr id="0" name=""/>
        <dsp:cNvSpPr/>
      </dsp:nvSpPr>
      <dsp:spPr>
        <a:xfrm>
          <a:off x="5504071" y="208265"/>
          <a:ext cx="1466432" cy="733216"/>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8575" tIns="19050" rIns="28575" bIns="19050" numCol="1" spcCol="1270" anchor="ctr" anchorCtr="0">
          <a:noAutofit/>
        </a:bodyPr>
        <a:lstStyle/>
        <a:p>
          <a:pPr lvl="0" algn="ctr" defTabSz="666750">
            <a:lnSpc>
              <a:spcPct val="90000"/>
            </a:lnSpc>
            <a:spcBef>
              <a:spcPct val="0"/>
            </a:spcBef>
            <a:spcAft>
              <a:spcPct val="35000"/>
            </a:spcAft>
          </a:pPr>
          <a:r>
            <a:rPr lang="en-GB" sz="1500" kern="1200">
              <a:solidFill>
                <a:sysClr val="windowText" lastClr="000000"/>
              </a:solidFill>
              <a:latin typeface="Calibri"/>
              <a:ea typeface="+mn-ea"/>
              <a:cs typeface="+mn-cs"/>
            </a:rPr>
            <a:t>Vessel Traffic Services</a:t>
          </a:r>
        </a:p>
      </dsp:txBody>
      <dsp:txXfrm>
        <a:off x="5525546" y="229740"/>
        <a:ext cx="1423482" cy="690266"/>
      </dsp:txXfrm>
    </dsp:sp>
    <dsp:sp modelId="{E2B75F0D-099E-41E7-9414-636F85987D89}">
      <dsp:nvSpPr>
        <dsp:cNvPr id="0" name=""/>
        <dsp:cNvSpPr/>
      </dsp:nvSpPr>
      <dsp:spPr>
        <a:xfrm>
          <a:off x="5650714" y="941481"/>
          <a:ext cx="146643" cy="549912"/>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F4AF38F4-8E5C-431E-ADAE-3EC093DD9B22}">
      <dsp:nvSpPr>
        <dsp:cNvPr id="0" name=""/>
        <dsp:cNvSpPr/>
      </dsp:nvSpPr>
      <dsp:spPr>
        <a:xfrm>
          <a:off x="5797357" y="1124785"/>
          <a:ext cx="1173146" cy="733216"/>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GB" sz="800" kern="1200">
              <a:solidFill>
                <a:sysClr val="windowText" lastClr="000000"/>
              </a:solidFill>
              <a:latin typeface="Calibri"/>
              <a:ea typeface="+mn-ea"/>
              <a:cs typeface="+mn-cs"/>
            </a:rPr>
            <a:t>VTS implementation</a:t>
          </a:r>
        </a:p>
      </dsp:txBody>
      <dsp:txXfrm>
        <a:off x="5818832" y="1146260"/>
        <a:ext cx="1130196" cy="690266"/>
      </dsp:txXfrm>
    </dsp:sp>
    <dsp:sp modelId="{BF0B9F9E-F5EA-44C4-B8FF-C7321ED13714}">
      <dsp:nvSpPr>
        <dsp:cNvPr id="0" name=""/>
        <dsp:cNvSpPr/>
      </dsp:nvSpPr>
      <dsp:spPr>
        <a:xfrm>
          <a:off x="5650714" y="941481"/>
          <a:ext cx="146643" cy="1466432"/>
        </a:xfrm>
        <a:custGeom>
          <a:avLst/>
          <a:gdLst/>
          <a:ahLst/>
          <a:cxnLst/>
          <a:rect l="0" t="0" r="0" b="0"/>
          <a:pathLst>
            <a:path>
              <a:moveTo>
                <a:pt x="0" y="0"/>
              </a:moveTo>
              <a:lnTo>
                <a:pt x="0" y="1466432"/>
              </a:lnTo>
              <a:lnTo>
                <a:pt x="146643" y="146643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776DED4A-854B-4BC7-BDFF-793F3C5BBD19}">
      <dsp:nvSpPr>
        <dsp:cNvPr id="0" name=""/>
        <dsp:cNvSpPr/>
      </dsp:nvSpPr>
      <dsp:spPr>
        <a:xfrm>
          <a:off x="5797357" y="2041306"/>
          <a:ext cx="1173146" cy="733216"/>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GB" sz="800" kern="1200">
              <a:solidFill>
                <a:sysClr val="windowText" lastClr="000000"/>
              </a:solidFill>
              <a:latin typeface="Calibri"/>
              <a:ea typeface="+mn-ea"/>
              <a:cs typeface="+mn-cs"/>
            </a:rPr>
            <a:t>VTS operations</a:t>
          </a:r>
        </a:p>
      </dsp:txBody>
      <dsp:txXfrm>
        <a:off x="5818832" y="2062781"/>
        <a:ext cx="1130196" cy="690266"/>
      </dsp:txXfrm>
    </dsp:sp>
    <dsp:sp modelId="{02E88F6A-8763-4B6A-BC8A-8C6746A94ADC}">
      <dsp:nvSpPr>
        <dsp:cNvPr id="0" name=""/>
        <dsp:cNvSpPr/>
      </dsp:nvSpPr>
      <dsp:spPr>
        <a:xfrm>
          <a:off x="5650714" y="941481"/>
          <a:ext cx="146643" cy="2382952"/>
        </a:xfrm>
        <a:custGeom>
          <a:avLst/>
          <a:gdLst/>
          <a:ahLst/>
          <a:cxnLst/>
          <a:rect l="0" t="0" r="0" b="0"/>
          <a:pathLst>
            <a:path>
              <a:moveTo>
                <a:pt x="0" y="0"/>
              </a:moveTo>
              <a:lnTo>
                <a:pt x="0" y="2382952"/>
              </a:lnTo>
              <a:lnTo>
                <a:pt x="146643" y="238295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9A725F95-CD6F-487C-A472-E5BC14EBAAB2}">
      <dsp:nvSpPr>
        <dsp:cNvPr id="0" name=""/>
        <dsp:cNvSpPr/>
      </dsp:nvSpPr>
      <dsp:spPr>
        <a:xfrm>
          <a:off x="5797357" y="2957826"/>
          <a:ext cx="1173146" cy="733216"/>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GB" sz="800" kern="1200">
              <a:solidFill>
                <a:sysClr val="windowText" lastClr="000000"/>
              </a:solidFill>
              <a:latin typeface="Calibri"/>
              <a:ea typeface="+mn-ea"/>
              <a:cs typeface="+mn-cs"/>
            </a:rPr>
            <a:t>VTS data and information management</a:t>
          </a:r>
        </a:p>
      </dsp:txBody>
      <dsp:txXfrm>
        <a:off x="5818832" y="2979301"/>
        <a:ext cx="1130196" cy="690266"/>
      </dsp:txXfrm>
    </dsp:sp>
    <dsp:sp modelId="{1E008843-9731-45EC-87C5-BA18052E3EB3}">
      <dsp:nvSpPr>
        <dsp:cNvPr id="0" name=""/>
        <dsp:cNvSpPr/>
      </dsp:nvSpPr>
      <dsp:spPr>
        <a:xfrm>
          <a:off x="5650714" y="941481"/>
          <a:ext cx="146643" cy="3299473"/>
        </a:xfrm>
        <a:custGeom>
          <a:avLst/>
          <a:gdLst/>
          <a:ahLst/>
          <a:cxnLst/>
          <a:rect l="0" t="0" r="0" b="0"/>
          <a:pathLst>
            <a:path>
              <a:moveTo>
                <a:pt x="0" y="0"/>
              </a:moveTo>
              <a:lnTo>
                <a:pt x="0" y="3299473"/>
              </a:lnTo>
              <a:lnTo>
                <a:pt x="146643" y="3299473"/>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78899C82-70C5-4445-B1B3-8B84EDF82CD0}">
      <dsp:nvSpPr>
        <dsp:cNvPr id="0" name=""/>
        <dsp:cNvSpPr/>
      </dsp:nvSpPr>
      <dsp:spPr>
        <a:xfrm>
          <a:off x="5797357" y="3874347"/>
          <a:ext cx="1173146" cy="733216"/>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GB" sz="800" kern="1200">
              <a:solidFill>
                <a:sysClr val="windowText" lastClr="000000"/>
              </a:solidFill>
              <a:latin typeface="Calibri"/>
              <a:ea typeface="+mn-ea"/>
              <a:cs typeface="+mn-cs"/>
            </a:rPr>
            <a:t>VTS communications</a:t>
          </a:r>
        </a:p>
      </dsp:txBody>
      <dsp:txXfrm>
        <a:off x="5818832" y="3895822"/>
        <a:ext cx="1130196" cy="690266"/>
      </dsp:txXfrm>
    </dsp:sp>
    <dsp:sp modelId="{527BB6A5-6EF5-488B-A853-2E4EC5C19634}">
      <dsp:nvSpPr>
        <dsp:cNvPr id="0" name=""/>
        <dsp:cNvSpPr/>
      </dsp:nvSpPr>
      <dsp:spPr>
        <a:xfrm>
          <a:off x="5650714" y="941481"/>
          <a:ext cx="146643" cy="4215993"/>
        </a:xfrm>
        <a:custGeom>
          <a:avLst/>
          <a:gdLst/>
          <a:ahLst/>
          <a:cxnLst/>
          <a:rect l="0" t="0" r="0" b="0"/>
          <a:pathLst>
            <a:path>
              <a:moveTo>
                <a:pt x="0" y="0"/>
              </a:moveTo>
              <a:lnTo>
                <a:pt x="0" y="4215993"/>
              </a:lnTo>
              <a:lnTo>
                <a:pt x="146643" y="4215993"/>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90E0C680-FC3D-4153-84AE-288E914C10C5}">
      <dsp:nvSpPr>
        <dsp:cNvPr id="0" name=""/>
        <dsp:cNvSpPr/>
      </dsp:nvSpPr>
      <dsp:spPr>
        <a:xfrm>
          <a:off x="5797357" y="4790867"/>
          <a:ext cx="1173146" cy="733216"/>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nl-NL" sz="800" kern="1200">
              <a:solidFill>
                <a:sysClr val="windowText" lastClr="000000"/>
              </a:solidFill>
              <a:latin typeface="Calibri"/>
              <a:ea typeface="+mn-ea"/>
              <a:cs typeface="+mn-cs"/>
            </a:rPr>
            <a:t>VTS </a:t>
          </a:r>
          <a:r>
            <a:rPr lang="nl-NL" sz="800" b="0" kern="1200">
              <a:solidFill>
                <a:sysClr val="windowText" lastClr="000000"/>
              </a:solidFill>
              <a:latin typeface="Calibri"/>
              <a:ea typeface="+mn-ea"/>
              <a:cs typeface="+mn-cs"/>
            </a:rPr>
            <a:t>te</a:t>
          </a:r>
          <a:r>
            <a:rPr lang="nl-NL" sz="800" kern="1200">
              <a:solidFill>
                <a:sysClr val="windowText" lastClr="000000"/>
              </a:solidFill>
              <a:latin typeface="Calibri"/>
              <a:ea typeface="+mn-ea"/>
              <a:cs typeface="+mn-cs"/>
            </a:rPr>
            <a:t>chnologies</a:t>
          </a:r>
          <a:endParaRPr lang="nl-NL" sz="800" strike="sngStrike" kern="1200">
            <a:solidFill>
              <a:sysClr val="windowText" lastClr="000000"/>
            </a:solidFill>
            <a:latin typeface="Calibri"/>
            <a:ea typeface="+mn-ea"/>
            <a:cs typeface="+mn-cs"/>
          </a:endParaRPr>
        </a:p>
      </dsp:txBody>
      <dsp:txXfrm>
        <a:off x="5818832" y="4812342"/>
        <a:ext cx="1130196" cy="690266"/>
      </dsp:txXfrm>
    </dsp:sp>
    <dsp:sp modelId="{E16DABCA-3CAF-41B8-AC02-D6C50D4351A3}">
      <dsp:nvSpPr>
        <dsp:cNvPr id="0" name=""/>
        <dsp:cNvSpPr/>
      </dsp:nvSpPr>
      <dsp:spPr>
        <a:xfrm>
          <a:off x="5650714" y="941481"/>
          <a:ext cx="146643" cy="5132514"/>
        </a:xfrm>
        <a:custGeom>
          <a:avLst/>
          <a:gdLst/>
          <a:ahLst/>
          <a:cxnLst/>
          <a:rect l="0" t="0" r="0" b="0"/>
          <a:pathLst>
            <a:path>
              <a:moveTo>
                <a:pt x="0" y="0"/>
              </a:moveTo>
              <a:lnTo>
                <a:pt x="0" y="5132514"/>
              </a:lnTo>
              <a:lnTo>
                <a:pt x="146643" y="5132514"/>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733E02F7-6A89-49EB-BE86-558C1022DD10}">
      <dsp:nvSpPr>
        <dsp:cNvPr id="0" name=""/>
        <dsp:cNvSpPr/>
      </dsp:nvSpPr>
      <dsp:spPr>
        <a:xfrm>
          <a:off x="5797357" y="5707387"/>
          <a:ext cx="1173146" cy="733216"/>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GB" sz="800" kern="1200">
              <a:solidFill>
                <a:sysClr val="windowText" lastClr="000000"/>
              </a:solidFill>
              <a:latin typeface="Calibri"/>
              <a:ea typeface="+mn-ea"/>
              <a:cs typeface="+mn-cs"/>
            </a:rPr>
            <a:t>VTS Auditing  and assessing</a:t>
          </a:r>
        </a:p>
      </dsp:txBody>
      <dsp:txXfrm>
        <a:off x="5818832" y="5728862"/>
        <a:ext cx="1130196" cy="690266"/>
      </dsp:txXfrm>
    </dsp:sp>
    <dsp:sp modelId="{7778B4EB-43F5-44EE-A6DD-4EBA313B62C2}">
      <dsp:nvSpPr>
        <dsp:cNvPr id="0" name=""/>
        <dsp:cNvSpPr/>
      </dsp:nvSpPr>
      <dsp:spPr>
        <a:xfrm>
          <a:off x="5650714" y="941481"/>
          <a:ext cx="146643" cy="6049034"/>
        </a:xfrm>
        <a:custGeom>
          <a:avLst/>
          <a:gdLst/>
          <a:ahLst/>
          <a:cxnLst/>
          <a:rect l="0" t="0" r="0" b="0"/>
          <a:pathLst>
            <a:path>
              <a:moveTo>
                <a:pt x="0" y="0"/>
              </a:moveTo>
              <a:lnTo>
                <a:pt x="0" y="6049034"/>
              </a:lnTo>
              <a:lnTo>
                <a:pt x="146643" y="6049034"/>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4291BE62-21F8-4C3D-9C81-7E2680D7014B}">
      <dsp:nvSpPr>
        <dsp:cNvPr id="0" name=""/>
        <dsp:cNvSpPr/>
      </dsp:nvSpPr>
      <dsp:spPr>
        <a:xfrm>
          <a:off x="5797357" y="6623908"/>
          <a:ext cx="1173146" cy="733216"/>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fr-FR" sz="800" kern="1200">
              <a:solidFill>
                <a:sysClr val="windowText" lastClr="000000"/>
              </a:solidFill>
              <a:latin typeface="Calibri"/>
              <a:ea typeface="+mn-ea"/>
              <a:cs typeface="+mn-cs"/>
            </a:rPr>
            <a:t>VTS additional services</a:t>
          </a:r>
        </a:p>
      </dsp:txBody>
      <dsp:txXfrm>
        <a:off x="5818832" y="6645383"/>
        <a:ext cx="1130196" cy="690266"/>
      </dsp:txXfrm>
    </dsp:sp>
    <dsp:sp modelId="{895CD797-4F09-465D-AD8A-6AD1FF237111}">
      <dsp:nvSpPr>
        <dsp:cNvPr id="0" name=""/>
        <dsp:cNvSpPr/>
      </dsp:nvSpPr>
      <dsp:spPr>
        <a:xfrm>
          <a:off x="7337111" y="208265"/>
          <a:ext cx="1466432" cy="733216"/>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8575" tIns="19050" rIns="28575" bIns="19050" numCol="1" spcCol="1270" anchor="ctr" anchorCtr="0">
          <a:noAutofit/>
        </a:bodyPr>
        <a:lstStyle/>
        <a:p>
          <a:pPr lvl="0" algn="ctr" defTabSz="666750">
            <a:lnSpc>
              <a:spcPct val="90000"/>
            </a:lnSpc>
            <a:spcBef>
              <a:spcPct val="0"/>
            </a:spcBef>
            <a:spcAft>
              <a:spcPct val="35000"/>
            </a:spcAft>
          </a:pPr>
          <a:r>
            <a:rPr lang="en-GB" sz="1500" kern="1200">
              <a:solidFill>
                <a:sysClr val="windowText" lastClr="000000"/>
              </a:solidFill>
              <a:latin typeface="Calibri"/>
              <a:ea typeface="+mn-ea"/>
              <a:cs typeface="+mn-cs"/>
            </a:rPr>
            <a:t>Training and Certification</a:t>
          </a:r>
        </a:p>
      </dsp:txBody>
      <dsp:txXfrm>
        <a:off x="7358586" y="229740"/>
        <a:ext cx="1423482" cy="690266"/>
      </dsp:txXfrm>
    </dsp:sp>
    <dsp:sp modelId="{16BABB8F-DABD-4EC9-B1A1-2B839047C9EB}">
      <dsp:nvSpPr>
        <dsp:cNvPr id="0" name=""/>
        <dsp:cNvSpPr/>
      </dsp:nvSpPr>
      <dsp:spPr>
        <a:xfrm>
          <a:off x="7483755" y="941481"/>
          <a:ext cx="146643" cy="549912"/>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7F31F39A-90E1-4E63-9B93-C7DAD4CF1741}">
      <dsp:nvSpPr>
        <dsp:cNvPr id="0" name=""/>
        <dsp:cNvSpPr/>
      </dsp:nvSpPr>
      <dsp:spPr>
        <a:xfrm>
          <a:off x="7630398" y="1124785"/>
          <a:ext cx="1173146" cy="733216"/>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GB" sz="800" kern="1200">
              <a:solidFill>
                <a:sysClr val="windowText" lastClr="000000"/>
              </a:solidFill>
              <a:latin typeface="Calibri"/>
              <a:ea typeface="+mn-ea"/>
              <a:cs typeface="+mn-cs"/>
            </a:rPr>
            <a:t>Training and assessment</a:t>
          </a:r>
        </a:p>
      </dsp:txBody>
      <dsp:txXfrm>
        <a:off x="7651873" y="1146260"/>
        <a:ext cx="1130196" cy="690266"/>
      </dsp:txXfrm>
    </dsp:sp>
    <dsp:sp modelId="{9D99ACFA-16CB-40BA-B9C3-C2D5CA0AACA9}">
      <dsp:nvSpPr>
        <dsp:cNvPr id="0" name=""/>
        <dsp:cNvSpPr/>
      </dsp:nvSpPr>
      <dsp:spPr>
        <a:xfrm>
          <a:off x="7483755" y="941481"/>
          <a:ext cx="146643" cy="1466432"/>
        </a:xfrm>
        <a:custGeom>
          <a:avLst/>
          <a:gdLst/>
          <a:ahLst/>
          <a:cxnLst/>
          <a:rect l="0" t="0" r="0" b="0"/>
          <a:pathLst>
            <a:path>
              <a:moveTo>
                <a:pt x="0" y="0"/>
              </a:moveTo>
              <a:lnTo>
                <a:pt x="0" y="1466432"/>
              </a:lnTo>
              <a:lnTo>
                <a:pt x="146643" y="146643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E40BB5DC-92E6-4278-8182-24E038C123F4}">
      <dsp:nvSpPr>
        <dsp:cNvPr id="0" name=""/>
        <dsp:cNvSpPr/>
      </dsp:nvSpPr>
      <dsp:spPr>
        <a:xfrm>
          <a:off x="7630398" y="2041306"/>
          <a:ext cx="1173146" cy="733216"/>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GB" sz="800" kern="1200">
              <a:solidFill>
                <a:sysClr val="windowText" lastClr="000000"/>
              </a:solidFill>
              <a:latin typeface="Calibri"/>
              <a:ea typeface="+mn-ea"/>
              <a:cs typeface="+mn-cs"/>
            </a:rPr>
            <a:t>Competency certification and revalidation </a:t>
          </a:r>
        </a:p>
      </dsp:txBody>
      <dsp:txXfrm>
        <a:off x="7651873" y="2062781"/>
        <a:ext cx="1130196" cy="690266"/>
      </dsp:txXfrm>
    </dsp:sp>
    <dsp:sp modelId="{86EADCEA-9B1D-4D26-9CF1-A97A20495A01}">
      <dsp:nvSpPr>
        <dsp:cNvPr id="0" name=""/>
        <dsp:cNvSpPr/>
      </dsp:nvSpPr>
      <dsp:spPr>
        <a:xfrm>
          <a:off x="7483755" y="941481"/>
          <a:ext cx="146643" cy="2382952"/>
        </a:xfrm>
        <a:custGeom>
          <a:avLst/>
          <a:gdLst/>
          <a:ahLst/>
          <a:cxnLst/>
          <a:rect l="0" t="0" r="0" b="0"/>
          <a:pathLst>
            <a:path>
              <a:moveTo>
                <a:pt x="0" y="0"/>
              </a:moveTo>
              <a:lnTo>
                <a:pt x="0" y="2382952"/>
              </a:lnTo>
              <a:lnTo>
                <a:pt x="146643" y="238295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22B3A987-9669-4394-BB63-690BC4880863}">
      <dsp:nvSpPr>
        <dsp:cNvPr id="0" name=""/>
        <dsp:cNvSpPr/>
      </dsp:nvSpPr>
      <dsp:spPr>
        <a:xfrm>
          <a:off x="7630398" y="2957826"/>
          <a:ext cx="1173146" cy="733216"/>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GB" sz="800" kern="1200">
              <a:solidFill>
                <a:sysClr val="windowText" lastClr="000000"/>
              </a:solidFill>
              <a:latin typeface="Calibri"/>
              <a:ea typeface="+mn-ea"/>
              <a:cs typeface="+mn-cs"/>
            </a:rPr>
            <a:t>Simulation in training</a:t>
          </a:r>
        </a:p>
      </dsp:txBody>
      <dsp:txXfrm>
        <a:off x="7651873" y="2979301"/>
        <a:ext cx="1130196" cy="690266"/>
      </dsp:txXfrm>
    </dsp:sp>
    <dsp:sp modelId="{E252849E-6A8E-4660-970E-A6ED422BC9DA}">
      <dsp:nvSpPr>
        <dsp:cNvPr id="0" name=""/>
        <dsp:cNvSpPr/>
      </dsp:nvSpPr>
      <dsp:spPr>
        <a:xfrm>
          <a:off x="7483755" y="941481"/>
          <a:ext cx="146643" cy="3299473"/>
        </a:xfrm>
        <a:custGeom>
          <a:avLst/>
          <a:gdLst/>
          <a:ahLst/>
          <a:cxnLst/>
          <a:rect l="0" t="0" r="0" b="0"/>
          <a:pathLst>
            <a:path>
              <a:moveTo>
                <a:pt x="0" y="0"/>
              </a:moveTo>
              <a:lnTo>
                <a:pt x="0" y="3299473"/>
              </a:lnTo>
              <a:lnTo>
                <a:pt x="146643" y="3299473"/>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38B2E6B2-DC32-4B2A-8C4E-FFC4B634E379}">
      <dsp:nvSpPr>
        <dsp:cNvPr id="0" name=""/>
        <dsp:cNvSpPr/>
      </dsp:nvSpPr>
      <dsp:spPr>
        <a:xfrm>
          <a:off x="7630398" y="3874347"/>
          <a:ext cx="1173146" cy="733216"/>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GB" sz="800" kern="1200">
              <a:solidFill>
                <a:sysClr val="windowText" lastClr="000000"/>
              </a:solidFill>
              <a:latin typeface="Calibri"/>
              <a:ea typeface="+mn-ea"/>
              <a:cs typeface="+mn-cs"/>
            </a:rPr>
            <a:t>Human factors and ergonomics</a:t>
          </a:r>
        </a:p>
      </dsp:txBody>
      <dsp:txXfrm>
        <a:off x="7651873" y="3895822"/>
        <a:ext cx="1130196" cy="690266"/>
      </dsp:txXfrm>
    </dsp:sp>
    <dsp:sp modelId="{D5B356D9-0FCC-4058-8EF6-840D4D376E72}">
      <dsp:nvSpPr>
        <dsp:cNvPr id="0" name=""/>
        <dsp:cNvSpPr/>
      </dsp:nvSpPr>
      <dsp:spPr>
        <a:xfrm>
          <a:off x="7483755" y="941481"/>
          <a:ext cx="146643" cy="4215993"/>
        </a:xfrm>
        <a:custGeom>
          <a:avLst/>
          <a:gdLst/>
          <a:ahLst/>
          <a:cxnLst/>
          <a:rect l="0" t="0" r="0" b="0"/>
          <a:pathLst>
            <a:path>
              <a:moveTo>
                <a:pt x="0" y="0"/>
              </a:moveTo>
              <a:lnTo>
                <a:pt x="0" y="4215993"/>
              </a:lnTo>
              <a:lnTo>
                <a:pt x="146643" y="4215993"/>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D7FF8F70-078F-402A-9385-D6A28F04F187}">
      <dsp:nvSpPr>
        <dsp:cNvPr id="0" name=""/>
        <dsp:cNvSpPr/>
      </dsp:nvSpPr>
      <dsp:spPr>
        <a:xfrm>
          <a:off x="7630398" y="4790867"/>
          <a:ext cx="1173146" cy="733216"/>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fr-FR" sz="800" kern="1200">
              <a:solidFill>
                <a:sysClr val="windowText" lastClr="000000"/>
              </a:solidFill>
              <a:latin typeface="Calibri"/>
              <a:ea typeface="+mn-ea"/>
              <a:cs typeface="+mn-cs"/>
            </a:rPr>
            <a:t>Capacity building</a:t>
          </a:r>
        </a:p>
        <a:p>
          <a:pPr lvl="0" algn="ctr" defTabSz="355600">
            <a:lnSpc>
              <a:spcPct val="90000"/>
            </a:lnSpc>
            <a:spcBef>
              <a:spcPct val="0"/>
            </a:spcBef>
            <a:spcAft>
              <a:spcPct val="35000"/>
            </a:spcAft>
          </a:pPr>
          <a:r>
            <a:rPr lang="fr-FR" sz="800" kern="1200">
              <a:solidFill>
                <a:sysClr val="windowText" lastClr="000000"/>
              </a:solidFill>
              <a:latin typeface="Calibri"/>
              <a:ea typeface="+mn-ea"/>
              <a:cs typeface="+mn-cs"/>
            </a:rPr>
            <a:t>(Model courses)</a:t>
          </a:r>
        </a:p>
      </dsp:txBody>
      <dsp:txXfrm>
        <a:off x="7651873" y="4812342"/>
        <a:ext cx="1130196" cy="690266"/>
      </dsp:txXfrm>
    </dsp:sp>
    <dsp:sp modelId="{A40353D8-F88D-4EC5-A45E-F620AC61E292}">
      <dsp:nvSpPr>
        <dsp:cNvPr id="0" name=""/>
        <dsp:cNvSpPr/>
      </dsp:nvSpPr>
      <dsp:spPr>
        <a:xfrm>
          <a:off x="9170152" y="208265"/>
          <a:ext cx="1466432" cy="733216"/>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8575" tIns="19050" rIns="28575" bIns="19050" numCol="1" spcCol="1270" anchor="ctr" anchorCtr="0">
          <a:noAutofit/>
        </a:bodyPr>
        <a:lstStyle/>
        <a:p>
          <a:pPr lvl="0" algn="ctr" defTabSz="666750">
            <a:lnSpc>
              <a:spcPct val="90000"/>
            </a:lnSpc>
            <a:spcBef>
              <a:spcPct val="0"/>
            </a:spcBef>
            <a:spcAft>
              <a:spcPct val="35000"/>
            </a:spcAft>
          </a:pPr>
          <a:r>
            <a:rPr lang="en-GB" sz="1500" kern="1200">
              <a:solidFill>
                <a:sysClr val="windowText" lastClr="000000"/>
              </a:solidFill>
              <a:latin typeface="Calibri"/>
              <a:ea typeface="+mn-ea"/>
              <a:cs typeface="+mn-cs"/>
            </a:rPr>
            <a:t>Digital Communication</a:t>
          </a:r>
          <a:r>
            <a:rPr lang="en-GB" sz="1500" strike="sngStrike" kern="1200">
              <a:solidFill>
                <a:sysClr val="windowText" lastClr="000000"/>
              </a:solidFill>
              <a:latin typeface="Calibri"/>
              <a:ea typeface="+mn-ea"/>
              <a:cs typeface="+mn-cs"/>
            </a:rPr>
            <a:t>s </a:t>
          </a:r>
          <a:r>
            <a:rPr lang="en-GB" sz="1500" strike="noStrike" kern="1200">
              <a:solidFill>
                <a:sysClr val="windowText" lastClr="000000"/>
              </a:solidFill>
              <a:latin typeface="Calibri"/>
              <a:ea typeface="+mn-ea"/>
              <a:cs typeface="+mn-cs"/>
            </a:rPr>
            <a:t>Technologies</a:t>
          </a:r>
        </a:p>
      </dsp:txBody>
      <dsp:txXfrm>
        <a:off x="9191627" y="229740"/>
        <a:ext cx="1423482" cy="690266"/>
      </dsp:txXfrm>
    </dsp:sp>
    <dsp:sp modelId="{C0AAB278-DBCC-4BF6-9F05-F9021F540CDA}">
      <dsp:nvSpPr>
        <dsp:cNvPr id="0" name=""/>
        <dsp:cNvSpPr/>
      </dsp:nvSpPr>
      <dsp:spPr>
        <a:xfrm>
          <a:off x="9316795" y="941481"/>
          <a:ext cx="146643" cy="549912"/>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D3C8E485-657A-47D5-8601-B64AD5553069}">
      <dsp:nvSpPr>
        <dsp:cNvPr id="0" name=""/>
        <dsp:cNvSpPr/>
      </dsp:nvSpPr>
      <dsp:spPr>
        <a:xfrm>
          <a:off x="9463439" y="1124785"/>
          <a:ext cx="1173146" cy="733216"/>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70000"/>
            </a:lnSpc>
            <a:spcBef>
              <a:spcPct val="0"/>
            </a:spcBef>
            <a:spcAft>
              <a:spcPct val="35000"/>
            </a:spcAft>
          </a:pPr>
          <a:r>
            <a:rPr lang="en-GB" sz="800" strike="noStrike" kern="1200">
              <a:solidFill>
                <a:sysClr val="windowText" lastClr="000000"/>
              </a:solidFill>
              <a:latin typeface="Calibri"/>
              <a:ea typeface="+mn-ea"/>
              <a:cs typeface="+mn-cs"/>
            </a:rPr>
            <a:t>Wide/Medium bandwidth systems</a:t>
          </a:r>
        </a:p>
        <a:p>
          <a:pPr lvl="0" algn="ctr" defTabSz="355600">
            <a:lnSpc>
              <a:spcPct val="70000"/>
            </a:lnSpc>
            <a:spcBef>
              <a:spcPct val="0"/>
            </a:spcBef>
            <a:spcAft>
              <a:spcPct val="35000"/>
            </a:spcAft>
          </a:pPr>
          <a:r>
            <a:rPr lang="en-GB" sz="800" strike="noStrike" kern="1200">
              <a:solidFill>
                <a:sysClr val="windowText" lastClr="000000"/>
              </a:solidFill>
              <a:latin typeface="Calibri"/>
              <a:ea typeface="+mn-ea"/>
              <a:cs typeface="+mn-cs"/>
            </a:rPr>
            <a:t>(AIS &amp; VDES)</a:t>
          </a:r>
        </a:p>
      </dsp:txBody>
      <dsp:txXfrm>
        <a:off x="9484914" y="1146260"/>
        <a:ext cx="1130196" cy="690266"/>
      </dsp:txXfrm>
    </dsp:sp>
    <dsp:sp modelId="{9350142B-2C9B-46FB-89A1-BF66F77FAEF2}">
      <dsp:nvSpPr>
        <dsp:cNvPr id="0" name=""/>
        <dsp:cNvSpPr/>
      </dsp:nvSpPr>
      <dsp:spPr>
        <a:xfrm>
          <a:off x="9316795" y="941481"/>
          <a:ext cx="146643" cy="1466432"/>
        </a:xfrm>
        <a:custGeom>
          <a:avLst/>
          <a:gdLst/>
          <a:ahLst/>
          <a:cxnLst/>
          <a:rect l="0" t="0" r="0" b="0"/>
          <a:pathLst>
            <a:path>
              <a:moveTo>
                <a:pt x="0" y="0"/>
              </a:moveTo>
              <a:lnTo>
                <a:pt x="0" y="1466432"/>
              </a:lnTo>
              <a:lnTo>
                <a:pt x="146643" y="146643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3EAB5564-B687-49EE-ABA2-049D40665AA1}">
      <dsp:nvSpPr>
        <dsp:cNvPr id="0" name=""/>
        <dsp:cNvSpPr/>
      </dsp:nvSpPr>
      <dsp:spPr>
        <a:xfrm>
          <a:off x="9463439" y="2041306"/>
          <a:ext cx="1173146" cy="733216"/>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70000"/>
            </a:lnSpc>
            <a:spcBef>
              <a:spcPct val="0"/>
            </a:spcBef>
            <a:spcAft>
              <a:spcPct val="35000"/>
            </a:spcAft>
          </a:pPr>
          <a:r>
            <a:rPr lang="en-GB" sz="800" strike="noStrike" kern="1200">
              <a:solidFill>
                <a:sysClr val="windowText" lastClr="000000"/>
              </a:solidFill>
              <a:latin typeface="Calibri"/>
              <a:ea typeface="+mn-ea"/>
              <a:cs typeface="+mn-cs"/>
            </a:rPr>
            <a:t>Narrow bandwidth systems</a:t>
          </a:r>
        </a:p>
        <a:p>
          <a:pPr lvl="0" algn="ctr" defTabSz="355600">
            <a:lnSpc>
              <a:spcPct val="70000"/>
            </a:lnSpc>
            <a:spcBef>
              <a:spcPct val="0"/>
            </a:spcBef>
            <a:spcAft>
              <a:spcPct val="35000"/>
            </a:spcAft>
          </a:pPr>
          <a:r>
            <a:rPr lang="en-GB" sz="800" strike="noStrike" kern="1200">
              <a:solidFill>
                <a:sysClr val="windowText" lastClr="000000"/>
              </a:solidFill>
              <a:latin typeface="Calibri"/>
              <a:ea typeface="+mn-ea"/>
              <a:cs typeface="+mn-cs"/>
            </a:rPr>
            <a:t>(NAVDAT, MF beacons)</a:t>
          </a:r>
        </a:p>
      </dsp:txBody>
      <dsp:txXfrm>
        <a:off x="9484914" y="2062781"/>
        <a:ext cx="1130196" cy="690266"/>
      </dsp:txXfrm>
    </dsp:sp>
    <dsp:sp modelId="{8B58453C-BB1D-4520-9607-1CEEFAB36CBE}">
      <dsp:nvSpPr>
        <dsp:cNvPr id="0" name=""/>
        <dsp:cNvSpPr/>
      </dsp:nvSpPr>
      <dsp:spPr>
        <a:xfrm>
          <a:off x="9316795" y="941481"/>
          <a:ext cx="146643" cy="2382952"/>
        </a:xfrm>
        <a:custGeom>
          <a:avLst/>
          <a:gdLst/>
          <a:ahLst/>
          <a:cxnLst/>
          <a:rect l="0" t="0" r="0" b="0"/>
          <a:pathLst>
            <a:path>
              <a:moveTo>
                <a:pt x="0" y="0"/>
              </a:moveTo>
              <a:lnTo>
                <a:pt x="0" y="2382952"/>
              </a:lnTo>
              <a:lnTo>
                <a:pt x="146643" y="238295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95ACE208-164C-4832-8798-3605FE005715}">
      <dsp:nvSpPr>
        <dsp:cNvPr id="0" name=""/>
        <dsp:cNvSpPr/>
      </dsp:nvSpPr>
      <dsp:spPr>
        <a:xfrm>
          <a:off x="9463439" y="2957826"/>
          <a:ext cx="1173146" cy="733216"/>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60000"/>
            </a:lnSpc>
            <a:spcBef>
              <a:spcPct val="0"/>
            </a:spcBef>
            <a:spcAft>
              <a:spcPct val="35000"/>
            </a:spcAft>
          </a:pPr>
          <a:endParaRPr lang="en-GB" sz="800" strike="noStrike" kern="1200">
            <a:solidFill>
              <a:sysClr val="windowText" lastClr="000000"/>
            </a:solidFill>
            <a:latin typeface="Calibri"/>
            <a:ea typeface="+mn-ea"/>
            <a:cs typeface="+mn-cs"/>
          </a:endParaRPr>
        </a:p>
        <a:p>
          <a:pPr lvl="0" algn="ctr" defTabSz="355600">
            <a:lnSpc>
              <a:spcPct val="60000"/>
            </a:lnSpc>
            <a:spcBef>
              <a:spcPct val="0"/>
            </a:spcBef>
            <a:spcAft>
              <a:spcPct val="35000"/>
            </a:spcAft>
          </a:pPr>
          <a:r>
            <a:rPr lang="en-GB" sz="800" strike="noStrike" kern="1200">
              <a:solidFill>
                <a:sysClr val="windowText" lastClr="000000"/>
              </a:solidFill>
              <a:latin typeface="Calibri"/>
              <a:ea typeface="+mn-ea"/>
              <a:cs typeface="+mn-cs"/>
            </a:rPr>
            <a:t>Harmonised maritime connectivity</a:t>
          </a:r>
        </a:p>
        <a:p>
          <a:pPr lvl="0" algn="ctr" defTabSz="355600">
            <a:lnSpc>
              <a:spcPct val="70000"/>
            </a:lnSpc>
            <a:spcBef>
              <a:spcPct val="0"/>
            </a:spcBef>
            <a:spcAft>
              <a:spcPct val="35000"/>
            </a:spcAft>
          </a:pPr>
          <a:r>
            <a:rPr lang="en-GB" sz="800" strike="noStrike" kern="1200">
              <a:solidFill>
                <a:sysClr val="windowText" lastClr="000000"/>
              </a:solidFill>
              <a:latin typeface="Calibri"/>
              <a:ea typeface="+mn-ea"/>
              <a:cs typeface="+mn-cs"/>
            </a:rPr>
            <a:t>(Maritime Internet of Things (Intelligent sensors, AtoN monitoring))</a:t>
          </a:r>
        </a:p>
      </dsp:txBody>
      <dsp:txXfrm>
        <a:off x="9484914" y="2979301"/>
        <a:ext cx="1130196" cy="690266"/>
      </dsp:txXfrm>
    </dsp:sp>
    <dsp:sp modelId="{4F82A894-FE56-4208-8194-B5C968DD79B1}">
      <dsp:nvSpPr>
        <dsp:cNvPr id="0" name=""/>
        <dsp:cNvSpPr/>
      </dsp:nvSpPr>
      <dsp:spPr>
        <a:xfrm>
          <a:off x="11003193" y="208265"/>
          <a:ext cx="1466432" cy="733216"/>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8575" tIns="19050" rIns="28575" bIns="19050" numCol="1" spcCol="1270" anchor="ctr" anchorCtr="0">
          <a:noAutofit/>
        </a:bodyPr>
        <a:lstStyle/>
        <a:p>
          <a:pPr lvl="0" algn="ctr" defTabSz="666750">
            <a:lnSpc>
              <a:spcPct val="90000"/>
            </a:lnSpc>
            <a:spcBef>
              <a:spcPct val="0"/>
            </a:spcBef>
            <a:spcAft>
              <a:spcPct val="35000"/>
            </a:spcAft>
          </a:pPr>
          <a:r>
            <a:rPr lang="en-GB" sz="1500" kern="1200">
              <a:solidFill>
                <a:sysClr val="windowText" lastClr="000000"/>
              </a:solidFill>
              <a:latin typeface="Calibri"/>
              <a:ea typeface="+mn-ea"/>
              <a:cs typeface="+mn-cs"/>
            </a:rPr>
            <a:t>Information Services</a:t>
          </a:r>
        </a:p>
      </dsp:txBody>
      <dsp:txXfrm>
        <a:off x="11024668" y="229740"/>
        <a:ext cx="1423482" cy="690266"/>
      </dsp:txXfrm>
    </dsp:sp>
    <dsp:sp modelId="{BC649CC7-4419-4D69-B739-4295D2661D80}">
      <dsp:nvSpPr>
        <dsp:cNvPr id="0" name=""/>
        <dsp:cNvSpPr/>
      </dsp:nvSpPr>
      <dsp:spPr>
        <a:xfrm>
          <a:off x="11149836" y="941481"/>
          <a:ext cx="146643" cy="549912"/>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4ABE4F12-DFC2-4388-A4CB-1CAA2AE978A7}">
      <dsp:nvSpPr>
        <dsp:cNvPr id="0" name=""/>
        <dsp:cNvSpPr/>
      </dsp:nvSpPr>
      <dsp:spPr>
        <a:xfrm>
          <a:off x="11296479" y="1124785"/>
          <a:ext cx="1173146" cy="733216"/>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70000"/>
            </a:lnSpc>
            <a:spcBef>
              <a:spcPct val="0"/>
            </a:spcBef>
            <a:spcAft>
              <a:spcPct val="35000"/>
            </a:spcAft>
          </a:pPr>
          <a:r>
            <a:rPr lang="en-GB" sz="800" strike="noStrike" kern="1200">
              <a:solidFill>
                <a:sysClr val="windowText" lastClr="000000"/>
              </a:solidFill>
              <a:latin typeface="Calibri"/>
              <a:ea typeface="+mn-ea"/>
              <a:cs typeface="+mn-cs"/>
            </a:rPr>
            <a:t>Data models and data encoding </a:t>
          </a:r>
        </a:p>
        <a:p>
          <a:pPr lvl="0" algn="ctr" defTabSz="355600">
            <a:lnSpc>
              <a:spcPct val="70000"/>
            </a:lnSpc>
            <a:spcBef>
              <a:spcPct val="0"/>
            </a:spcBef>
            <a:spcAft>
              <a:spcPct val="35000"/>
            </a:spcAft>
          </a:pPr>
          <a:r>
            <a:rPr lang="en-GB" sz="800" kern="1200">
              <a:solidFill>
                <a:sysClr val="windowText" lastClr="000000"/>
              </a:solidFill>
              <a:latin typeface="Calibri"/>
              <a:ea typeface="+mn-ea"/>
              <a:cs typeface="+mn-cs"/>
            </a:rPr>
            <a:t>(MSPs, IVEF, S-100, S-200, ASM)</a:t>
          </a:r>
        </a:p>
      </dsp:txBody>
      <dsp:txXfrm>
        <a:off x="11317954" y="1146260"/>
        <a:ext cx="1130196" cy="690266"/>
      </dsp:txXfrm>
    </dsp:sp>
    <dsp:sp modelId="{2ABC8896-DCDC-4BAE-9E66-7411DA18A505}">
      <dsp:nvSpPr>
        <dsp:cNvPr id="0" name=""/>
        <dsp:cNvSpPr/>
      </dsp:nvSpPr>
      <dsp:spPr>
        <a:xfrm>
          <a:off x="11149836" y="941481"/>
          <a:ext cx="146643" cy="1466432"/>
        </a:xfrm>
        <a:custGeom>
          <a:avLst/>
          <a:gdLst/>
          <a:ahLst/>
          <a:cxnLst/>
          <a:rect l="0" t="0" r="0" b="0"/>
          <a:pathLst>
            <a:path>
              <a:moveTo>
                <a:pt x="0" y="0"/>
              </a:moveTo>
              <a:lnTo>
                <a:pt x="0" y="1466432"/>
              </a:lnTo>
              <a:lnTo>
                <a:pt x="146643" y="146643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6C82107-96B8-4674-ABDF-19C96421D6AA}">
      <dsp:nvSpPr>
        <dsp:cNvPr id="0" name=""/>
        <dsp:cNvSpPr/>
      </dsp:nvSpPr>
      <dsp:spPr>
        <a:xfrm>
          <a:off x="11296479" y="2041306"/>
          <a:ext cx="1173146" cy="733216"/>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GB" sz="800" strike="noStrike" kern="1200">
              <a:solidFill>
                <a:sysClr val="windowText" lastClr="000000"/>
              </a:solidFill>
              <a:latin typeface="Calibri"/>
              <a:ea typeface="+mn-ea"/>
              <a:cs typeface="+mn-cs"/>
            </a:rPr>
            <a:t>Vessel tracking and Data exchange systems </a:t>
          </a:r>
        </a:p>
      </dsp:txBody>
      <dsp:txXfrm>
        <a:off x="11317954" y="2062781"/>
        <a:ext cx="1130196" cy="690266"/>
      </dsp:txXfrm>
    </dsp:sp>
    <dsp:sp modelId="{EFB7DDD8-9393-4813-BB02-7D74E5AF55FA}">
      <dsp:nvSpPr>
        <dsp:cNvPr id="0" name=""/>
        <dsp:cNvSpPr/>
      </dsp:nvSpPr>
      <dsp:spPr>
        <a:xfrm>
          <a:off x="11149836" y="941481"/>
          <a:ext cx="146643" cy="2382952"/>
        </a:xfrm>
        <a:custGeom>
          <a:avLst/>
          <a:gdLst/>
          <a:ahLst/>
          <a:cxnLst/>
          <a:rect l="0" t="0" r="0" b="0"/>
          <a:pathLst>
            <a:path>
              <a:moveTo>
                <a:pt x="0" y="0"/>
              </a:moveTo>
              <a:lnTo>
                <a:pt x="0" y="2382952"/>
              </a:lnTo>
              <a:lnTo>
                <a:pt x="146643" y="238295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89522ED0-51FB-4DFF-AD29-AA03F9B94101}">
      <dsp:nvSpPr>
        <dsp:cNvPr id="0" name=""/>
        <dsp:cNvSpPr/>
      </dsp:nvSpPr>
      <dsp:spPr>
        <a:xfrm>
          <a:off x="11296479" y="2957826"/>
          <a:ext cx="1173146" cy="733216"/>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GB" sz="800" strike="noStrike" kern="1200">
              <a:solidFill>
                <a:sysClr val="windowText" lastClr="000000"/>
              </a:solidFill>
              <a:latin typeface="Calibri"/>
              <a:ea typeface="+mn-ea"/>
              <a:cs typeface="+mn-cs"/>
            </a:rPr>
            <a:t>e-Navigation User requirements</a:t>
          </a:r>
        </a:p>
      </dsp:txBody>
      <dsp:txXfrm>
        <a:off x="11317954" y="2979301"/>
        <a:ext cx="1130196" cy="690266"/>
      </dsp:txXfrm>
    </dsp:sp>
    <dsp:sp modelId="{C9364D75-A509-408D-BA58-436CEE9988EA}">
      <dsp:nvSpPr>
        <dsp:cNvPr id="0" name=""/>
        <dsp:cNvSpPr/>
      </dsp:nvSpPr>
      <dsp:spPr>
        <a:xfrm>
          <a:off x="11149836" y="941481"/>
          <a:ext cx="146643" cy="3299473"/>
        </a:xfrm>
        <a:custGeom>
          <a:avLst/>
          <a:gdLst/>
          <a:ahLst/>
          <a:cxnLst/>
          <a:rect l="0" t="0" r="0" b="0"/>
          <a:pathLst>
            <a:path>
              <a:moveTo>
                <a:pt x="0" y="0"/>
              </a:moveTo>
              <a:lnTo>
                <a:pt x="0" y="3299473"/>
              </a:lnTo>
              <a:lnTo>
                <a:pt x="146643" y="3299473"/>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DD182407-FF17-440D-A986-C7203C4CD554}">
      <dsp:nvSpPr>
        <dsp:cNvPr id="0" name=""/>
        <dsp:cNvSpPr/>
      </dsp:nvSpPr>
      <dsp:spPr>
        <a:xfrm>
          <a:off x="11296479" y="3874347"/>
          <a:ext cx="1173146" cy="733216"/>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GB" sz="800" strike="noStrike" kern="1200">
              <a:solidFill>
                <a:sysClr val="windowText" lastClr="000000"/>
              </a:solidFill>
              <a:latin typeface="Calibri"/>
              <a:ea typeface="+mn-ea"/>
              <a:cs typeface="+mn-cs"/>
            </a:rPr>
            <a:t>Terminology, symbology and portrayal</a:t>
          </a:r>
        </a:p>
      </dsp:txBody>
      <dsp:txXfrm>
        <a:off x="11317954" y="3895822"/>
        <a:ext cx="1130196" cy="690266"/>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270AE2-B6C9-425B-A009-7B0474F2B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TotalTime>
  <Pages>11</Pages>
  <Words>2146</Words>
  <Characters>12233</Characters>
  <Application>Microsoft Office Word</Application>
  <DocSecurity>0</DocSecurity>
  <Lines>101</Lines>
  <Paragraphs>28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COUNCIL</vt:lpstr>
      <vt:lpstr>IALA COUNCIL</vt:lpstr>
    </vt:vector>
  </TitlesOfParts>
  <Company>IALA</Company>
  <LinksUpToDate>false</LinksUpToDate>
  <CharactersWithSpaces>14351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COUNCIL</dc:title>
  <dc:creator>Marie-Hélène</dc:creator>
  <cp:lastModifiedBy>Wayne Quinn</cp:lastModifiedBy>
  <cp:revision>24</cp:revision>
  <cp:lastPrinted>2016-11-03T15:20:00Z</cp:lastPrinted>
  <dcterms:created xsi:type="dcterms:W3CDTF">2016-10-14T11:12:00Z</dcterms:created>
  <dcterms:modified xsi:type="dcterms:W3CDTF">2017-03-15T16:05:00Z</dcterms:modified>
</cp:coreProperties>
</file>